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783C3" w14:textId="77777777" w:rsidR="001354AD" w:rsidRPr="00911E6C" w:rsidRDefault="001354AD"/>
    <w:p w14:paraId="1086CACD" w14:textId="77777777" w:rsidR="0041119A" w:rsidRPr="00911E6C" w:rsidRDefault="0041119A"/>
    <w:p w14:paraId="1E1ED0CC" w14:textId="77777777" w:rsidR="0041119A" w:rsidRPr="00911E6C" w:rsidRDefault="0041119A"/>
    <w:p w14:paraId="25C1C37C" w14:textId="4418C903" w:rsidR="00640F62" w:rsidRDefault="00640F62">
      <w:pPr>
        <w:rPr>
          <w:rFonts w:cstheme="minorHAnsi"/>
        </w:rPr>
      </w:pPr>
    </w:p>
    <w:p w14:paraId="05E442F2" w14:textId="29FAA933" w:rsidR="005D6C70" w:rsidRDefault="005D6C70">
      <w:pPr>
        <w:rPr>
          <w:rFonts w:cstheme="minorHAnsi"/>
        </w:rPr>
      </w:pPr>
    </w:p>
    <w:p w14:paraId="1039E3BF" w14:textId="720E15BA" w:rsidR="005D6C70" w:rsidRDefault="005D6C70">
      <w:pPr>
        <w:rPr>
          <w:rFonts w:cstheme="minorHAnsi"/>
        </w:rPr>
      </w:pPr>
    </w:p>
    <w:p w14:paraId="21647C47" w14:textId="1A8AFC82" w:rsidR="005D6C70" w:rsidRDefault="005D6C70">
      <w:pPr>
        <w:rPr>
          <w:rFonts w:cstheme="minorHAnsi"/>
        </w:rPr>
      </w:pPr>
    </w:p>
    <w:p w14:paraId="6105B814" w14:textId="4BD66016" w:rsidR="005D6C70" w:rsidRDefault="005D6C70">
      <w:pPr>
        <w:rPr>
          <w:rFonts w:cstheme="minorHAnsi"/>
        </w:rPr>
      </w:pPr>
    </w:p>
    <w:p w14:paraId="7A310F6B" w14:textId="55A36D8E" w:rsidR="005D6C70" w:rsidRDefault="005D6C70">
      <w:pPr>
        <w:rPr>
          <w:rFonts w:cstheme="minorHAnsi"/>
        </w:rPr>
      </w:pPr>
    </w:p>
    <w:p w14:paraId="79AEC28D" w14:textId="77777777" w:rsidR="005D6C70" w:rsidRPr="00337F6A" w:rsidRDefault="005D6C70">
      <w:pPr>
        <w:rPr>
          <w:rFonts w:cstheme="minorHAnsi"/>
        </w:rPr>
      </w:pPr>
    </w:p>
    <w:p w14:paraId="4C7CC128" w14:textId="77777777" w:rsidR="0041119A" w:rsidRPr="00337F6A" w:rsidRDefault="0041119A">
      <w:pPr>
        <w:rPr>
          <w:rFonts w:cstheme="minorHAnsi"/>
        </w:rPr>
      </w:pPr>
    </w:p>
    <w:p w14:paraId="690AEEA0" w14:textId="77777777" w:rsidR="007612D7" w:rsidRPr="00337F6A" w:rsidRDefault="0041119A" w:rsidP="0041119A">
      <w:pPr>
        <w:jc w:val="center"/>
        <w:rPr>
          <w:rFonts w:cstheme="minorHAnsi"/>
          <w:b/>
          <w:bCs/>
          <w:color w:val="0070C0"/>
          <w:sz w:val="32"/>
          <w:szCs w:val="32"/>
        </w:rPr>
      </w:pPr>
      <w:r w:rsidRPr="00337F6A">
        <w:rPr>
          <w:rFonts w:cstheme="minorHAnsi"/>
          <w:b/>
          <w:bCs/>
          <w:color w:val="0070C0"/>
          <w:sz w:val="32"/>
          <w:szCs w:val="32"/>
        </w:rPr>
        <w:t>S</w:t>
      </w:r>
      <w:r w:rsidR="007612D7" w:rsidRPr="00337F6A">
        <w:rPr>
          <w:rFonts w:cstheme="minorHAnsi"/>
          <w:b/>
          <w:bCs/>
          <w:color w:val="0070C0"/>
          <w:sz w:val="32"/>
          <w:szCs w:val="32"/>
        </w:rPr>
        <w:t>YSTÉM RIADENIA A KONTROLY</w:t>
      </w:r>
    </w:p>
    <w:p w14:paraId="63715AD2" w14:textId="77777777" w:rsidR="007612D7" w:rsidRPr="00337F6A" w:rsidRDefault="007612D7" w:rsidP="0041119A">
      <w:pPr>
        <w:jc w:val="center"/>
        <w:rPr>
          <w:rFonts w:cstheme="minorHAnsi"/>
          <w:b/>
          <w:bCs/>
          <w:color w:val="0070C0"/>
          <w:sz w:val="24"/>
          <w:szCs w:val="24"/>
        </w:rPr>
      </w:pPr>
      <w:r w:rsidRPr="00337F6A">
        <w:rPr>
          <w:rFonts w:cstheme="minorHAnsi"/>
          <w:b/>
          <w:bCs/>
          <w:color w:val="0070C0"/>
          <w:sz w:val="24"/>
          <w:szCs w:val="24"/>
        </w:rPr>
        <w:t xml:space="preserve">PROGRAMOV FONDOV PRE OBLASŤ VNÚTORNÝCH ZÁLEŽITOSTÍ </w:t>
      </w:r>
    </w:p>
    <w:p w14:paraId="0EB61D4F" w14:textId="498CFA46" w:rsidR="0041119A" w:rsidRPr="00337F6A" w:rsidRDefault="00EC5881" w:rsidP="0041119A">
      <w:pPr>
        <w:jc w:val="center"/>
        <w:rPr>
          <w:rFonts w:cstheme="minorHAnsi"/>
          <w:b/>
          <w:bCs/>
          <w:color w:val="0070C0"/>
          <w:sz w:val="24"/>
          <w:szCs w:val="24"/>
        </w:rPr>
      </w:pPr>
      <w:r w:rsidRPr="00337F6A">
        <w:rPr>
          <w:rFonts w:cstheme="minorHAnsi"/>
          <w:b/>
          <w:bCs/>
          <w:color w:val="0070C0"/>
          <w:sz w:val="24"/>
          <w:szCs w:val="24"/>
        </w:rPr>
        <w:br/>
      </w:r>
      <w:r w:rsidR="007612D7" w:rsidRPr="00337F6A">
        <w:rPr>
          <w:rFonts w:cstheme="minorHAnsi"/>
          <w:b/>
          <w:bCs/>
          <w:color w:val="0070C0"/>
          <w:sz w:val="24"/>
          <w:szCs w:val="24"/>
        </w:rPr>
        <w:t xml:space="preserve">PROGRAMOVÉ OBDOBIE </w:t>
      </w:r>
      <w:r w:rsidR="0041119A" w:rsidRPr="00337F6A">
        <w:rPr>
          <w:rFonts w:cstheme="minorHAnsi"/>
          <w:b/>
          <w:bCs/>
          <w:color w:val="0070C0"/>
          <w:sz w:val="24"/>
          <w:szCs w:val="24"/>
        </w:rPr>
        <w:t>2021 – 2027</w:t>
      </w:r>
    </w:p>
    <w:p w14:paraId="7B8F0C34" w14:textId="1E414318" w:rsidR="0041119A" w:rsidRDefault="0041119A" w:rsidP="0041119A">
      <w:pPr>
        <w:jc w:val="center"/>
        <w:rPr>
          <w:rFonts w:cstheme="minorHAnsi"/>
          <w:b/>
          <w:bCs/>
          <w:sz w:val="32"/>
          <w:szCs w:val="32"/>
        </w:rPr>
      </w:pPr>
    </w:p>
    <w:p w14:paraId="39D4230C" w14:textId="4F360B00" w:rsidR="0041119A" w:rsidRPr="00337F6A" w:rsidRDefault="0041119A" w:rsidP="005D6C70">
      <w:pPr>
        <w:rPr>
          <w:rFonts w:cstheme="minorHAnsi"/>
          <w:b/>
          <w:bCs/>
          <w:sz w:val="32"/>
          <w:szCs w:val="32"/>
        </w:rPr>
      </w:pPr>
    </w:p>
    <w:p w14:paraId="1A515C74" w14:textId="77777777" w:rsidR="0041119A" w:rsidRPr="00337F6A" w:rsidRDefault="0041119A" w:rsidP="0041119A">
      <w:pPr>
        <w:jc w:val="center"/>
        <w:rPr>
          <w:rFonts w:cstheme="minorHAnsi"/>
          <w:sz w:val="24"/>
          <w:szCs w:val="24"/>
        </w:rPr>
      </w:pPr>
      <w:r w:rsidRPr="00337F6A">
        <w:rPr>
          <w:rFonts w:cstheme="minorHAnsi"/>
          <w:sz w:val="24"/>
          <w:szCs w:val="24"/>
        </w:rPr>
        <w:t>Fond pre azyl, migráciu a</w:t>
      </w:r>
      <w:r w:rsidR="00985C4E" w:rsidRPr="00337F6A">
        <w:rPr>
          <w:rFonts w:cstheme="minorHAnsi"/>
          <w:sz w:val="24"/>
          <w:szCs w:val="24"/>
        </w:rPr>
        <w:t> </w:t>
      </w:r>
      <w:r w:rsidRPr="00337F6A">
        <w:rPr>
          <w:rFonts w:cstheme="minorHAnsi"/>
          <w:sz w:val="24"/>
          <w:szCs w:val="24"/>
        </w:rPr>
        <w:t>integráciu</w:t>
      </w:r>
      <w:r w:rsidR="00985C4E" w:rsidRPr="00337F6A">
        <w:rPr>
          <w:rFonts w:cstheme="minorHAnsi"/>
          <w:sz w:val="24"/>
          <w:szCs w:val="24"/>
        </w:rPr>
        <w:t xml:space="preserve">  (AMIF)</w:t>
      </w:r>
    </w:p>
    <w:p w14:paraId="3E54807E" w14:textId="77777777" w:rsidR="0041119A" w:rsidRPr="00337F6A" w:rsidRDefault="0041119A" w:rsidP="0041119A">
      <w:pPr>
        <w:jc w:val="center"/>
        <w:rPr>
          <w:rFonts w:cstheme="minorHAnsi"/>
          <w:sz w:val="24"/>
          <w:szCs w:val="24"/>
        </w:rPr>
      </w:pPr>
      <w:r w:rsidRPr="00337F6A">
        <w:rPr>
          <w:rFonts w:cstheme="minorHAnsi"/>
          <w:sz w:val="24"/>
          <w:szCs w:val="24"/>
        </w:rPr>
        <w:t>Fond pre vnútornú bezpečnosť</w:t>
      </w:r>
      <w:r w:rsidR="00985C4E" w:rsidRPr="00337F6A">
        <w:rPr>
          <w:rFonts w:cstheme="minorHAnsi"/>
          <w:sz w:val="24"/>
          <w:szCs w:val="24"/>
        </w:rPr>
        <w:t xml:space="preserve"> (ISF)</w:t>
      </w:r>
    </w:p>
    <w:p w14:paraId="4AD23E03" w14:textId="77777777" w:rsidR="0041119A" w:rsidRPr="00337F6A" w:rsidRDefault="0041119A" w:rsidP="0041119A">
      <w:pPr>
        <w:jc w:val="center"/>
        <w:rPr>
          <w:rFonts w:cstheme="minorHAnsi"/>
          <w:sz w:val="24"/>
          <w:szCs w:val="24"/>
        </w:rPr>
      </w:pPr>
      <w:r w:rsidRPr="00337F6A">
        <w:rPr>
          <w:rFonts w:cstheme="minorHAnsi"/>
          <w:sz w:val="24"/>
          <w:szCs w:val="24"/>
        </w:rPr>
        <w:t>Nástroj finančnej podpory na riadenie hraníc a vízovú politiku</w:t>
      </w:r>
      <w:r w:rsidR="00985C4E" w:rsidRPr="00337F6A">
        <w:rPr>
          <w:rFonts w:cstheme="minorHAnsi"/>
          <w:sz w:val="24"/>
          <w:szCs w:val="24"/>
        </w:rPr>
        <w:t xml:space="preserve"> (BMVI)</w:t>
      </w:r>
    </w:p>
    <w:p w14:paraId="5A0E4B4B" w14:textId="7A116ED1" w:rsidR="000B6549" w:rsidRPr="00337F6A" w:rsidRDefault="000B6549" w:rsidP="004313AB">
      <w:pPr>
        <w:rPr>
          <w:rFonts w:cstheme="minorHAnsi"/>
          <w:b/>
          <w:bCs/>
          <w:sz w:val="24"/>
          <w:szCs w:val="24"/>
        </w:rPr>
      </w:pPr>
    </w:p>
    <w:p w14:paraId="1ED880A6" w14:textId="0CD92969" w:rsidR="009D3BED" w:rsidRDefault="009D3BED" w:rsidP="0041119A">
      <w:pPr>
        <w:jc w:val="center"/>
        <w:rPr>
          <w:rFonts w:cstheme="minorHAnsi"/>
          <w:b/>
          <w:bCs/>
          <w:sz w:val="24"/>
          <w:szCs w:val="24"/>
        </w:rPr>
      </w:pPr>
    </w:p>
    <w:p w14:paraId="02165C91" w14:textId="693E281F" w:rsidR="005D6C70" w:rsidRDefault="005D6C70" w:rsidP="0041119A">
      <w:pPr>
        <w:jc w:val="center"/>
        <w:rPr>
          <w:rFonts w:cstheme="minorHAnsi"/>
          <w:b/>
          <w:bCs/>
          <w:sz w:val="24"/>
          <w:szCs w:val="24"/>
        </w:rPr>
      </w:pPr>
    </w:p>
    <w:p w14:paraId="10962719" w14:textId="78BCFC29" w:rsidR="005D6C70" w:rsidRDefault="005D6C70" w:rsidP="0041119A">
      <w:pPr>
        <w:jc w:val="center"/>
        <w:rPr>
          <w:rFonts w:cstheme="minorHAnsi"/>
          <w:b/>
          <w:bCs/>
          <w:sz w:val="24"/>
          <w:szCs w:val="24"/>
        </w:rPr>
      </w:pPr>
    </w:p>
    <w:p w14:paraId="0522A197" w14:textId="0A4FC2D4" w:rsidR="005D6C70" w:rsidRDefault="005D6C70" w:rsidP="0041119A">
      <w:pPr>
        <w:jc w:val="center"/>
        <w:rPr>
          <w:rFonts w:cstheme="minorHAnsi"/>
          <w:b/>
          <w:bCs/>
          <w:sz w:val="24"/>
          <w:szCs w:val="24"/>
        </w:rPr>
      </w:pPr>
    </w:p>
    <w:p w14:paraId="30F1F963" w14:textId="27C8E372" w:rsidR="005D6C70" w:rsidRDefault="005D6C70" w:rsidP="0041119A">
      <w:pPr>
        <w:jc w:val="center"/>
        <w:rPr>
          <w:rFonts w:cstheme="minorHAnsi"/>
          <w:b/>
          <w:bCs/>
          <w:sz w:val="24"/>
          <w:szCs w:val="24"/>
        </w:rPr>
      </w:pPr>
    </w:p>
    <w:p w14:paraId="60CA5E16" w14:textId="77777777" w:rsidR="005D6C70" w:rsidRPr="00337F6A" w:rsidRDefault="005D6C70" w:rsidP="0041119A">
      <w:pPr>
        <w:jc w:val="center"/>
        <w:rPr>
          <w:rFonts w:cstheme="minorHAnsi"/>
          <w:b/>
          <w:bCs/>
          <w:sz w:val="24"/>
          <w:szCs w:val="24"/>
        </w:rPr>
      </w:pPr>
    </w:p>
    <w:p w14:paraId="125D7903" w14:textId="49E95A53" w:rsidR="000B6549" w:rsidRDefault="000B6549" w:rsidP="000B6549">
      <w:pPr>
        <w:tabs>
          <w:tab w:val="left" w:pos="6804"/>
        </w:tabs>
        <w:spacing w:after="0" w:line="276" w:lineRule="auto"/>
        <w:ind w:left="720" w:hanging="578"/>
        <w:jc w:val="both"/>
        <w:rPr>
          <w:rFonts w:cstheme="minorHAnsi"/>
          <w:bCs/>
          <w:sz w:val="20"/>
          <w:szCs w:val="18"/>
        </w:rPr>
      </w:pPr>
    </w:p>
    <w:p w14:paraId="20B185B5" w14:textId="77777777" w:rsidR="000B6549" w:rsidRPr="004313AB" w:rsidRDefault="000B6549" w:rsidP="000B6549">
      <w:pPr>
        <w:spacing w:after="120" w:line="240" w:lineRule="auto"/>
        <w:jc w:val="both"/>
        <w:rPr>
          <w:rFonts w:cstheme="minorHAnsi"/>
          <w:b/>
          <w:color w:val="1F4E79" w:themeColor="accent1" w:themeShade="80"/>
          <w:sz w:val="23"/>
          <w:szCs w:val="23"/>
        </w:rPr>
      </w:pPr>
    </w:p>
    <w:p w14:paraId="7CA6FA2E" w14:textId="70B32E08" w:rsidR="009C584E" w:rsidRPr="004313AB" w:rsidRDefault="004313AB" w:rsidP="000B6549">
      <w:pPr>
        <w:spacing w:after="120" w:line="240" w:lineRule="auto"/>
        <w:jc w:val="center"/>
        <w:rPr>
          <w:rFonts w:cstheme="minorHAnsi"/>
          <w:b/>
          <w:bCs/>
          <w:sz w:val="21"/>
          <w:szCs w:val="21"/>
        </w:rPr>
      </w:pPr>
      <w:r w:rsidRPr="004D6235">
        <w:rPr>
          <w:rFonts w:cstheme="minorHAnsi"/>
          <w:b/>
          <w:bCs/>
          <w:sz w:val="21"/>
          <w:szCs w:val="21"/>
        </w:rPr>
        <w:t xml:space="preserve">Verzia </w:t>
      </w:r>
      <w:ins w:id="0" w:author="Autor">
        <w:r w:rsidR="001918FB" w:rsidRPr="004D6235">
          <w:rPr>
            <w:rFonts w:cstheme="minorHAnsi"/>
            <w:b/>
            <w:bCs/>
            <w:sz w:val="21"/>
            <w:szCs w:val="21"/>
          </w:rPr>
          <w:t>3.0</w:t>
        </w:r>
      </w:ins>
      <w:del w:id="1" w:author="Autor">
        <w:r w:rsidRPr="004D6235" w:rsidDel="001918FB">
          <w:rPr>
            <w:rFonts w:cstheme="minorHAnsi"/>
            <w:b/>
            <w:bCs/>
            <w:sz w:val="21"/>
            <w:szCs w:val="21"/>
          </w:rPr>
          <w:delText>2</w:delText>
        </w:r>
        <w:r w:rsidR="000B6549" w:rsidRPr="004D6235" w:rsidDel="001918FB">
          <w:rPr>
            <w:rFonts w:cstheme="minorHAnsi"/>
            <w:b/>
            <w:bCs/>
            <w:sz w:val="21"/>
            <w:szCs w:val="21"/>
          </w:rPr>
          <w:delText>.</w:delText>
        </w:r>
        <w:r w:rsidR="00C07B22" w:rsidRPr="004D6235" w:rsidDel="00001AEC">
          <w:rPr>
            <w:rFonts w:cstheme="minorHAnsi"/>
            <w:b/>
            <w:bCs/>
            <w:sz w:val="21"/>
            <w:szCs w:val="21"/>
          </w:rPr>
          <w:delText>1</w:delText>
        </w:r>
      </w:del>
      <w:r w:rsidR="000B6549" w:rsidRPr="004D6235">
        <w:rPr>
          <w:rFonts w:cstheme="minorHAnsi"/>
          <w:b/>
          <w:bCs/>
          <w:sz w:val="21"/>
          <w:szCs w:val="21"/>
        </w:rPr>
        <w:t xml:space="preserve">; </w:t>
      </w:r>
      <w:r w:rsidRPr="004D6235">
        <w:rPr>
          <w:rFonts w:cstheme="minorHAnsi"/>
          <w:b/>
          <w:bCs/>
          <w:sz w:val="21"/>
          <w:szCs w:val="21"/>
        </w:rPr>
        <w:t xml:space="preserve">    </w:t>
      </w:r>
      <w:r w:rsidR="000B6549" w:rsidRPr="004D6235">
        <w:rPr>
          <w:rFonts w:cstheme="minorHAnsi"/>
          <w:b/>
          <w:bCs/>
          <w:sz w:val="21"/>
          <w:szCs w:val="21"/>
        </w:rPr>
        <w:t xml:space="preserve">platnosť od: </w:t>
      </w:r>
      <w:ins w:id="2" w:author="Autor">
        <w:r w:rsidR="00942C66">
          <w:rPr>
            <w:rFonts w:cstheme="minorHAnsi"/>
            <w:b/>
            <w:bCs/>
            <w:sz w:val="21"/>
            <w:szCs w:val="21"/>
          </w:rPr>
          <w:t>29.7.2025</w:t>
        </w:r>
      </w:ins>
      <w:del w:id="3" w:author="Autor">
        <w:r w:rsidR="00E80C4D" w:rsidRPr="004D6235" w:rsidDel="00001AEC">
          <w:rPr>
            <w:rFonts w:cstheme="minorHAnsi"/>
            <w:b/>
            <w:bCs/>
            <w:sz w:val="21"/>
            <w:szCs w:val="21"/>
          </w:rPr>
          <w:delText>21</w:delText>
        </w:r>
        <w:r w:rsidR="00E80C4D" w:rsidRPr="004D6235" w:rsidDel="0059444B">
          <w:rPr>
            <w:rFonts w:cstheme="minorHAnsi"/>
            <w:b/>
            <w:bCs/>
            <w:sz w:val="21"/>
            <w:szCs w:val="21"/>
          </w:rPr>
          <w:delText>.0</w:delText>
        </w:r>
        <w:r w:rsidR="00E80C4D" w:rsidRPr="004D6235" w:rsidDel="00001AEC">
          <w:rPr>
            <w:rFonts w:cstheme="minorHAnsi"/>
            <w:b/>
            <w:bCs/>
            <w:sz w:val="21"/>
            <w:szCs w:val="21"/>
          </w:rPr>
          <w:delText>3</w:delText>
        </w:r>
        <w:r w:rsidR="00E80C4D" w:rsidRPr="004D6235" w:rsidDel="0059444B">
          <w:rPr>
            <w:rFonts w:cstheme="minorHAnsi"/>
            <w:b/>
            <w:bCs/>
            <w:sz w:val="21"/>
            <w:szCs w:val="21"/>
          </w:rPr>
          <w:delText>.202</w:delText>
        </w:r>
        <w:r w:rsidR="00E80C4D" w:rsidRPr="004D6235" w:rsidDel="001918FB">
          <w:rPr>
            <w:rFonts w:cstheme="minorHAnsi"/>
            <w:b/>
            <w:bCs/>
            <w:sz w:val="21"/>
            <w:szCs w:val="21"/>
          </w:rPr>
          <w:delText>4</w:delText>
        </w:r>
        <w:r w:rsidR="000B6549" w:rsidRPr="004D6235" w:rsidDel="001918FB">
          <w:rPr>
            <w:rFonts w:cstheme="minorHAnsi"/>
            <w:b/>
            <w:bCs/>
            <w:sz w:val="21"/>
            <w:szCs w:val="21"/>
          </w:rPr>
          <w:delText xml:space="preserve"> </w:delText>
        </w:r>
        <w:r w:rsidR="000B6549" w:rsidRPr="004D6235" w:rsidDel="0059444B">
          <w:rPr>
            <w:rFonts w:cstheme="minorHAnsi"/>
            <w:b/>
            <w:bCs/>
            <w:sz w:val="21"/>
            <w:szCs w:val="21"/>
          </w:rPr>
          <w:delText xml:space="preserve">                      </w:delText>
        </w:r>
      </w:del>
      <w:ins w:id="4" w:author="Autor">
        <w:r w:rsidR="0059444B" w:rsidRPr="004D6235">
          <w:rPr>
            <w:rFonts w:cstheme="minorHAnsi"/>
            <w:b/>
            <w:bCs/>
            <w:sz w:val="21"/>
            <w:szCs w:val="21"/>
          </w:rPr>
          <w:t xml:space="preserve">                   </w:t>
        </w:r>
        <w:r w:rsidR="00BD17A5" w:rsidRPr="004D6235">
          <w:rPr>
            <w:rFonts w:cstheme="minorHAnsi"/>
            <w:b/>
            <w:bCs/>
            <w:sz w:val="21"/>
            <w:szCs w:val="21"/>
          </w:rPr>
          <w:t xml:space="preserve">     </w:t>
        </w:r>
        <w:r w:rsidR="0059444B" w:rsidRPr="004D6235">
          <w:rPr>
            <w:rFonts w:cstheme="minorHAnsi"/>
            <w:b/>
            <w:bCs/>
            <w:sz w:val="21"/>
            <w:szCs w:val="21"/>
          </w:rPr>
          <w:t xml:space="preserve">      </w:t>
        </w:r>
      </w:ins>
      <w:r w:rsidR="000B6549" w:rsidRPr="004D6235">
        <w:rPr>
          <w:rFonts w:cstheme="minorHAnsi"/>
          <w:b/>
          <w:bCs/>
          <w:sz w:val="21"/>
          <w:szCs w:val="21"/>
        </w:rPr>
        <w:t xml:space="preserve">účinnosť od: </w:t>
      </w:r>
      <w:ins w:id="5" w:author="Autor">
        <w:r w:rsidR="00942C66">
          <w:rPr>
            <w:rFonts w:cstheme="minorHAnsi"/>
            <w:b/>
            <w:bCs/>
            <w:sz w:val="21"/>
            <w:szCs w:val="21"/>
          </w:rPr>
          <w:t>29.7.2025</w:t>
        </w:r>
      </w:ins>
      <w:del w:id="6" w:author="Autor">
        <w:r w:rsidR="00E80C4D" w:rsidRPr="004D6235" w:rsidDel="00001AEC">
          <w:rPr>
            <w:rFonts w:cstheme="minorHAnsi"/>
            <w:b/>
            <w:bCs/>
            <w:sz w:val="21"/>
            <w:szCs w:val="21"/>
          </w:rPr>
          <w:delText>22</w:delText>
        </w:r>
        <w:r w:rsidR="00E80C4D" w:rsidRPr="004D6235" w:rsidDel="0059444B">
          <w:rPr>
            <w:rFonts w:cstheme="minorHAnsi"/>
            <w:b/>
            <w:bCs/>
            <w:sz w:val="21"/>
            <w:szCs w:val="21"/>
          </w:rPr>
          <w:delText>.0</w:delText>
        </w:r>
        <w:r w:rsidR="00E80C4D" w:rsidRPr="004D6235" w:rsidDel="00001AEC">
          <w:rPr>
            <w:rFonts w:cstheme="minorHAnsi"/>
            <w:b/>
            <w:bCs/>
            <w:sz w:val="21"/>
            <w:szCs w:val="21"/>
          </w:rPr>
          <w:delText>3</w:delText>
        </w:r>
        <w:r w:rsidR="00E80C4D" w:rsidRPr="004D6235" w:rsidDel="0059444B">
          <w:rPr>
            <w:rFonts w:cstheme="minorHAnsi"/>
            <w:b/>
            <w:bCs/>
            <w:sz w:val="21"/>
            <w:szCs w:val="21"/>
          </w:rPr>
          <w:delText>.202</w:delText>
        </w:r>
        <w:r w:rsidR="00E80C4D" w:rsidRPr="004D6235" w:rsidDel="001918FB">
          <w:rPr>
            <w:rFonts w:cstheme="minorHAnsi"/>
            <w:b/>
            <w:bCs/>
            <w:sz w:val="21"/>
            <w:szCs w:val="21"/>
          </w:rPr>
          <w:delText>4</w:delText>
        </w:r>
      </w:del>
    </w:p>
    <w:sdt>
      <w:sdtPr>
        <w:rPr>
          <w:rFonts w:asciiTheme="minorHAnsi" w:eastAsiaTheme="minorHAnsi" w:hAnsiTheme="minorHAnsi" w:cstheme="minorHAnsi"/>
          <w:color w:val="auto"/>
          <w:sz w:val="22"/>
          <w:szCs w:val="22"/>
          <w:lang w:eastAsia="en-US"/>
        </w:rPr>
        <w:id w:val="1877811661"/>
        <w:docPartObj>
          <w:docPartGallery w:val="Table of Contents"/>
          <w:docPartUnique/>
        </w:docPartObj>
      </w:sdtPr>
      <w:sdtEndPr>
        <w:rPr>
          <w:b/>
          <w:bCs/>
        </w:rPr>
      </w:sdtEndPr>
      <w:sdtContent>
        <w:p w14:paraId="5CA1B883" w14:textId="214BACE8" w:rsidR="0023701E" w:rsidRPr="00337F6A" w:rsidRDefault="0023701E">
          <w:pPr>
            <w:pStyle w:val="Hlavikaobsahu"/>
            <w:rPr>
              <w:rFonts w:asciiTheme="minorHAnsi" w:eastAsiaTheme="minorHAnsi" w:hAnsiTheme="minorHAnsi" w:cstheme="minorHAnsi"/>
              <w:b/>
              <w:caps/>
              <w:color w:val="0070C0"/>
              <w:sz w:val="22"/>
              <w:szCs w:val="22"/>
              <w:lang w:eastAsia="en-US"/>
            </w:rPr>
          </w:pPr>
          <w:r w:rsidRPr="00337F6A">
            <w:rPr>
              <w:rFonts w:asciiTheme="minorHAnsi" w:eastAsiaTheme="minorHAnsi" w:hAnsiTheme="minorHAnsi" w:cstheme="minorHAnsi"/>
              <w:b/>
              <w:caps/>
              <w:color w:val="0070C0"/>
              <w:sz w:val="22"/>
              <w:szCs w:val="22"/>
              <w:lang w:eastAsia="en-US"/>
            </w:rPr>
            <w:t>Obsah</w:t>
          </w:r>
          <w:bookmarkStart w:id="7" w:name="_GoBack"/>
          <w:bookmarkEnd w:id="7"/>
        </w:p>
        <w:p w14:paraId="6F350C55" w14:textId="77777777" w:rsidR="00384B73" w:rsidRPr="00337F6A" w:rsidRDefault="00384B73" w:rsidP="00384B73">
          <w:pPr>
            <w:rPr>
              <w:rFonts w:cstheme="minorHAnsi"/>
            </w:rPr>
          </w:pPr>
        </w:p>
        <w:p w14:paraId="34BE762F" w14:textId="1D8FB89D" w:rsidR="006C1EC3" w:rsidRDefault="0023701E">
          <w:pPr>
            <w:pStyle w:val="Obsah1"/>
            <w:rPr>
              <w:ins w:id="8" w:author="Autor"/>
              <w:rFonts w:eastAsiaTheme="minorEastAsia"/>
              <w:noProof/>
              <w:lang w:eastAsia="sk-SK"/>
            </w:rPr>
          </w:pPr>
          <w:r w:rsidRPr="00337F6A">
            <w:rPr>
              <w:rFonts w:cstheme="minorHAnsi"/>
            </w:rPr>
            <w:fldChar w:fldCharType="begin"/>
          </w:r>
          <w:r w:rsidRPr="00337F6A">
            <w:rPr>
              <w:rFonts w:cstheme="minorHAnsi"/>
            </w:rPr>
            <w:instrText xml:space="preserve"> TOC \o "1-3" \h \z \u </w:instrText>
          </w:r>
          <w:r w:rsidRPr="00337F6A">
            <w:rPr>
              <w:rFonts w:cstheme="minorHAnsi"/>
            </w:rPr>
            <w:fldChar w:fldCharType="separate"/>
          </w:r>
          <w:ins w:id="9" w:author="Autor">
            <w:r w:rsidR="006C1EC3" w:rsidRPr="00237383">
              <w:rPr>
                <w:rStyle w:val="Hypertextovprepojenie"/>
                <w:noProof/>
              </w:rPr>
              <w:fldChar w:fldCharType="begin"/>
            </w:r>
            <w:r w:rsidR="006C1EC3" w:rsidRPr="00237383">
              <w:rPr>
                <w:rStyle w:val="Hypertextovprepojenie"/>
                <w:noProof/>
              </w:rPr>
              <w:instrText xml:space="preserve"> </w:instrText>
            </w:r>
            <w:r w:rsidR="006C1EC3">
              <w:rPr>
                <w:noProof/>
              </w:rPr>
              <w:instrText>HYPERLINK \l "_Toc204683760"</w:instrText>
            </w:r>
            <w:r w:rsidR="006C1EC3" w:rsidRPr="00237383">
              <w:rPr>
                <w:rStyle w:val="Hypertextovprepojenie"/>
                <w:noProof/>
              </w:rPr>
              <w:instrText xml:space="preserve"> </w:instrText>
            </w:r>
            <w:r w:rsidR="006C1EC3" w:rsidRPr="00237383">
              <w:rPr>
                <w:rStyle w:val="Hypertextovprepojenie"/>
                <w:noProof/>
              </w:rPr>
            </w:r>
            <w:r w:rsidR="006C1EC3" w:rsidRPr="00237383">
              <w:rPr>
                <w:rStyle w:val="Hypertextovprepojenie"/>
                <w:noProof/>
              </w:rPr>
              <w:fldChar w:fldCharType="separate"/>
            </w:r>
            <w:r w:rsidR="006C1EC3" w:rsidRPr="00237383">
              <w:rPr>
                <w:rStyle w:val="Hypertextovprepojenie"/>
                <w:rFonts w:cstheme="minorHAnsi"/>
                <w:b/>
                <w:caps/>
                <w:noProof/>
              </w:rPr>
              <w:t>1. Právny rámec</w:t>
            </w:r>
            <w:r w:rsidR="006C1EC3">
              <w:rPr>
                <w:noProof/>
                <w:webHidden/>
              </w:rPr>
              <w:tab/>
            </w:r>
            <w:r w:rsidR="006C1EC3">
              <w:rPr>
                <w:noProof/>
                <w:webHidden/>
              </w:rPr>
              <w:fldChar w:fldCharType="begin"/>
            </w:r>
            <w:r w:rsidR="006C1EC3">
              <w:rPr>
                <w:noProof/>
                <w:webHidden/>
              </w:rPr>
              <w:instrText xml:space="preserve"> PAGEREF _Toc204683760 \h </w:instrText>
            </w:r>
            <w:r w:rsidR="006C1EC3">
              <w:rPr>
                <w:noProof/>
                <w:webHidden/>
              </w:rPr>
            </w:r>
          </w:ins>
          <w:r w:rsidR="006C1EC3">
            <w:rPr>
              <w:noProof/>
              <w:webHidden/>
            </w:rPr>
            <w:fldChar w:fldCharType="separate"/>
          </w:r>
          <w:ins w:id="10" w:author="Autor">
            <w:r w:rsidR="006C1EC3">
              <w:rPr>
                <w:noProof/>
                <w:webHidden/>
              </w:rPr>
              <w:t>3</w:t>
            </w:r>
            <w:r w:rsidR="006C1EC3">
              <w:rPr>
                <w:noProof/>
                <w:webHidden/>
              </w:rPr>
              <w:fldChar w:fldCharType="end"/>
            </w:r>
            <w:r w:rsidR="006C1EC3" w:rsidRPr="00237383">
              <w:rPr>
                <w:rStyle w:val="Hypertextovprepojenie"/>
                <w:noProof/>
              </w:rPr>
              <w:fldChar w:fldCharType="end"/>
            </w:r>
          </w:ins>
        </w:p>
        <w:p w14:paraId="09C8BB33" w14:textId="1EB32A5B" w:rsidR="006C1EC3" w:rsidRDefault="006C1EC3">
          <w:pPr>
            <w:pStyle w:val="Obsah1"/>
            <w:rPr>
              <w:ins w:id="11" w:author="Autor"/>
              <w:rFonts w:eastAsiaTheme="minorEastAsia"/>
              <w:noProof/>
              <w:lang w:eastAsia="sk-SK"/>
            </w:rPr>
          </w:pPr>
          <w:ins w:id="12"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"_Toc204683761"</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 Základné definície a pojmy</w:t>
            </w:r>
            <w:r>
              <w:rPr>
                <w:noProof/>
                <w:webHidden/>
              </w:rPr>
              <w:tab/>
            </w:r>
            <w:r>
              <w:rPr>
                <w:noProof/>
                <w:webHidden/>
              </w:rPr>
              <w:fldChar w:fldCharType="begin"/>
            </w:r>
            <w:r>
              <w:rPr>
                <w:noProof/>
                <w:webHidden/>
              </w:rPr>
              <w:instrText xml:space="preserve"> PAGEREF _Toc204683761 \h </w:instrText>
            </w:r>
            <w:r>
              <w:rPr>
                <w:noProof/>
                <w:webHidden/>
              </w:rPr>
            </w:r>
          </w:ins>
          <w:r>
            <w:rPr>
              <w:noProof/>
              <w:webHidden/>
            </w:rPr>
            <w:fldChar w:fldCharType="separate"/>
          </w:r>
          <w:ins w:id="13" w:author="Autor">
            <w:r>
              <w:rPr>
                <w:noProof/>
                <w:webHidden/>
              </w:rPr>
              <w:t>6</w:t>
            </w:r>
            <w:r>
              <w:rPr>
                <w:noProof/>
                <w:webHidden/>
              </w:rPr>
              <w:fldChar w:fldCharType="end"/>
            </w:r>
            <w:r w:rsidRPr="00237383">
              <w:rPr>
                <w:rStyle w:val="Hypertextovprepojenie"/>
                <w:noProof/>
              </w:rPr>
              <w:fldChar w:fldCharType="end"/>
            </w:r>
          </w:ins>
        </w:p>
        <w:p w14:paraId="74C249FF" w14:textId="410B0A62" w:rsidR="006C1EC3" w:rsidRDefault="006C1EC3">
          <w:pPr>
            <w:pStyle w:val="Obsah1"/>
            <w:rPr>
              <w:ins w:id="14" w:author="Autor"/>
              <w:rFonts w:eastAsiaTheme="minorEastAsia"/>
              <w:noProof/>
              <w:lang w:eastAsia="sk-SK"/>
            </w:rPr>
          </w:pPr>
          <w:ins w:id="15"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"_Toc204683762"</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3. Zoznam skratiek</w:t>
            </w:r>
            <w:r>
              <w:rPr>
                <w:noProof/>
                <w:webHidden/>
              </w:rPr>
              <w:tab/>
            </w:r>
            <w:r>
              <w:rPr>
                <w:noProof/>
                <w:webHidden/>
              </w:rPr>
              <w:fldChar w:fldCharType="begin"/>
            </w:r>
            <w:r>
              <w:rPr>
                <w:noProof/>
                <w:webHidden/>
              </w:rPr>
              <w:instrText xml:space="preserve"> PAGEREF _Toc204683762 \h </w:instrText>
            </w:r>
            <w:r>
              <w:rPr>
                <w:noProof/>
                <w:webHidden/>
              </w:rPr>
            </w:r>
          </w:ins>
          <w:r>
            <w:rPr>
              <w:noProof/>
              <w:webHidden/>
            </w:rPr>
            <w:fldChar w:fldCharType="separate"/>
          </w:r>
          <w:ins w:id="16" w:author="Autor">
            <w:r>
              <w:rPr>
                <w:noProof/>
                <w:webHidden/>
              </w:rPr>
              <w:t>12</w:t>
            </w:r>
            <w:r>
              <w:rPr>
                <w:noProof/>
                <w:webHidden/>
              </w:rPr>
              <w:fldChar w:fldCharType="end"/>
            </w:r>
            <w:r w:rsidRPr="00237383">
              <w:rPr>
                <w:rStyle w:val="Hypertextovprepojenie"/>
                <w:noProof/>
              </w:rPr>
              <w:fldChar w:fldCharType="end"/>
            </w:r>
          </w:ins>
        </w:p>
        <w:p w14:paraId="5C9DBDDC" w14:textId="00DAC213" w:rsidR="006C1EC3" w:rsidRDefault="006C1EC3">
          <w:pPr>
            <w:pStyle w:val="Obsah1"/>
            <w:rPr>
              <w:ins w:id="17" w:author="Autor"/>
              <w:rFonts w:eastAsiaTheme="minorEastAsia"/>
              <w:noProof/>
              <w:lang w:eastAsia="sk-SK"/>
            </w:rPr>
          </w:pPr>
          <w:ins w:id="18"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"_Toc204683763"</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4. Úvod a všeobecné ustanovenia</w:t>
            </w:r>
            <w:r>
              <w:rPr>
                <w:noProof/>
                <w:webHidden/>
              </w:rPr>
              <w:tab/>
            </w:r>
            <w:r>
              <w:rPr>
                <w:noProof/>
                <w:webHidden/>
              </w:rPr>
              <w:fldChar w:fldCharType="begin"/>
            </w:r>
            <w:r>
              <w:rPr>
                <w:noProof/>
                <w:webHidden/>
              </w:rPr>
              <w:instrText xml:space="preserve"> PAGEREF _Toc204683763 \h </w:instrText>
            </w:r>
            <w:r>
              <w:rPr>
                <w:noProof/>
                <w:webHidden/>
              </w:rPr>
            </w:r>
          </w:ins>
          <w:r>
            <w:rPr>
              <w:noProof/>
              <w:webHidden/>
            </w:rPr>
            <w:fldChar w:fldCharType="separate"/>
          </w:r>
          <w:ins w:id="19" w:author="Autor">
            <w:r>
              <w:rPr>
                <w:noProof/>
                <w:webHidden/>
              </w:rPr>
              <w:t>13</w:t>
            </w:r>
            <w:r>
              <w:rPr>
                <w:noProof/>
                <w:webHidden/>
              </w:rPr>
              <w:fldChar w:fldCharType="end"/>
            </w:r>
            <w:r w:rsidRPr="00237383">
              <w:rPr>
                <w:rStyle w:val="Hypertextovprepojenie"/>
                <w:noProof/>
              </w:rPr>
              <w:fldChar w:fldCharType="end"/>
            </w:r>
          </w:ins>
        </w:p>
        <w:p w14:paraId="2A899570" w14:textId="091709C0" w:rsidR="006C1EC3" w:rsidRDefault="006C1EC3">
          <w:pPr>
            <w:pStyle w:val="Obsah1"/>
            <w:rPr>
              <w:ins w:id="20" w:author="Autor"/>
              <w:rFonts w:eastAsiaTheme="minorEastAsia"/>
              <w:noProof/>
              <w:lang w:eastAsia="sk-SK"/>
            </w:rPr>
          </w:pPr>
          <w:ins w:id="21"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"_Toc204683764"</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5. Riadiaca dokumentácia</w:t>
            </w:r>
            <w:r>
              <w:rPr>
                <w:noProof/>
                <w:webHidden/>
              </w:rPr>
              <w:tab/>
            </w:r>
            <w:r>
              <w:rPr>
                <w:noProof/>
                <w:webHidden/>
              </w:rPr>
              <w:fldChar w:fldCharType="begin"/>
            </w:r>
            <w:r>
              <w:rPr>
                <w:noProof/>
                <w:webHidden/>
              </w:rPr>
              <w:instrText xml:space="preserve"> PAGEREF _Toc204683764 \h </w:instrText>
            </w:r>
            <w:r>
              <w:rPr>
                <w:noProof/>
                <w:webHidden/>
              </w:rPr>
            </w:r>
          </w:ins>
          <w:r>
            <w:rPr>
              <w:noProof/>
              <w:webHidden/>
            </w:rPr>
            <w:fldChar w:fldCharType="separate"/>
          </w:r>
          <w:ins w:id="22" w:author="Autor">
            <w:r>
              <w:rPr>
                <w:noProof/>
                <w:webHidden/>
              </w:rPr>
              <w:t>32</w:t>
            </w:r>
            <w:r>
              <w:rPr>
                <w:noProof/>
                <w:webHidden/>
              </w:rPr>
              <w:fldChar w:fldCharType="end"/>
            </w:r>
            <w:r w:rsidRPr="00237383">
              <w:rPr>
                <w:rStyle w:val="Hypertextovprepojenie"/>
                <w:noProof/>
              </w:rPr>
              <w:fldChar w:fldCharType="end"/>
            </w:r>
          </w:ins>
        </w:p>
        <w:p w14:paraId="7B36AE78" w14:textId="42CC3760" w:rsidR="006C1EC3" w:rsidRDefault="006C1EC3">
          <w:pPr>
            <w:pStyle w:val="Obsah1"/>
            <w:rPr>
              <w:ins w:id="23" w:author="Autor"/>
              <w:rFonts w:eastAsiaTheme="minorEastAsia"/>
              <w:noProof/>
              <w:lang w:eastAsia="sk-SK"/>
            </w:rPr>
          </w:pPr>
          <w:ins w:id="24"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"_Toc204683765"</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6. ZÁSADY PODPORY Z FONDOV</w:t>
            </w:r>
            <w:r>
              <w:rPr>
                <w:noProof/>
                <w:webHidden/>
              </w:rPr>
              <w:tab/>
            </w:r>
            <w:r>
              <w:rPr>
                <w:noProof/>
                <w:webHidden/>
              </w:rPr>
              <w:fldChar w:fldCharType="begin"/>
            </w:r>
            <w:r>
              <w:rPr>
                <w:noProof/>
                <w:webHidden/>
              </w:rPr>
              <w:instrText xml:space="preserve"> PAGEREF _Toc204683765 \h </w:instrText>
            </w:r>
            <w:r>
              <w:rPr>
                <w:noProof/>
                <w:webHidden/>
              </w:rPr>
            </w:r>
          </w:ins>
          <w:r>
            <w:rPr>
              <w:noProof/>
              <w:webHidden/>
            </w:rPr>
            <w:fldChar w:fldCharType="separate"/>
          </w:r>
          <w:ins w:id="25" w:author="Autor">
            <w:r>
              <w:rPr>
                <w:noProof/>
                <w:webHidden/>
              </w:rPr>
              <w:t>36</w:t>
            </w:r>
            <w:r>
              <w:rPr>
                <w:noProof/>
                <w:webHidden/>
              </w:rPr>
              <w:fldChar w:fldCharType="end"/>
            </w:r>
            <w:r w:rsidRPr="00237383">
              <w:rPr>
                <w:rStyle w:val="Hypertextovprepojenie"/>
                <w:noProof/>
              </w:rPr>
              <w:fldChar w:fldCharType="end"/>
            </w:r>
          </w:ins>
        </w:p>
        <w:p w14:paraId="7BD0280D" w14:textId="44383EFD" w:rsidR="006C1EC3" w:rsidRDefault="006C1EC3">
          <w:pPr>
            <w:pStyle w:val="Obsah1"/>
            <w:rPr>
              <w:ins w:id="26" w:author="Autor"/>
              <w:rFonts w:eastAsiaTheme="minorEastAsia"/>
              <w:noProof/>
              <w:lang w:eastAsia="sk-SK"/>
            </w:rPr>
          </w:pPr>
          <w:ins w:id="27"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"_Toc204683766"</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7. HORIZONTÁLNE ZÁKLADNÉ PODMIENKY</w:t>
            </w:r>
            <w:r>
              <w:rPr>
                <w:noProof/>
                <w:webHidden/>
              </w:rPr>
              <w:tab/>
            </w:r>
            <w:r>
              <w:rPr>
                <w:noProof/>
                <w:webHidden/>
              </w:rPr>
              <w:fldChar w:fldCharType="begin"/>
            </w:r>
            <w:r>
              <w:rPr>
                <w:noProof/>
                <w:webHidden/>
              </w:rPr>
              <w:instrText xml:space="preserve"> PAGEREF _Toc204683766 \h </w:instrText>
            </w:r>
            <w:r>
              <w:rPr>
                <w:noProof/>
                <w:webHidden/>
              </w:rPr>
            </w:r>
          </w:ins>
          <w:r>
            <w:rPr>
              <w:noProof/>
              <w:webHidden/>
            </w:rPr>
            <w:fldChar w:fldCharType="separate"/>
          </w:r>
          <w:ins w:id="28" w:author="Autor">
            <w:r>
              <w:rPr>
                <w:noProof/>
                <w:webHidden/>
              </w:rPr>
              <w:t>37</w:t>
            </w:r>
            <w:r>
              <w:rPr>
                <w:noProof/>
                <w:webHidden/>
              </w:rPr>
              <w:fldChar w:fldCharType="end"/>
            </w:r>
            <w:r w:rsidRPr="00237383">
              <w:rPr>
                <w:rStyle w:val="Hypertextovprepojenie"/>
                <w:noProof/>
              </w:rPr>
              <w:fldChar w:fldCharType="end"/>
            </w:r>
          </w:ins>
        </w:p>
        <w:p w14:paraId="7B9D81AA" w14:textId="0E2A5E29" w:rsidR="006C1EC3" w:rsidRDefault="006C1EC3">
          <w:pPr>
            <w:pStyle w:val="Obsah1"/>
            <w:rPr>
              <w:ins w:id="29" w:author="Autor"/>
              <w:rFonts w:eastAsiaTheme="minorEastAsia"/>
              <w:noProof/>
              <w:lang w:eastAsia="sk-SK"/>
            </w:rPr>
          </w:pPr>
          <w:ins w:id="30"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"_Toc204683767"</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8. PROGRAMOVANIE</w:t>
            </w:r>
            <w:r>
              <w:rPr>
                <w:noProof/>
                <w:webHidden/>
              </w:rPr>
              <w:tab/>
            </w:r>
            <w:r>
              <w:rPr>
                <w:noProof/>
                <w:webHidden/>
              </w:rPr>
              <w:fldChar w:fldCharType="begin"/>
            </w:r>
            <w:r>
              <w:rPr>
                <w:noProof/>
                <w:webHidden/>
              </w:rPr>
              <w:instrText xml:space="preserve"> PAGEREF _Toc204683767 \h </w:instrText>
            </w:r>
            <w:r>
              <w:rPr>
                <w:noProof/>
                <w:webHidden/>
              </w:rPr>
            </w:r>
          </w:ins>
          <w:r>
            <w:rPr>
              <w:noProof/>
              <w:webHidden/>
            </w:rPr>
            <w:fldChar w:fldCharType="separate"/>
          </w:r>
          <w:ins w:id="31" w:author="Autor">
            <w:r>
              <w:rPr>
                <w:noProof/>
                <w:webHidden/>
              </w:rPr>
              <w:t>40</w:t>
            </w:r>
            <w:r>
              <w:rPr>
                <w:noProof/>
                <w:webHidden/>
              </w:rPr>
              <w:fldChar w:fldCharType="end"/>
            </w:r>
            <w:r w:rsidRPr="00237383">
              <w:rPr>
                <w:rStyle w:val="Hypertextovprepojenie"/>
                <w:noProof/>
              </w:rPr>
              <w:fldChar w:fldCharType="end"/>
            </w:r>
          </w:ins>
        </w:p>
        <w:p w14:paraId="64845C34" w14:textId="48EDBD99" w:rsidR="006C1EC3" w:rsidRDefault="006C1EC3">
          <w:pPr>
            <w:pStyle w:val="Obsah1"/>
            <w:rPr>
              <w:ins w:id="32" w:author="Autor"/>
              <w:rFonts w:eastAsiaTheme="minorEastAsia"/>
              <w:noProof/>
              <w:lang w:eastAsia="sk-SK"/>
            </w:rPr>
          </w:pPr>
          <w:ins w:id="33"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"_Toc204683768"</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9. Výber projektov</w:t>
            </w:r>
            <w:r>
              <w:rPr>
                <w:noProof/>
                <w:webHidden/>
              </w:rPr>
              <w:tab/>
            </w:r>
            <w:r>
              <w:rPr>
                <w:noProof/>
                <w:webHidden/>
              </w:rPr>
              <w:fldChar w:fldCharType="begin"/>
            </w:r>
            <w:r>
              <w:rPr>
                <w:noProof/>
                <w:webHidden/>
              </w:rPr>
              <w:instrText xml:space="preserve"> PAGEREF _Toc204683768 \h </w:instrText>
            </w:r>
            <w:r>
              <w:rPr>
                <w:noProof/>
                <w:webHidden/>
              </w:rPr>
            </w:r>
          </w:ins>
          <w:r>
            <w:rPr>
              <w:noProof/>
              <w:webHidden/>
            </w:rPr>
            <w:fldChar w:fldCharType="separate"/>
          </w:r>
          <w:ins w:id="34" w:author="Autor">
            <w:r>
              <w:rPr>
                <w:noProof/>
                <w:webHidden/>
              </w:rPr>
              <w:t>42</w:t>
            </w:r>
            <w:r>
              <w:rPr>
                <w:noProof/>
                <w:webHidden/>
              </w:rPr>
              <w:fldChar w:fldCharType="end"/>
            </w:r>
            <w:r w:rsidRPr="00237383">
              <w:rPr>
                <w:rStyle w:val="Hypertextovprepojenie"/>
                <w:noProof/>
              </w:rPr>
              <w:fldChar w:fldCharType="end"/>
            </w:r>
          </w:ins>
        </w:p>
        <w:p w14:paraId="44D22410" w14:textId="3D147B68" w:rsidR="006C1EC3" w:rsidRDefault="006C1EC3">
          <w:pPr>
            <w:pStyle w:val="Obsah1"/>
            <w:rPr>
              <w:ins w:id="35" w:author="Autor"/>
              <w:rFonts w:eastAsiaTheme="minorEastAsia"/>
              <w:noProof/>
              <w:lang w:eastAsia="sk-SK"/>
            </w:rPr>
          </w:pPr>
          <w:ins w:id="36"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"_Toc204683769"</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10. Finančné riadenie</w:t>
            </w:r>
            <w:r>
              <w:rPr>
                <w:noProof/>
                <w:webHidden/>
              </w:rPr>
              <w:tab/>
            </w:r>
            <w:r>
              <w:rPr>
                <w:noProof/>
                <w:webHidden/>
              </w:rPr>
              <w:fldChar w:fldCharType="begin"/>
            </w:r>
            <w:r>
              <w:rPr>
                <w:noProof/>
                <w:webHidden/>
              </w:rPr>
              <w:instrText xml:space="preserve"> PAGEREF _Toc204683769 \h </w:instrText>
            </w:r>
            <w:r>
              <w:rPr>
                <w:noProof/>
                <w:webHidden/>
              </w:rPr>
            </w:r>
          </w:ins>
          <w:r>
            <w:rPr>
              <w:noProof/>
              <w:webHidden/>
            </w:rPr>
            <w:fldChar w:fldCharType="separate"/>
          </w:r>
          <w:ins w:id="37" w:author="Autor">
            <w:r>
              <w:rPr>
                <w:noProof/>
                <w:webHidden/>
              </w:rPr>
              <w:t>47</w:t>
            </w:r>
            <w:r>
              <w:rPr>
                <w:noProof/>
                <w:webHidden/>
              </w:rPr>
              <w:fldChar w:fldCharType="end"/>
            </w:r>
            <w:r w:rsidRPr="00237383">
              <w:rPr>
                <w:rStyle w:val="Hypertextovprepojenie"/>
                <w:noProof/>
              </w:rPr>
              <w:fldChar w:fldCharType="end"/>
            </w:r>
          </w:ins>
        </w:p>
        <w:p w14:paraId="4CBE463D" w14:textId="72FBB171" w:rsidR="006C1EC3" w:rsidRDefault="006C1EC3">
          <w:pPr>
            <w:pStyle w:val="Obsah1"/>
            <w:rPr>
              <w:ins w:id="38" w:author="Autor"/>
              <w:rFonts w:eastAsiaTheme="minorEastAsia"/>
              <w:noProof/>
              <w:lang w:eastAsia="sk-SK"/>
            </w:rPr>
          </w:pPr>
          <w:ins w:id="39"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"_Toc204683770"</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11. finančnÁ kontrola</w:t>
            </w:r>
            <w:r>
              <w:rPr>
                <w:noProof/>
                <w:webHidden/>
              </w:rPr>
              <w:tab/>
            </w:r>
            <w:r>
              <w:rPr>
                <w:noProof/>
                <w:webHidden/>
              </w:rPr>
              <w:fldChar w:fldCharType="begin"/>
            </w:r>
            <w:r>
              <w:rPr>
                <w:noProof/>
                <w:webHidden/>
              </w:rPr>
              <w:instrText xml:space="preserve"> PAGEREF _Toc204683770 \h </w:instrText>
            </w:r>
            <w:r>
              <w:rPr>
                <w:noProof/>
                <w:webHidden/>
              </w:rPr>
            </w:r>
          </w:ins>
          <w:r>
            <w:rPr>
              <w:noProof/>
              <w:webHidden/>
            </w:rPr>
            <w:fldChar w:fldCharType="separate"/>
          </w:r>
          <w:ins w:id="40" w:author="Autor">
            <w:r>
              <w:rPr>
                <w:noProof/>
                <w:webHidden/>
              </w:rPr>
              <w:t>47</w:t>
            </w:r>
            <w:r>
              <w:rPr>
                <w:noProof/>
                <w:webHidden/>
              </w:rPr>
              <w:fldChar w:fldCharType="end"/>
            </w:r>
            <w:r w:rsidRPr="00237383">
              <w:rPr>
                <w:rStyle w:val="Hypertextovprepojenie"/>
                <w:noProof/>
              </w:rPr>
              <w:fldChar w:fldCharType="end"/>
            </w:r>
          </w:ins>
        </w:p>
        <w:p w14:paraId="3A99767D" w14:textId="7A7D4F4B" w:rsidR="006C1EC3" w:rsidRDefault="006C1EC3">
          <w:pPr>
            <w:pStyle w:val="Obsah1"/>
            <w:rPr>
              <w:ins w:id="41" w:author="Autor"/>
              <w:rFonts w:eastAsiaTheme="minorEastAsia"/>
              <w:noProof/>
              <w:lang w:eastAsia="sk-SK"/>
            </w:rPr>
          </w:pPr>
          <w:ins w:id="42"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"_Toc204683771"</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12. KONTROLA VEREJNÉHO OBSTARÁVANIA A OBSTARÁVANIA</w:t>
            </w:r>
            <w:r>
              <w:rPr>
                <w:noProof/>
                <w:webHidden/>
              </w:rPr>
              <w:tab/>
            </w:r>
            <w:r>
              <w:rPr>
                <w:noProof/>
                <w:webHidden/>
              </w:rPr>
              <w:fldChar w:fldCharType="begin"/>
            </w:r>
            <w:r>
              <w:rPr>
                <w:noProof/>
                <w:webHidden/>
              </w:rPr>
              <w:instrText xml:space="preserve"> PAGEREF _Toc204683771 \h </w:instrText>
            </w:r>
            <w:r>
              <w:rPr>
                <w:noProof/>
                <w:webHidden/>
              </w:rPr>
            </w:r>
          </w:ins>
          <w:r>
            <w:rPr>
              <w:noProof/>
              <w:webHidden/>
            </w:rPr>
            <w:fldChar w:fldCharType="separate"/>
          </w:r>
          <w:ins w:id="43" w:author="Autor">
            <w:r>
              <w:rPr>
                <w:noProof/>
                <w:webHidden/>
              </w:rPr>
              <w:t>50</w:t>
            </w:r>
            <w:r>
              <w:rPr>
                <w:noProof/>
                <w:webHidden/>
              </w:rPr>
              <w:fldChar w:fldCharType="end"/>
            </w:r>
            <w:r w:rsidRPr="00237383">
              <w:rPr>
                <w:rStyle w:val="Hypertextovprepojenie"/>
                <w:noProof/>
              </w:rPr>
              <w:fldChar w:fldCharType="end"/>
            </w:r>
          </w:ins>
        </w:p>
        <w:p w14:paraId="2C637B91" w14:textId="118F6DE0" w:rsidR="006C1EC3" w:rsidRDefault="006C1EC3">
          <w:pPr>
            <w:pStyle w:val="Obsah1"/>
            <w:rPr>
              <w:ins w:id="44" w:author="Autor"/>
              <w:rFonts w:eastAsiaTheme="minorEastAsia"/>
              <w:noProof/>
              <w:lang w:eastAsia="sk-SK"/>
            </w:rPr>
          </w:pPr>
          <w:ins w:id="45"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"_Toc204683772"</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13. Monitorovanie a ukazovatele</w:t>
            </w:r>
            <w:r>
              <w:rPr>
                <w:noProof/>
                <w:webHidden/>
              </w:rPr>
              <w:tab/>
            </w:r>
            <w:r>
              <w:rPr>
                <w:noProof/>
                <w:webHidden/>
              </w:rPr>
              <w:fldChar w:fldCharType="begin"/>
            </w:r>
            <w:r>
              <w:rPr>
                <w:noProof/>
                <w:webHidden/>
              </w:rPr>
              <w:instrText xml:space="preserve"> PAGEREF _Toc204683772 \h </w:instrText>
            </w:r>
            <w:r>
              <w:rPr>
                <w:noProof/>
                <w:webHidden/>
              </w:rPr>
            </w:r>
          </w:ins>
          <w:r>
            <w:rPr>
              <w:noProof/>
              <w:webHidden/>
            </w:rPr>
            <w:fldChar w:fldCharType="separate"/>
          </w:r>
          <w:ins w:id="46" w:author="Autor">
            <w:r>
              <w:rPr>
                <w:noProof/>
                <w:webHidden/>
              </w:rPr>
              <w:t>51</w:t>
            </w:r>
            <w:r>
              <w:rPr>
                <w:noProof/>
                <w:webHidden/>
              </w:rPr>
              <w:fldChar w:fldCharType="end"/>
            </w:r>
            <w:r w:rsidRPr="00237383">
              <w:rPr>
                <w:rStyle w:val="Hypertextovprepojenie"/>
                <w:noProof/>
              </w:rPr>
              <w:fldChar w:fldCharType="end"/>
            </w:r>
          </w:ins>
        </w:p>
        <w:p w14:paraId="7F884190" w14:textId="39C59916" w:rsidR="006C1EC3" w:rsidRDefault="006C1EC3">
          <w:pPr>
            <w:pStyle w:val="Obsah1"/>
            <w:rPr>
              <w:ins w:id="47" w:author="Autor"/>
              <w:rFonts w:eastAsiaTheme="minorEastAsia"/>
              <w:noProof/>
              <w:lang w:eastAsia="sk-SK"/>
            </w:rPr>
          </w:pPr>
          <w:ins w:id="48"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"_Toc204683773"</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14. Oprávnenosť výdavkov</w:t>
            </w:r>
            <w:r>
              <w:rPr>
                <w:noProof/>
                <w:webHidden/>
              </w:rPr>
              <w:tab/>
            </w:r>
            <w:r>
              <w:rPr>
                <w:noProof/>
                <w:webHidden/>
              </w:rPr>
              <w:fldChar w:fldCharType="begin"/>
            </w:r>
            <w:r>
              <w:rPr>
                <w:noProof/>
                <w:webHidden/>
              </w:rPr>
              <w:instrText xml:space="preserve"> PAGEREF _Toc204683773 \h </w:instrText>
            </w:r>
            <w:r>
              <w:rPr>
                <w:noProof/>
                <w:webHidden/>
              </w:rPr>
            </w:r>
          </w:ins>
          <w:r>
            <w:rPr>
              <w:noProof/>
              <w:webHidden/>
            </w:rPr>
            <w:fldChar w:fldCharType="separate"/>
          </w:r>
          <w:ins w:id="49" w:author="Autor">
            <w:r>
              <w:rPr>
                <w:noProof/>
                <w:webHidden/>
              </w:rPr>
              <w:t>56</w:t>
            </w:r>
            <w:r>
              <w:rPr>
                <w:noProof/>
                <w:webHidden/>
              </w:rPr>
              <w:fldChar w:fldCharType="end"/>
            </w:r>
            <w:r w:rsidRPr="00237383">
              <w:rPr>
                <w:rStyle w:val="Hypertextovprepojenie"/>
                <w:noProof/>
              </w:rPr>
              <w:fldChar w:fldCharType="end"/>
            </w:r>
          </w:ins>
        </w:p>
        <w:p w14:paraId="294833FD" w14:textId="2594A5B8" w:rsidR="006C1EC3" w:rsidRDefault="006C1EC3">
          <w:pPr>
            <w:pStyle w:val="Obsah1"/>
            <w:rPr>
              <w:ins w:id="50" w:author="Autor"/>
              <w:rFonts w:eastAsiaTheme="minorEastAsia"/>
              <w:noProof/>
              <w:lang w:eastAsia="sk-SK"/>
            </w:rPr>
          </w:pPr>
          <w:ins w:id="51"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"_Toc204683774"</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15. Zjednodušené vykazovanie výdavkov</w:t>
            </w:r>
            <w:r>
              <w:rPr>
                <w:noProof/>
                <w:webHidden/>
              </w:rPr>
              <w:tab/>
            </w:r>
            <w:r>
              <w:rPr>
                <w:noProof/>
                <w:webHidden/>
              </w:rPr>
              <w:fldChar w:fldCharType="begin"/>
            </w:r>
            <w:r>
              <w:rPr>
                <w:noProof/>
                <w:webHidden/>
              </w:rPr>
              <w:instrText xml:space="preserve"> PAGEREF _Toc204683774 \h </w:instrText>
            </w:r>
            <w:r>
              <w:rPr>
                <w:noProof/>
                <w:webHidden/>
              </w:rPr>
            </w:r>
          </w:ins>
          <w:r>
            <w:rPr>
              <w:noProof/>
              <w:webHidden/>
            </w:rPr>
            <w:fldChar w:fldCharType="separate"/>
          </w:r>
          <w:ins w:id="52" w:author="Autor">
            <w:r>
              <w:rPr>
                <w:noProof/>
                <w:webHidden/>
              </w:rPr>
              <w:t>56</w:t>
            </w:r>
            <w:r>
              <w:rPr>
                <w:noProof/>
                <w:webHidden/>
              </w:rPr>
              <w:fldChar w:fldCharType="end"/>
            </w:r>
            <w:r w:rsidRPr="00237383">
              <w:rPr>
                <w:rStyle w:val="Hypertextovprepojenie"/>
                <w:noProof/>
              </w:rPr>
              <w:fldChar w:fldCharType="end"/>
            </w:r>
          </w:ins>
        </w:p>
        <w:p w14:paraId="51FF425B" w14:textId="45ED7B9E" w:rsidR="006C1EC3" w:rsidRDefault="006C1EC3">
          <w:pPr>
            <w:pStyle w:val="Obsah1"/>
            <w:rPr>
              <w:ins w:id="53" w:author="Autor"/>
              <w:rFonts w:eastAsiaTheme="minorEastAsia"/>
              <w:noProof/>
              <w:lang w:eastAsia="sk-SK"/>
            </w:rPr>
          </w:pPr>
          <w:ins w:id="54"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"_Toc204683775"</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16. Synergie a komplementarita</w:t>
            </w:r>
            <w:r>
              <w:rPr>
                <w:noProof/>
                <w:webHidden/>
              </w:rPr>
              <w:tab/>
            </w:r>
            <w:r>
              <w:rPr>
                <w:noProof/>
                <w:webHidden/>
              </w:rPr>
              <w:fldChar w:fldCharType="begin"/>
            </w:r>
            <w:r>
              <w:rPr>
                <w:noProof/>
                <w:webHidden/>
              </w:rPr>
              <w:instrText xml:space="preserve"> PAGEREF _Toc204683775 \h </w:instrText>
            </w:r>
            <w:r>
              <w:rPr>
                <w:noProof/>
                <w:webHidden/>
              </w:rPr>
            </w:r>
          </w:ins>
          <w:r>
            <w:rPr>
              <w:noProof/>
              <w:webHidden/>
            </w:rPr>
            <w:fldChar w:fldCharType="separate"/>
          </w:r>
          <w:ins w:id="55" w:author="Autor">
            <w:r>
              <w:rPr>
                <w:noProof/>
                <w:webHidden/>
              </w:rPr>
              <w:t>57</w:t>
            </w:r>
            <w:r>
              <w:rPr>
                <w:noProof/>
                <w:webHidden/>
              </w:rPr>
              <w:fldChar w:fldCharType="end"/>
            </w:r>
            <w:r w:rsidRPr="00237383">
              <w:rPr>
                <w:rStyle w:val="Hypertextovprepojenie"/>
                <w:noProof/>
              </w:rPr>
              <w:fldChar w:fldCharType="end"/>
            </w:r>
          </w:ins>
        </w:p>
        <w:p w14:paraId="48A187E8" w14:textId="7D33227B" w:rsidR="006C1EC3" w:rsidRDefault="006C1EC3">
          <w:pPr>
            <w:pStyle w:val="Obsah1"/>
            <w:rPr>
              <w:ins w:id="56" w:author="Autor"/>
              <w:rFonts w:eastAsiaTheme="minorEastAsia"/>
              <w:noProof/>
              <w:lang w:eastAsia="sk-SK"/>
            </w:rPr>
          </w:pPr>
          <w:ins w:id="57"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"_Toc204683776"</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17. Hodnotenie programov</w:t>
            </w:r>
            <w:r>
              <w:rPr>
                <w:noProof/>
                <w:webHidden/>
              </w:rPr>
              <w:tab/>
            </w:r>
            <w:r>
              <w:rPr>
                <w:noProof/>
                <w:webHidden/>
              </w:rPr>
              <w:fldChar w:fldCharType="begin"/>
            </w:r>
            <w:r>
              <w:rPr>
                <w:noProof/>
                <w:webHidden/>
              </w:rPr>
              <w:instrText xml:space="preserve"> PAGEREF _Toc204683776 \h </w:instrText>
            </w:r>
            <w:r>
              <w:rPr>
                <w:noProof/>
                <w:webHidden/>
              </w:rPr>
            </w:r>
          </w:ins>
          <w:r>
            <w:rPr>
              <w:noProof/>
              <w:webHidden/>
            </w:rPr>
            <w:fldChar w:fldCharType="separate"/>
          </w:r>
          <w:ins w:id="58" w:author="Autor">
            <w:r>
              <w:rPr>
                <w:noProof/>
                <w:webHidden/>
              </w:rPr>
              <w:t>57</w:t>
            </w:r>
            <w:r>
              <w:rPr>
                <w:noProof/>
                <w:webHidden/>
              </w:rPr>
              <w:fldChar w:fldCharType="end"/>
            </w:r>
            <w:r w:rsidRPr="00237383">
              <w:rPr>
                <w:rStyle w:val="Hypertextovprepojenie"/>
                <w:noProof/>
              </w:rPr>
              <w:fldChar w:fldCharType="end"/>
            </w:r>
          </w:ins>
        </w:p>
        <w:p w14:paraId="77E7A9DE" w14:textId="6A1277D5" w:rsidR="006C1EC3" w:rsidRDefault="006C1EC3">
          <w:pPr>
            <w:pStyle w:val="Obsah1"/>
            <w:rPr>
              <w:ins w:id="59" w:author="Autor"/>
              <w:rFonts w:eastAsiaTheme="minorEastAsia"/>
              <w:noProof/>
              <w:lang w:eastAsia="sk-SK"/>
            </w:rPr>
          </w:pPr>
          <w:ins w:id="60"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"_Toc204683777"</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18. Informačné systémy</w:t>
            </w:r>
            <w:r>
              <w:rPr>
                <w:noProof/>
                <w:webHidden/>
              </w:rPr>
              <w:tab/>
            </w:r>
            <w:r>
              <w:rPr>
                <w:noProof/>
                <w:webHidden/>
              </w:rPr>
              <w:fldChar w:fldCharType="begin"/>
            </w:r>
            <w:r>
              <w:rPr>
                <w:noProof/>
                <w:webHidden/>
              </w:rPr>
              <w:instrText xml:space="preserve"> PAGEREF _Toc204683777 \h </w:instrText>
            </w:r>
            <w:r>
              <w:rPr>
                <w:noProof/>
                <w:webHidden/>
              </w:rPr>
            </w:r>
          </w:ins>
          <w:r>
            <w:rPr>
              <w:noProof/>
              <w:webHidden/>
            </w:rPr>
            <w:fldChar w:fldCharType="separate"/>
          </w:r>
          <w:ins w:id="61" w:author="Autor">
            <w:r>
              <w:rPr>
                <w:noProof/>
                <w:webHidden/>
              </w:rPr>
              <w:t>58</w:t>
            </w:r>
            <w:r>
              <w:rPr>
                <w:noProof/>
                <w:webHidden/>
              </w:rPr>
              <w:fldChar w:fldCharType="end"/>
            </w:r>
            <w:r w:rsidRPr="00237383">
              <w:rPr>
                <w:rStyle w:val="Hypertextovprepojenie"/>
                <w:noProof/>
              </w:rPr>
              <w:fldChar w:fldCharType="end"/>
            </w:r>
          </w:ins>
        </w:p>
        <w:p w14:paraId="0D6C9AA5" w14:textId="75FD4FAC" w:rsidR="006C1EC3" w:rsidRDefault="006C1EC3">
          <w:pPr>
            <w:pStyle w:val="Obsah1"/>
            <w:rPr>
              <w:ins w:id="62" w:author="Autor"/>
              <w:rFonts w:eastAsiaTheme="minorEastAsia"/>
              <w:noProof/>
              <w:lang w:eastAsia="sk-SK"/>
            </w:rPr>
          </w:pPr>
          <w:ins w:id="63"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"_Toc204683778"</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19. Viditeľnosť, transparentnosť a komunikácia</w:t>
            </w:r>
            <w:r>
              <w:rPr>
                <w:noProof/>
                <w:webHidden/>
              </w:rPr>
              <w:tab/>
            </w:r>
            <w:r>
              <w:rPr>
                <w:noProof/>
                <w:webHidden/>
              </w:rPr>
              <w:fldChar w:fldCharType="begin"/>
            </w:r>
            <w:r>
              <w:rPr>
                <w:noProof/>
                <w:webHidden/>
              </w:rPr>
              <w:instrText xml:space="preserve"> PAGEREF _Toc204683778 \h </w:instrText>
            </w:r>
            <w:r>
              <w:rPr>
                <w:noProof/>
                <w:webHidden/>
              </w:rPr>
            </w:r>
          </w:ins>
          <w:r>
            <w:rPr>
              <w:noProof/>
              <w:webHidden/>
            </w:rPr>
            <w:fldChar w:fldCharType="separate"/>
          </w:r>
          <w:ins w:id="64" w:author="Autor">
            <w:r>
              <w:rPr>
                <w:noProof/>
                <w:webHidden/>
              </w:rPr>
              <w:t>59</w:t>
            </w:r>
            <w:r>
              <w:rPr>
                <w:noProof/>
                <w:webHidden/>
              </w:rPr>
              <w:fldChar w:fldCharType="end"/>
            </w:r>
            <w:r w:rsidRPr="00237383">
              <w:rPr>
                <w:rStyle w:val="Hypertextovprepojenie"/>
                <w:noProof/>
              </w:rPr>
              <w:fldChar w:fldCharType="end"/>
            </w:r>
          </w:ins>
        </w:p>
        <w:p w14:paraId="1A755C1F" w14:textId="3E3FA139" w:rsidR="006C1EC3" w:rsidRDefault="006C1EC3">
          <w:pPr>
            <w:pStyle w:val="Obsah1"/>
            <w:rPr>
              <w:ins w:id="65" w:author="Autor"/>
              <w:rFonts w:eastAsiaTheme="minorEastAsia"/>
              <w:noProof/>
              <w:lang w:eastAsia="sk-SK"/>
            </w:rPr>
          </w:pPr>
          <w:ins w:id="66"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"_Toc204683779"</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20. Technická pomoc</w:t>
            </w:r>
            <w:r>
              <w:rPr>
                <w:noProof/>
                <w:webHidden/>
              </w:rPr>
              <w:tab/>
            </w:r>
            <w:r>
              <w:rPr>
                <w:noProof/>
                <w:webHidden/>
              </w:rPr>
              <w:fldChar w:fldCharType="begin"/>
            </w:r>
            <w:r>
              <w:rPr>
                <w:noProof/>
                <w:webHidden/>
              </w:rPr>
              <w:instrText xml:space="preserve"> PAGEREF _Toc204683779 \h </w:instrText>
            </w:r>
            <w:r>
              <w:rPr>
                <w:noProof/>
                <w:webHidden/>
              </w:rPr>
            </w:r>
          </w:ins>
          <w:r>
            <w:rPr>
              <w:noProof/>
              <w:webHidden/>
            </w:rPr>
            <w:fldChar w:fldCharType="separate"/>
          </w:r>
          <w:ins w:id="67" w:author="Autor">
            <w:r>
              <w:rPr>
                <w:noProof/>
                <w:webHidden/>
              </w:rPr>
              <w:t>61</w:t>
            </w:r>
            <w:r>
              <w:rPr>
                <w:noProof/>
                <w:webHidden/>
              </w:rPr>
              <w:fldChar w:fldCharType="end"/>
            </w:r>
            <w:r w:rsidRPr="00237383">
              <w:rPr>
                <w:rStyle w:val="Hypertextovprepojenie"/>
                <w:noProof/>
              </w:rPr>
              <w:fldChar w:fldCharType="end"/>
            </w:r>
          </w:ins>
        </w:p>
        <w:p w14:paraId="235BE33C" w14:textId="2919BEE8" w:rsidR="006C1EC3" w:rsidRDefault="006C1EC3">
          <w:pPr>
            <w:pStyle w:val="Obsah1"/>
            <w:rPr>
              <w:ins w:id="68" w:author="Autor"/>
              <w:rFonts w:eastAsiaTheme="minorEastAsia"/>
              <w:noProof/>
              <w:lang w:eastAsia="sk-SK"/>
            </w:rPr>
          </w:pPr>
          <w:ins w:id="69"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"_Toc204683780"</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21. KONFLIKT ZÁUJMOV</w:t>
            </w:r>
            <w:r>
              <w:rPr>
                <w:noProof/>
                <w:webHidden/>
              </w:rPr>
              <w:tab/>
            </w:r>
            <w:r>
              <w:rPr>
                <w:noProof/>
                <w:webHidden/>
              </w:rPr>
              <w:fldChar w:fldCharType="begin"/>
            </w:r>
            <w:r>
              <w:rPr>
                <w:noProof/>
                <w:webHidden/>
              </w:rPr>
              <w:instrText xml:space="preserve"> PAGEREF _Toc204683780 \h </w:instrText>
            </w:r>
            <w:r>
              <w:rPr>
                <w:noProof/>
                <w:webHidden/>
              </w:rPr>
            </w:r>
          </w:ins>
          <w:r>
            <w:rPr>
              <w:noProof/>
              <w:webHidden/>
            </w:rPr>
            <w:fldChar w:fldCharType="separate"/>
          </w:r>
          <w:ins w:id="70" w:author="Autor">
            <w:r>
              <w:rPr>
                <w:noProof/>
                <w:webHidden/>
              </w:rPr>
              <w:t>61</w:t>
            </w:r>
            <w:r>
              <w:rPr>
                <w:noProof/>
                <w:webHidden/>
              </w:rPr>
              <w:fldChar w:fldCharType="end"/>
            </w:r>
            <w:r w:rsidRPr="00237383">
              <w:rPr>
                <w:rStyle w:val="Hypertextovprepojenie"/>
                <w:noProof/>
              </w:rPr>
              <w:fldChar w:fldCharType="end"/>
            </w:r>
          </w:ins>
        </w:p>
        <w:p w14:paraId="172943B3" w14:textId="662187B0" w:rsidR="006C1EC3" w:rsidRDefault="006C1EC3">
          <w:pPr>
            <w:pStyle w:val="Obsah1"/>
            <w:rPr>
              <w:ins w:id="71" w:author="Autor"/>
              <w:rFonts w:eastAsiaTheme="minorEastAsia"/>
              <w:noProof/>
              <w:lang w:eastAsia="sk-SK"/>
            </w:rPr>
          </w:pPr>
          <w:ins w:id="72"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"_Toc204683781"</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22. RIADENIE RIZÍK</w:t>
            </w:r>
            <w:r>
              <w:rPr>
                <w:noProof/>
                <w:webHidden/>
              </w:rPr>
              <w:tab/>
            </w:r>
            <w:r>
              <w:rPr>
                <w:noProof/>
                <w:webHidden/>
              </w:rPr>
              <w:fldChar w:fldCharType="begin"/>
            </w:r>
            <w:r>
              <w:rPr>
                <w:noProof/>
                <w:webHidden/>
              </w:rPr>
              <w:instrText xml:space="preserve"> PAGEREF _Toc204683781 \h </w:instrText>
            </w:r>
            <w:r>
              <w:rPr>
                <w:noProof/>
                <w:webHidden/>
              </w:rPr>
            </w:r>
          </w:ins>
          <w:r>
            <w:rPr>
              <w:noProof/>
              <w:webHidden/>
            </w:rPr>
            <w:fldChar w:fldCharType="separate"/>
          </w:r>
          <w:ins w:id="73" w:author="Autor">
            <w:r>
              <w:rPr>
                <w:noProof/>
                <w:webHidden/>
              </w:rPr>
              <w:t>62</w:t>
            </w:r>
            <w:r>
              <w:rPr>
                <w:noProof/>
                <w:webHidden/>
              </w:rPr>
              <w:fldChar w:fldCharType="end"/>
            </w:r>
            <w:r w:rsidRPr="00237383">
              <w:rPr>
                <w:rStyle w:val="Hypertextovprepojenie"/>
                <w:noProof/>
              </w:rPr>
              <w:fldChar w:fldCharType="end"/>
            </w:r>
          </w:ins>
        </w:p>
        <w:p w14:paraId="2516E7C5" w14:textId="17E87779" w:rsidR="006C1EC3" w:rsidRDefault="006C1EC3">
          <w:pPr>
            <w:pStyle w:val="Obsah1"/>
            <w:rPr>
              <w:ins w:id="74" w:author="Autor"/>
              <w:rFonts w:eastAsiaTheme="minorEastAsia"/>
              <w:noProof/>
              <w:lang w:eastAsia="sk-SK"/>
            </w:rPr>
          </w:pPr>
          <w:ins w:id="75"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"_Toc204683782"</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23. RIADENIE RIZÍK PODVODOV</w:t>
            </w:r>
            <w:r>
              <w:rPr>
                <w:noProof/>
                <w:webHidden/>
              </w:rPr>
              <w:tab/>
            </w:r>
            <w:r>
              <w:rPr>
                <w:noProof/>
                <w:webHidden/>
              </w:rPr>
              <w:fldChar w:fldCharType="begin"/>
            </w:r>
            <w:r>
              <w:rPr>
                <w:noProof/>
                <w:webHidden/>
              </w:rPr>
              <w:instrText xml:space="preserve"> PAGEREF _Toc204683782 \h </w:instrText>
            </w:r>
            <w:r>
              <w:rPr>
                <w:noProof/>
                <w:webHidden/>
              </w:rPr>
            </w:r>
          </w:ins>
          <w:r>
            <w:rPr>
              <w:noProof/>
              <w:webHidden/>
            </w:rPr>
            <w:fldChar w:fldCharType="separate"/>
          </w:r>
          <w:ins w:id="76" w:author="Autor">
            <w:r>
              <w:rPr>
                <w:noProof/>
                <w:webHidden/>
              </w:rPr>
              <w:t>63</w:t>
            </w:r>
            <w:r>
              <w:rPr>
                <w:noProof/>
                <w:webHidden/>
              </w:rPr>
              <w:fldChar w:fldCharType="end"/>
            </w:r>
            <w:r w:rsidRPr="00237383">
              <w:rPr>
                <w:rStyle w:val="Hypertextovprepojenie"/>
                <w:noProof/>
              </w:rPr>
              <w:fldChar w:fldCharType="end"/>
            </w:r>
          </w:ins>
        </w:p>
        <w:p w14:paraId="7AC63DD0" w14:textId="01A609BA" w:rsidR="006C1EC3" w:rsidRDefault="006C1EC3">
          <w:pPr>
            <w:pStyle w:val="Obsah1"/>
            <w:rPr>
              <w:ins w:id="77" w:author="Autor"/>
              <w:rFonts w:eastAsiaTheme="minorEastAsia"/>
              <w:noProof/>
              <w:lang w:eastAsia="sk-SK"/>
            </w:rPr>
          </w:pPr>
          <w:ins w:id="78"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"_Toc204683783"</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24. SPRACOVANIE OSOBNÝCH ÚDAJOV A ZVEREJŇOVANIE</w:t>
            </w:r>
            <w:r>
              <w:rPr>
                <w:noProof/>
                <w:webHidden/>
              </w:rPr>
              <w:tab/>
            </w:r>
            <w:r>
              <w:rPr>
                <w:noProof/>
                <w:webHidden/>
              </w:rPr>
              <w:fldChar w:fldCharType="begin"/>
            </w:r>
            <w:r>
              <w:rPr>
                <w:noProof/>
                <w:webHidden/>
              </w:rPr>
              <w:instrText xml:space="preserve"> PAGEREF _Toc204683783 \h </w:instrText>
            </w:r>
            <w:r>
              <w:rPr>
                <w:noProof/>
                <w:webHidden/>
              </w:rPr>
            </w:r>
          </w:ins>
          <w:r>
            <w:rPr>
              <w:noProof/>
              <w:webHidden/>
            </w:rPr>
            <w:fldChar w:fldCharType="separate"/>
          </w:r>
          <w:ins w:id="79" w:author="Autor">
            <w:r>
              <w:rPr>
                <w:noProof/>
                <w:webHidden/>
              </w:rPr>
              <w:t>63</w:t>
            </w:r>
            <w:r>
              <w:rPr>
                <w:noProof/>
                <w:webHidden/>
              </w:rPr>
              <w:fldChar w:fldCharType="end"/>
            </w:r>
            <w:r w:rsidRPr="00237383">
              <w:rPr>
                <w:rStyle w:val="Hypertextovprepojenie"/>
                <w:noProof/>
              </w:rPr>
              <w:fldChar w:fldCharType="end"/>
            </w:r>
          </w:ins>
        </w:p>
        <w:p w14:paraId="223E5F2F" w14:textId="09A1A8E2" w:rsidR="006C1EC3" w:rsidRDefault="006C1EC3">
          <w:pPr>
            <w:pStyle w:val="Obsah1"/>
            <w:rPr>
              <w:ins w:id="80" w:author="Autor"/>
              <w:rFonts w:eastAsiaTheme="minorEastAsia"/>
              <w:noProof/>
              <w:lang w:eastAsia="sk-SK"/>
            </w:rPr>
          </w:pPr>
          <w:ins w:id="81"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"_Toc204683784"</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25. ARCHIVÁCIA</w:t>
            </w:r>
            <w:r>
              <w:rPr>
                <w:noProof/>
                <w:webHidden/>
              </w:rPr>
              <w:tab/>
            </w:r>
            <w:r>
              <w:rPr>
                <w:noProof/>
                <w:webHidden/>
              </w:rPr>
              <w:fldChar w:fldCharType="begin"/>
            </w:r>
            <w:r>
              <w:rPr>
                <w:noProof/>
                <w:webHidden/>
              </w:rPr>
              <w:instrText xml:space="preserve"> PAGEREF _Toc204683784 \h </w:instrText>
            </w:r>
            <w:r>
              <w:rPr>
                <w:noProof/>
                <w:webHidden/>
              </w:rPr>
            </w:r>
          </w:ins>
          <w:r>
            <w:rPr>
              <w:noProof/>
              <w:webHidden/>
            </w:rPr>
            <w:fldChar w:fldCharType="separate"/>
          </w:r>
          <w:ins w:id="82" w:author="Autor">
            <w:r>
              <w:rPr>
                <w:noProof/>
                <w:webHidden/>
              </w:rPr>
              <w:t>63</w:t>
            </w:r>
            <w:r>
              <w:rPr>
                <w:noProof/>
                <w:webHidden/>
              </w:rPr>
              <w:fldChar w:fldCharType="end"/>
            </w:r>
            <w:r w:rsidRPr="00237383">
              <w:rPr>
                <w:rStyle w:val="Hypertextovprepojenie"/>
                <w:noProof/>
              </w:rPr>
              <w:fldChar w:fldCharType="end"/>
            </w:r>
          </w:ins>
        </w:p>
        <w:p w14:paraId="4DD6430C" w14:textId="72389942" w:rsidR="006C1EC3" w:rsidRDefault="006C1EC3">
          <w:pPr>
            <w:pStyle w:val="Obsah1"/>
            <w:rPr>
              <w:ins w:id="83" w:author="Autor"/>
              <w:rFonts w:eastAsiaTheme="minorEastAsia"/>
              <w:noProof/>
              <w:lang w:eastAsia="sk-SK"/>
            </w:rPr>
          </w:pPr>
          <w:ins w:id="84" w:author="Autor">
            <w:r w:rsidRPr="00237383">
              <w:rPr>
                <w:rStyle w:val="Hypertextovprepojenie"/>
                <w:noProof/>
              </w:rPr>
              <w:fldChar w:fldCharType="begin"/>
            </w:r>
            <w:r w:rsidRPr="00237383">
              <w:rPr>
                <w:rStyle w:val="Hypertextovprepojenie"/>
                <w:noProof/>
              </w:rPr>
              <w:instrText xml:space="preserve"> </w:instrText>
            </w:r>
            <w:r>
              <w:rPr>
                <w:noProof/>
              </w:rPr>
              <w:instrText>HYPERLINK \l "_Toc204683785"</w:instrText>
            </w:r>
            <w:r w:rsidRPr="00237383">
              <w:rPr>
                <w:rStyle w:val="Hypertextovprepojenie"/>
                <w:noProof/>
              </w:rPr>
              <w:instrText xml:space="preserve"> </w:instrText>
            </w:r>
            <w:r w:rsidRPr="00237383">
              <w:rPr>
                <w:rStyle w:val="Hypertextovprepojenie"/>
                <w:noProof/>
              </w:rPr>
            </w:r>
            <w:r w:rsidRPr="00237383">
              <w:rPr>
                <w:rStyle w:val="Hypertextovprepojenie"/>
                <w:noProof/>
              </w:rPr>
              <w:fldChar w:fldCharType="separate"/>
            </w:r>
            <w:r w:rsidRPr="00237383">
              <w:rPr>
                <w:rStyle w:val="Hypertextovprepojenie"/>
                <w:rFonts w:cstheme="minorHAnsi"/>
                <w:b/>
                <w:caps/>
                <w:noProof/>
              </w:rPr>
              <w:t>26. VÝKON AUDITU</w:t>
            </w:r>
            <w:r>
              <w:rPr>
                <w:noProof/>
                <w:webHidden/>
              </w:rPr>
              <w:tab/>
            </w:r>
            <w:r>
              <w:rPr>
                <w:noProof/>
                <w:webHidden/>
              </w:rPr>
              <w:fldChar w:fldCharType="begin"/>
            </w:r>
            <w:r>
              <w:rPr>
                <w:noProof/>
                <w:webHidden/>
              </w:rPr>
              <w:instrText xml:space="preserve"> PAGEREF _Toc204683785 \h </w:instrText>
            </w:r>
            <w:r>
              <w:rPr>
                <w:noProof/>
                <w:webHidden/>
              </w:rPr>
            </w:r>
          </w:ins>
          <w:r>
            <w:rPr>
              <w:noProof/>
              <w:webHidden/>
            </w:rPr>
            <w:fldChar w:fldCharType="separate"/>
          </w:r>
          <w:ins w:id="85" w:author="Autor">
            <w:r>
              <w:rPr>
                <w:noProof/>
                <w:webHidden/>
              </w:rPr>
              <w:t>63</w:t>
            </w:r>
            <w:r>
              <w:rPr>
                <w:noProof/>
                <w:webHidden/>
              </w:rPr>
              <w:fldChar w:fldCharType="end"/>
            </w:r>
            <w:r w:rsidRPr="00237383">
              <w:rPr>
                <w:rStyle w:val="Hypertextovprepojenie"/>
                <w:noProof/>
              </w:rPr>
              <w:fldChar w:fldCharType="end"/>
            </w:r>
          </w:ins>
        </w:p>
        <w:p w14:paraId="03F4C96F" w14:textId="2F463DD2" w:rsidR="00960993" w:rsidRPr="00337F6A" w:rsidDel="006C1EC3" w:rsidRDefault="00960993">
          <w:pPr>
            <w:pStyle w:val="Obsah1"/>
            <w:rPr>
              <w:del w:id="86" w:author="Autor"/>
              <w:rFonts w:eastAsiaTheme="minorEastAsia" w:cstheme="minorHAnsi"/>
              <w:noProof/>
              <w:lang w:eastAsia="sk-SK"/>
            </w:rPr>
          </w:pPr>
          <w:del w:id="87" w:author="Autor">
            <w:r w:rsidRPr="006C1EC3" w:rsidDel="006C1EC3">
              <w:rPr>
                <w:rFonts w:cstheme="minorHAnsi"/>
                <w:b/>
                <w:caps/>
                <w:noProof/>
                <w:rPrChange w:id="88" w:author="Autor">
                  <w:rPr>
                    <w:rStyle w:val="Hypertextovprepojenie"/>
                    <w:rFonts w:cstheme="minorHAnsi"/>
                    <w:b/>
                    <w:caps/>
                    <w:noProof/>
                  </w:rPr>
                </w:rPrChange>
              </w:rPr>
              <w:delText>1. Právny rámec</w:delText>
            </w:r>
            <w:r w:rsidRPr="00337F6A" w:rsidDel="006C1EC3">
              <w:rPr>
                <w:rFonts w:cstheme="minorHAnsi"/>
                <w:noProof/>
                <w:webHidden/>
              </w:rPr>
              <w:tab/>
            </w:r>
            <w:r w:rsidR="003D7C36" w:rsidDel="006C1EC3">
              <w:rPr>
                <w:rFonts w:cstheme="minorHAnsi"/>
                <w:noProof/>
                <w:webHidden/>
              </w:rPr>
              <w:delText>3</w:delText>
            </w:r>
          </w:del>
        </w:p>
        <w:p w14:paraId="60E056E7" w14:textId="589057A5" w:rsidR="00960993" w:rsidRPr="00337F6A" w:rsidDel="006C1EC3" w:rsidRDefault="00960993">
          <w:pPr>
            <w:pStyle w:val="Obsah1"/>
            <w:rPr>
              <w:del w:id="89" w:author="Autor"/>
              <w:rFonts w:eastAsiaTheme="minorEastAsia" w:cstheme="minorHAnsi"/>
              <w:noProof/>
              <w:lang w:eastAsia="sk-SK"/>
            </w:rPr>
          </w:pPr>
          <w:del w:id="90" w:author="Autor">
            <w:r w:rsidRPr="006C1EC3" w:rsidDel="006C1EC3">
              <w:rPr>
                <w:rFonts w:cstheme="minorHAnsi"/>
                <w:b/>
                <w:caps/>
                <w:noProof/>
                <w:rPrChange w:id="91" w:author="Autor">
                  <w:rPr>
                    <w:rStyle w:val="Hypertextovprepojenie"/>
                    <w:rFonts w:cstheme="minorHAnsi"/>
                    <w:b/>
                    <w:caps/>
                    <w:noProof/>
                  </w:rPr>
                </w:rPrChange>
              </w:rPr>
              <w:delText>2. Základné definície a pojmy</w:delText>
            </w:r>
            <w:r w:rsidRPr="00337F6A" w:rsidDel="006C1EC3">
              <w:rPr>
                <w:rFonts w:cstheme="minorHAnsi"/>
                <w:noProof/>
                <w:webHidden/>
              </w:rPr>
              <w:tab/>
            </w:r>
            <w:r w:rsidR="003D7C36" w:rsidDel="006C1EC3">
              <w:rPr>
                <w:rFonts w:cstheme="minorHAnsi"/>
                <w:noProof/>
                <w:webHidden/>
              </w:rPr>
              <w:delText>5</w:delText>
            </w:r>
          </w:del>
        </w:p>
        <w:p w14:paraId="1972C2DF" w14:textId="189ABF29" w:rsidR="00960993" w:rsidRPr="00337F6A" w:rsidDel="006C1EC3" w:rsidRDefault="00960993">
          <w:pPr>
            <w:pStyle w:val="Obsah1"/>
            <w:rPr>
              <w:del w:id="92" w:author="Autor"/>
              <w:rFonts w:eastAsiaTheme="minorEastAsia" w:cstheme="minorHAnsi"/>
              <w:noProof/>
              <w:lang w:eastAsia="sk-SK"/>
            </w:rPr>
          </w:pPr>
          <w:del w:id="93" w:author="Autor">
            <w:r w:rsidRPr="006C1EC3" w:rsidDel="006C1EC3">
              <w:rPr>
                <w:rFonts w:cstheme="minorHAnsi"/>
                <w:b/>
                <w:caps/>
                <w:noProof/>
                <w:rPrChange w:id="94" w:author="Autor">
                  <w:rPr>
                    <w:rStyle w:val="Hypertextovprepojenie"/>
                    <w:rFonts w:cstheme="minorHAnsi"/>
                    <w:b/>
                    <w:caps/>
                    <w:noProof/>
                  </w:rPr>
                </w:rPrChange>
              </w:rPr>
              <w:delText>3. Zoznam skratiek</w:delText>
            </w:r>
            <w:r w:rsidRPr="00337F6A" w:rsidDel="006C1EC3">
              <w:rPr>
                <w:rFonts w:cstheme="minorHAnsi"/>
                <w:noProof/>
                <w:webHidden/>
              </w:rPr>
              <w:tab/>
            </w:r>
            <w:r w:rsidR="003D7C36" w:rsidDel="006C1EC3">
              <w:rPr>
                <w:rFonts w:cstheme="minorHAnsi"/>
                <w:noProof/>
                <w:webHidden/>
              </w:rPr>
              <w:delText>1</w:delText>
            </w:r>
          </w:del>
          <w:ins w:id="95" w:author="Autor">
            <w:del w:id="96" w:author="Autor">
              <w:r w:rsidR="0052676A" w:rsidDel="006C1EC3">
                <w:rPr>
                  <w:rFonts w:cstheme="minorHAnsi"/>
                  <w:noProof/>
                  <w:webHidden/>
                </w:rPr>
                <w:delText>2</w:delText>
              </w:r>
            </w:del>
          </w:ins>
          <w:del w:id="97" w:author="Autor">
            <w:r w:rsidR="003D7C36" w:rsidDel="006C1EC3">
              <w:rPr>
                <w:rFonts w:cstheme="minorHAnsi"/>
                <w:noProof/>
                <w:webHidden/>
              </w:rPr>
              <w:delText>1</w:delText>
            </w:r>
          </w:del>
        </w:p>
        <w:p w14:paraId="62AAAE84" w14:textId="7EE53DA3" w:rsidR="00960993" w:rsidRPr="00337F6A" w:rsidDel="006C1EC3" w:rsidRDefault="00960993">
          <w:pPr>
            <w:pStyle w:val="Obsah1"/>
            <w:rPr>
              <w:del w:id="98" w:author="Autor"/>
              <w:rFonts w:eastAsiaTheme="minorEastAsia" w:cstheme="minorHAnsi"/>
              <w:noProof/>
              <w:lang w:eastAsia="sk-SK"/>
            </w:rPr>
          </w:pPr>
          <w:del w:id="99" w:author="Autor">
            <w:r w:rsidRPr="006C1EC3" w:rsidDel="006C1EC3">
              <w:rPr>
                <w:rFonts w:cstheme="minorHAnsi"/>
                <w:b/>
                <w:caps/>
                <w:noProof/>
                <w:rPrChange w:id="100" w:author="Autor">
                  <w:rPr>
                    <w:rStyle w:val="Hypertextovprepojenie"/>
                    <w:rFonts w:cstheme="minorHAnsi"/>
                    <w:b/>
                    <w:caps/>
                    <w:noProof/>
                  </w:rPr>
                </w:rPrChange>
              </w:rPr>
              <w:delText>4. Úvod a všeobecné ustanovenia</w:delText>
            </w:r>
            <w:r w:rsidRPr="00337F6A" w:rsidDel="006C1EC3">
              <w:rPr>
                <w:rFonts w:cstheme="minorHAnsi"/>
                <w:noProof/>
                <w:webHidden/>
              </w:rPr>
              <w:tab/>
            </w:r>
            <w:r w:rsidR="003D7C36" w:rsidDel="006C1EC3">
              <w:rPr>
                <w:rFonts w:cstheme="minorHAnsi"/>
                <w:noProof/>
                <w:webHidden/>
              </w:rPr>
              <w:delText>1</w:delText>
            </w:r>
          </w:del>
          <w:ins w:id="101" w:author="Autor">
            <w:del w:id="102" w:author="Autor">
              <w:r w:rsidR="0052676A" w:rsidDel="006C1EC3">
                <w:rPr>
                  <w:rFonts w:cstheme="minorHAnsi"/>
                  <w:noProof/>
                  <w:webHidden/>
                </w:rPr>
                <w:delText>3</w:delText>
              </w:r>
            </w:del>
          </w:ins>
          <w:del w:id="103" w:author="Autor">
            <w:r w:rsidR="003D7C36" w:rsidDel="006C1EC3">
              <w:rPr>
                <w:rFonts w:cstheme="minorHAnsi"/>
                <w:noProof/>
                <w:webHidden/>
              </w:rPr>
              <w:delText>2</w:delText>
            </w:r>
          </w:del>
        </w:p>
        <w:p w14:paraId="48F5DF0F" w14:textId="3B73EBF7" w:rsidR="00960993" w:rsidRPr="00337F6A" w:rsidDel="006C1EC3" w:rsidRDefault="00960993">
          <w:pPr>
            <w:pStyle w:val="Obsah1"/>
            <w:rPr>
              <w:del w:id="104" w:author="Autor"/>
              <w:rFonts w:eastAsiaTheme="minorEastAsia" w:cstheme="minorHAnsi"/>
              <w:noProof/>
              <w:lang w:eastAsia="sk-SK"/>
            </w:rPr>
          </w:pPr>
          <w:del w:id="105" w:author="Autor">
            <w:r w:rsidRPr="006C1EC3" w:rsidDel="006C1EC3">
              <w:rPr>
                <w:rFonts w:cstheme="minorHAnsi"/>
                <w:b/>
                <w:caps/>
                <w:noProof/>
                <w:rPrChange w:id="106" w:author="Autor">
                  <w:rPr>
                    <w:rStyle w:val="Hypertextovprepojenie"/>
                    <w:rFonts w:cstheme="minorHAnsi"/>
                    <w:b/>
                    <w:caps/>
                    <w:noProof/>
                  </w:rPr>
                </w:rPrChange>
              </w:rPr>
              <w:delText>5. Riadiaca dokumentácia</w:delText>
            </w:r>
            <w:r w:rsidRPr="00337F6A" w:rsidDel="006C1EC3">
              <w:rPr>
                <w:rFonts w:cstheme="minorHAnsi"/>
                <w:noProof/>
                <w:webHidden/>
              </w:rPr>
              <w:tab/>
            </w:r>
          </w:del>
          <w:ins w:id="107" w:author="Autor">
            <w:del w:id="108" w:author="Autor">
              <w:r w:rsidR="003D7C36" w:rsidDel="006C1EC3">
                <w:rPr>
                  <w:rFonts w:cstheme="minorHAnsi"/>
                  <w:noProof/>
                  <w:webHidden/>
                </w:rPr>
                <w:delText>26</w:delText>
              </w:r>
            </w:del>
          </w:ins>
          <w:del w:id="109" w:author="Autor">
            <w:r w:rsidR="0032367D" w:rsidDel="006C1EC3">
              <w:rPr>
                <w:rFonts w:cstheme="minorHAnsi"/>
                <w:noProof/>
                <w:webHidden/>
              </w:rPr>
              <w:delText>25</w:delText>
            </w:r>
          </w:del>
        </w:p>
        <w:p w14:paraId="1B7B2BE0" w14:textId="0B89624F" w:rsidR="00960993" w:rsidRPr="00337F6A" w:rsidDel="006C1EC3" w:rsidRDefault="00960993">
          <w:pPr>
            <w:pStyle w:val="Obsah1"/>
            <w:rPr>
              <w:del w:id="110" w:author="Autor"/>
              <w:rFonts w:eastAsiaTheme="minorEastAsia" w:cstheme="minorHAnsi"/>
              <w:noProof/>
              <w:lang w:eastAsia="sk-SK"/>
            </w:rPr>
          </w:pPr>
          <w:del w:id="111" w:author="Autor">
            <w:r w:rsidRPr="006C1EC3" w:rsidDel="006C1EC3">
              <w:rPr>
                <w:rFonts w:cstheme="minorHAnsi"/>
                <w:b/>
                <w:caps/>
                <w:noProof/>
                <w:rPrChange w:id="112" w:author="Autor">
                  <w:rPr>
                    <w:rStyle w:val="Hypertextovprepojenie"/>
                    <w:rFonts w:cstheme="minorHAnsi"/>
                    <w:b/>
                    <w:caps/>
                    <w:noProof/>
                  </w:rPr>
                </w:rPrChange>
              </w:rPr>
              <w:delText>6. ZÁSADY PODPORY Z FONDOV</w:delText>
            </w:r>
            <w:r w:rsidRPr="00337F6A" w:rsidDel="006C1EC3">
              <w:rPr>
                <w:rFonts w:cstheme="minorHAnsi"/>
                <w:noProof/>
                <w:webHidden/>
              </w:rPr>
              <w:tab/>
            </w:r>
          </w:del>
          <w:ins w:id="113" w:author="Autor">
            <w:del w:id="114" w:author="Autor">
              <w:r w:rsidR="003D7C36" w:rsidDel="006C1EC3">
                <w:rPr>
                  <w:rFonts w:cstheme="minorHAnsi"/>
                  <w:noProof/>
                  <w:webHidden/>
                </w:rPr>
                <w:delText>29</w:delText>
              </w:r>
            </w:del>
          </w:ins>
          <w:del w:id="115" w:author="Autor">
            <w:r w:rsidR="0032367D" w:rsidDel="006C1EC3">
              <w:rPr>
                <w:rFonts w:cstheme="minorHAnsi"/>
                <w:noProof/>
                <w:webHidden/>
              </w:rPr>
              <w:delText>28</w:delText>
            </w:r>
          </w:del>
        </w:p>
        <w:p w14:paraId="5F4EF9A7" w14:textId="3F07DEFD" w:rsidR="00960993" w:rsidRPr="00337F6A" w:rsidDel="006C1EC3" w:rsidRDefault="00960993">
          <w:pPr>
            <w:pStyle w:val="Obsah1"/>
            <w:rPr>
              <w:del w:id="116" w:author="Autor"/>
              <w:rFonts w:eastAsiaTheme="minorEastAsia" w:cstheme="minorHAnsi"/>
              <w:noProof/>
              <w:lang w:eastAsia="sk-SK"/>
            </w:rPr>
          </w:pPr>
          <w:del w:id="117" w:author="Autor">
            <w:r w:rsidRPr="006C1EC3" w:rsidDel="006C1EC3">
              <w:rPr>
                <w:rFonts w:cstheme="minorHAnsi"/>
                <w:b/>
                <w:caps/>
                <w:noProof/>
                <w:rPrChange w:id="118" w:author="Autor">
                  <w:rPr>
                    <w:rStyle w:val="Hypertextovprepojenie"/>
                    <w:rFonts w:cstheme="minorHAnsi"/>
                    <w:b/>
                    <w:caps/>
                    <w:noProof/>
                  </w:rPr>
                </w:rPrChange>
              </w:rPr>
              <w:delText>7. HORIZONTÁLNE ZÁKLADNÉ PODMIENKY</w:delText>
            </w:r>
            <w:r w:rsidRPr="00337F6A" w:rsidDel="006C1EC3">
              <w:rPr>
                <w:rFonts w:cstheme="minorHAnsi"/>
                <w:noProof/>
                <w:webHidden/>
              </w:rPr>
              <w:tab/>
            </w:r>
          </w:del>
          <w:ins w:id="119" w:author="Autor">
            <w:del w:id="120" w:author="Autor">
              <w:r w:rsidR="003D7C36" w:rsidDel="006C1EC3">
                <w:rPr>
                  <w:rFonts w:cstheme="minorHAnsi"/>
                  <w:noProof/>
                  <w:webHidden/>
                </w:rPr>
                <w:delText>30</w:delText>
              </w:r>
            </w:del>
          </w:ins>
          <w:del w:id="121" w:author="Autor">
            <w:r w:rsidR="0032367D" w:rsidDel="006C1EC3">
              <w:rPr>
                <w:rFonts w:cstheme="minorHAnsi"/>
                <w:noProof/>
                <w:webHidden/>
              </w:rPr>
              <w:delText>29</w:delText>
            </w:r>
          </w:del>
        </w:p>
        <w:p w14:paraId="73CC6E3B" w14:textId="70B05EFC" w:rsidR="00960993" w:rsidRPr="00337F6A" w:rsidDel="006C1EC3" w:rsidRDefault="00960993">
          <w:pPr>
            <w:pStyle w:val="Obsah1"/>
            <w:rPr>
              <w:del w:id="122" w:author="Autor"/>
              <w:rFonts w:eastAsiaTheme="minorEastAsia" w:cstheme="minorHAnsi"/>
              <w:noProof/>
              <w:lang w:eastAsia="sk-SK"/>
            </w:rPr>
          </w:pPr>
          <w:del w:id="123" w:author="Autor">
            <w:r w:rsidRPr="006C1EC3" w:rsidDel="006C1EC3">
              <w:rPr>
                <w:rFonts w:cstheme="minorHAnsi"/>
                <w:b/>
                <w:caps/>
                <w:noProof/>
                <w:rPrChange w:id="124" w:author="Autor">
                  <w:rPr>
                    <w:rStyle w:val="Hypertextovprepojenie"/>
                    <w:rFonts w:cstheme="minorHAnsi"/>
                    <w:b/>
                    <w:caps/>
                    <w:noProof/>
                  </w:rPr>
                </w:rPrChange>
              </w:rPr>
              <w:delText>8. PROGRAMOVANIE</w:delText>
            </w:r>
            <w:r w:rsidRPr="00337F6A" w:rsidDel="006C1EC3">
              <w:rPr>
                <w:rFonts w:cstheme="minorHAnsi"/>
                <w:noProof/>
                <w:webHidden/>
              </w:rPr>
              <w:tab/>
            </w:r>
          </w:del>
          <w:ins w:id="125" w:author="Autor">
            <w:del w:id="126" w:author="Autor">
              <w:r w:rsidR="003D7C36" w:rsidDel="006C1EC3">
                <w:rPr>
                  <w:rFonts w:cstheme="minorHAnsi"/>
                  <w:noProof/>
                  <w:webHidden/>
                </w:rPr>
                <w:delText>33</w:delText>
              </w:r>
            </w:del>
          </w:ins>
          <w:del w:id="127" w:author="Autor">
            <w:r w:rsidR="0032367D" w:rsidDel="006C1EC3">
              <w:rPr>
                <w:rFonts w:cstheme="minorHAnsi"/>
                <w:noProof/>
                <w:webHidden/>
              </w:rPr>
              <w:delText>32</w:delText>
            </w:r>
          </w:del>
        </w:p>
        <w:p w14:paraId="04ADC33A" w14:textId="6908D08F" w:rsidR="00960993" w:rsidRPr="00337F6A" w:rsidDel="006C1EC3" w:rsidRDefault="00960993">
          <w:pPr>
            <w:pStyle w:val="Obsah1"/>
            <w:rPr>
              <w:del w:id="128" w:author="Autor"/>
              <w:rFonts w:eastAsiaTheme="minorEastAsia" w:cstheme="minorHAnsi"/>
              <w:noProof/>
              <w:lang w:eastAsia="sk-SK"/>
            </w:rPr>
          </w:pPr>
          <w:del w:id="129" w:author="Autor">
            <w:r w:rsidRPr="006C1EC3" w:rsidDel="006C1EC3">
              <w:rPr>
                <w:rFonts w:cstheme="minorHAnsi"/>
                <w:b/>
                <w:caps/>
                <w:noProof/>
                <w:rPrChange w:id="130" w:author="Autor">
                  <w:rPr>
                    <w:rStyle w:val="Hypertextovprepojenie"/>
                    <w:rFonts w:cstheme="minorHAnsi"/>
                    <w:b/>
                    <w:caps/>
                    <w:noProof/>
                  </w:rPr>
                </w:rPrChange>
              </w:rPr>
              <w:delText>9. Výber projektov</w:delText>
            </w:r>
            <w:r w:rsidRPr="00337F6A" w:rsidDel="006C1EC3">
              <w:rPr>
                <w:rFonts w:cstheme="minorHAnsi"/>
                <w:noProof/>
                <w:webHidden/>
              </w:rPr>
              <w:tab/>
            </w:r>
          </w:del>
          <w:ins w:id="131" w:author="Autor">
            <w:del w:id="132" w:author="Autor">
              <w:r w:rsidR="003D7C36" w:rsidDel="006C1EC3">
                <w:rPr>
                  <w:rFonts w:cstheme="minorHAnsi"/>
                  <w:noProof/>
                  <w:webHidden/>
                </w:rPr>
                <w:delText>35</w:delText>
              </w:r>
            </w:del>
          </w:ins>
          <w:del w:id="133" w:author="Autor">
            <w:r w:rsidR="0032367D" w:rsidDel="006C1EC3">
              <w:rPr>
                <w:rFonts w:cstheme="minorHAnsi"/>
                <w:noProof/>
                <w:webHidden/>
              </w:rPr>
              <w:delText>34</w:delText>
            </w:r>
          </w:del>
        </w:p>
        <w:p w14:paraId="192729DE" w14:textId="782A2A4B" w:rsidR="00960993" w:rsidRPr="00337F6A" w:rsidDel="006C1EC3" w:rsidRDefault="00960993">
          <w:pPr>
            <w:pStyle w:val="Obsah1"/>
            <w:rPr>
              <w:del w:id="134" w:author="Autor"/>
              <w:rFonts w:eastAsiaTheme="minorEastAsia" w:cstheme="minorHAnsi"/>
              <w:noProof/>
              <w:lang w:eastAsia="sk-SK"/>
            </w:rPr>
          </w:pPr>
          <w:del w:id="135" w:author="Autor">
            <w:r w:rsidRPr="006C1EC3" w:rsidDel="006C1EC3">
              <w:rPr>
                <w:rFonts w:cstheme="minorHAnsi"/>
                <w:b/>
                <w:caps/>
                <w:noProof/>
                <w:rPrChange w:id="136" w:author="Autor">
                  <w:rPr>
                    <w:rStyle w:val="Hypertextovprepojenie"/>
                    <w:rFonts w:cstheme="minorHAnsi"/>
                    <w:b/>
                    <w:caps/>
                    <w:noProof/>
                  </w:rPr>
                </w:rPrChange>
              </w:rPr>
              <w:delText>10. Finančné riadenie</w:delText>
            </w:r>
            <w:r w:rsidRPr="00337F6A" w:rsidDel="006C1EC3">
              <w:rPr>
                <w:rFonts w:cstheme="minorHAnsi"/>
                <w:noProof/>
                <w:webHidden/>
              </w:rPr>
              <w:tab/>
            </w:r>
          </w:del>
          <w:ins w:id="137" w:author="Autor">
            <w:del w:id="138" w:author="Autor">
              <w:r w:rsidR="003D7C36" w:rsidDel="006C1EC3">
                <w:rPr>
                  <w:rFonts w:cstheme="minorHAnsi"/>
                  <w:noProof/>
                  <w:webHidden/>
                </w:rPr>
                <w:delText>40</w:delText>
              </w:r>
            </w:del>
          </w:ins>
          <w:del w:id="139" w:author="Autor">
            <w:r w:rsidR="0032367D" w:rsidDel="006C1EC3">
              <w:rPr>
                <w:rFonts w:cstheme="minorHAnsi"/>
                <w:noProof/>
                <w:webHidden/>
              </w:rPr>
              <w:delText>39</w:delText>
            </w:r>
          </w:del>
        </w:p>
        <w:p w14:paraId="0E7DDA0E" w14:textId="4E463DAD" w:rsidR="00960993" w:rsidRPr="00337F6A" w:rsidDel="006C1EC3" w:rsidRDefault="00960993">
          <w:pPr>
            <w:pStyle w:val="Obsah1"/>
            <w:rPr>
              <w:del w:id="140" w:author="Autor"/>
              <w:rFonts w:eastAsiaTheme="minorEastAsia" w:cstheme="minorHAnsi"/>
              <w:noProof/>
              <w:lang w:eastAsia="sk-SK"/>
            </w:rPr>
          </w:pPr>
          <w:del w:id="141" w:author="Autor">
            <w:r w:rsidRPr="006C1EC3" w:rsidDel="006C1EC3">
              <w:rPr>
                <w:rFonts w:cstheme="minorHAnsi"/>
                <w:b/>
                <w:caps/>
                <w:noProof/>
                <w:rPrChange w:id="142" w:author="Autor">
                  <w:rPr>
                    <w:rStyle w:val="Hypertextovprepojenie"/>
                    <w:rFonts w:cstheme="minorHAnsi"/>
                    <w:b/>
                    <w:caps/>
                    <w:noProof/>
                  </w:rPr>
                </w:rPrChange>
              </w:rPr>
              <w:lastRenderedPageBreak/>
              <w:delText>11. finančnÁ kontrola</w:delText>
            </w:r>
            <w:r w:rsidRPr="00337F6A" w:rsidDel="006C1EC3">
              <w:rPr>
                <w:rFonts w:cstheme="minorHAnsi"/>
                <w:noProof/>
                <w:webHidden/>
              </w:rPr>
              <w:tab/>
            </w:r>
          </w:del>
          <w:ins w:id="143" w:author="Autor">
            <w:del w:id="144" w:author="Autor">
              <w:r w:rsidR="003D7C36" w:rsidDel="006C1EC3">
                <w:rPr>
                  <w:rFonts w:cstheme="minorHAnsi"/>
                  <w:noProof/>
                  <w:webHidden/>
                </w:rPr>
                <w:delText>40</w:delText>
              </w:r>
            </w:del>
          </w:ins>
          <w:del w:id="145" w:author="Autor">
            <w:r w:rsidR="0032367D" w:rsidDel="006C1EC3">
              <w:rPr>
                <w:rFonts w:cstheme="minorHAnsi"/>
                <w:noProof/>
                <w:webHidden/>
              </w:rPr>
              <w:delText>39</w:delText>
            </w:r>
          </w:del>
        </w:p>
        <w:p w14:paraId="0D230B9A" w14:textId="314251B6" w:rsidR="00960993" w:rsidRPr="00337F6A" w:rsidDel="006C1EC3" w:rsidRDefault="00960993">
          <w:pPr>
            <w:pStyle w:val="Obsah1"/>
            <w:rPr>
              <w:del w:id="146" w:author="Autor"/>
              <w:rFonts w:eastAsiaTheme="minorEastAsia" w:cstheme="minorHAnsi"/>
              <w:noProof/>
              <w:lang w:eastAsia="sk-SK"/>
            </w:rPr>
          </w:pPr>
          <w:del w:id="147" w:author="Autor">
            <w:r w:rsidRPr="006C1EC3" w:rsidDel="006C1EC3">
              <w:rPr>
                <w:rFonts w:cstheme="minorHAnsi"/>
                <w:b/>
                <w:caps/>
                <w:noProof/>
                <w:rPrChange w:id="148" w:author="Autor">
                  <w:rPr>
                    <w:rStyle w:val="Hypertextovprepojenie"/>
                    <w:rFonts w:cstheme="minorHAnsi"/>
                    <w:b/>
                    <w:caps/>
                    <w:noProof/>
                  </w:rPr>
                </w:rPrChange>
              </w:rPr>
              <w:delText>12. KONTROLA VEREJNÉHO OBSTARÁVANIA A OBSTARÁVANIA</w:delText>
            </w:r>
            <w:r w:rsidRPr="00337F6A" w:rsidDel="006C1EC3">
              <w:rPr>
                <w:rFonts w:cstheme="minorHAnsi"/>
                <w:noProof/>
                <w:webHidden/>
              </w:rPr>
              <w:tab/>
            </w:r>
          </w:del>
          <w:ins w:id="149" w:author="Autor">
            <w:del w:id="150" w:author="Autor">
              <w:r w:rsidR="003D7C36" w:rsidDel="006C1EC3">
                <w:rPr>
                  <w:rFonts w:cstheme="minorHAnsi"/>
                  <w:noProof/>
                  <w:webHidden/>
                </w:rPr>
                <w:delText>42</w:delText>
              </w:r>
            </w:del>
          </w:ins>
          <w:del w:id="151" w:author="Autor">
            <w:r w:rsidR="0032367D" w:rsidDel="006C1EC3">
              <w:rPr>
                <w:rFonts w:cstheme="minorHAnsi"/>
                <w:noProof/>
                <w:webHidden/>
              </w:rPr>
              <w:delText>41</w:delText>
            </w:r>
          </w:del>
        </w:p>
        <w:p w14:paraId="1480D57C" w14:textId="561BBD4D" w:rsidR="00960993" w:rsidRPr="00337F6A" w:rsidDel="006C1EC3" w:rsidRDefault="00960993">
          <w:pPr>
            <w:pStyle w:val="Obsah1"/>
            <w:rPr>
              <w:del w:id="152" w:author="Autor"/>
              <w:rFonts w:eastAsiaTheme="minorEastAsia" w:cstheme="minorHAnsi"/>
              <w:noProof/>
              <w:lang w:eastAsia="sk-SK"/>
            </w:rPr>
          </w:pPr>
          <w:del w:id="153" w:author="Autor">
            <w:r w:rsidRPr="006C1EC3" w:rsidDel="006C1EC3">
              <w:rPr>
                <w:rFonts w:cstheme="minorHAnsi"/>
                <w:b/>
                <w:caps/>
                <w:noProof/>
                <w:rPrChange w:id="154" w:author="Autor">
                  <w:rPr>
                    <w:rStyle w:val="Hypertextovprepojenie"/>
                    <w:rFonts w:cstheme="minorHAnsi"/>
                    <w:b/>
                    <w:caps/>
                    <w:noProof/>
                  </w:rPr>
                </w:rPrChange>
              </w:rPr>
              <w:delText>13. Monitorovanie a ukazovatele</w:delText>
            </w:r>
            <w:r w:rsidRPr="00337F6A" w:rsidDel="006C1EC3">
              <w:rPr>
                <w:rFonts w:cstheme="minorHAnsi"/>
                <w:noProof/>
                <w:webHidden/>
              </w:rPr>
              <w:tab/>
            </w:r>
          </w:del>
          <w:ins w:id="155" w:author="Autor">
            <w:del w:id="156" w:author="Autor">
              <w:r w:rsidR="003D7C36" w:rsidDel="006C1EC3">
                <w:rPr>
                  <w:rFonts w:cstheme="minorHAnsi"/>
                  <w:noProof/>
                  <w:webHidden/>
                </w:rPr>
                <w:delText>43</w:delText>
              </w:r>
            </w:del>
          </w:ins>
          <w:del w:id="157" w:author="Autor">
            <w:r w:rsidR="0032367D" w:rsidDel="006C1EC3">
              <w:rPr>
                <w:rFonts w:cstheme="minorHAnsi"/>
                <w:noProof/>
                <w:webHidden/>
              </w:rPr>
              <w:delText>42</w:delText>
            </w:r>
          </w:del>
        </w:p>
        <w:p w14:paraId="2D8AB4EA" w14:textId="3DF0EE8F" w:rsidR="00960993" w:rsidRPr="00337F6A" w:rsidDel="006C1EC3" w:rsidRDefault="00960993">
          <w:pPr>
            <w:pStyle w:val="Obsah1"/>
            <w:rPr>
              <w:del w:id="158" w:author="Autor"/>
              <w:rFonts w:eastAsiaTheme="minorEastAsia" w:cstheme="minorHAnsi"/>
              <w:noProof/>
              <w:lang w:eastAsia="sk-SK"/>
            </w:rPr>
          </w:pPr>
          <w:del w:id="159" w:author="Autor">
            <w:r w:rsidRPr="006C1EC3" w:rsidDel="006C1EC3">
              <w:rPr>
                <w:rFonts w:cstheme="minorHAnsi"/>
                <w:b/>
                <w:caps/>
                <w:noProof/>
                <w:rPrChange w:id="160" w:author="Autor">
                  <w:rPr>
                    <w:rStyle w:val="Hypertextovprepojenie"/>
                    <w:rFonts w:cstheme="minorHAnsi"/>
                    <w:b/>
                    <w:caps/>
                    <w:noProof/>
                  </w:rPr>
                </w:rPrChange>
              </w:rPr>
              <w:delText>14. Oprávnenosť výdavkov</w:delText>
            </w:r>
            <w:r w:rsidRPr="00337F6A" w:rsidDel="006C1EC3">
              <w:rPr>
                <w:rFonts w:cstheme="minorHAnsi"/>
                <w:noProof/>
                <w:webHidden/>
              </w:rPr>
              <w:tab/>
            </w:r>
          </w:del>
          <w:ins w:id="161" w:author="Autor">
            <w:del w:id="162" w:author="Autor">
              <w:r w:rsidR="003D7C36" w:rsidDel="006C1EC3">
                <w:rPr>
                  <w:rFonts w:cstheme="minorHAnsi"/>
                  <w:noProof/>
                  <w:webHidden/>
                </w:rPr>
                <w:delText>48</w:delText>
              </w:r>
            </w:del>
          </w:ins>
          <w:del w:id="163" w:author="Autor">
            <w:r w:rsidR="0032367D" w:rsidDel="006C1EC3">
              <w:rPr>
                <w:rFonts w:cstheme="minorHAnsi"/>
                <w:noProof/>
                <w:webHidden/>
              </w:rPr>
              <w:delText>47</w:delText>
            </w:r>
          </w:del>
        </w:p>
        <w:p w14:paraId="3D4B37B2" w14:textId="15F8CD69" w:rsidR="00960993" w:rsidRPr="00337F6A" w:rsidDel="006C1EC3" w:rsidRDefault="00960993">
          <w:pPr>
            <w:pStyle w:val="Obsah1"/>
            <w:rPr>
              <w:del w:id="164" w:author="Autor"/>
              <w:rFonts w:eastAsiaTheme="minorEastAsia" w:cstheme="minorHAnsi"/>
              <w:noProof/>
              <w:lang w:eastAsia="sk-SK"/>
            </w:rPr>
          </w:pPr>
          <w:del w:id="165" w:author="Autor">
            <w:r w:rsidRPr="006C1EC3" w:rsidDel="006C1EC3">
              <w:rPr>
                <w:rFonts w:cstheme="minorHAnsi"/>
                <w:b/>
                <w:caps/>
                <w:noProof/>
                <w:rPrChange w:id="166" w:author="Autor">
                  <w:rPr>
                    <w:rStyle w:val="Hypertextovprepojenie"/>
                    <w:rFonts w:cstheme="minorHAnsi"/>
                    <w:b/>
                    <w:caps/>
                    <w:noProof/>
                  </w:rPr>
                </w:rPrChange>
              </w:rPr>
              <w:delText>15. Zjednodušené vykazovanie výdavkov</w:delText>
            </w:r>
            <w:r w:rsidRPr="00337F6A" w:rsidDel="006C1EC3">
              <w:rPr>
                <w:rFonts w:cstheme="minorHAnsi"/>
                <w:noProof/>
                <w:webHidden/>
              </w:rPr>
              <w:tab/>
            </w:r>
            <w:r w:rsidR="003D7C36" w:rsidDel="006C1EC3">
              <w:rPr>
                <w:rFonts w:cstheme="minorHAnsi"/>
                <w:noProof/>
                <w:webHidden/>
              </w:rPr>
              <w:delText>4</w:delText>
            </w:r>
          </w:del>
          <w:ins w:id="167" w:author="Autor">
            <w:del w:id="168" w:author="Autor">
              <w:r w:rsidR="0052676A" w:rsidDel="006C1EC3">
                <w:rPr>
                  <w:rFonts w:cstheme="minorHAnsi"/>
                  <w:noProof/>
                  <w:webHidden/>
                </w:rPr>
                <w:delText>9</w:delText>
              </w:r>
            </w:del>
          </w:ins>
          <w:del w:id="169" w:author="Autor">
            <w:r w:rsidR="003D7C36" w:rsidDel="006C1EC3">
              <w:rPr>
                <w:rFonts w:cstheme="minorHAnsi"/>
                <w:noProof/>
                <w:webHidden/>
              </w:rPr>
              <w:delText>8</w:delText>
            </w:r>
          </w:del>
        </w:p>
        <w:p w14:paraId="09A47478" w14:textId="6FC251C9" w:rsidR="00960993" w:rsidRPr="00337F6A" w:rsidDel="006C1EC3" w:rsidRDefault="00960993">
          <w:pPr>
            <w:pStyle w:val="Obsah1"/>
            <w:rPr>
              <w:del w:id="170" w:author="Autor"/>
              <w:rFonts w:eastAsiaTheme="minorEastAsia" w:cstheme="minorHAnsi"/>
              <w:noProof/>
              <w:lang w:eastAsia="sk-SK"/>
            </w:rPr>
          </w:pPr>
          <w:del w:id="171" w:author="Autor">
            <w:r w:rsidRPr="006C1EC3" w:rsidDel="006C1EC3">
              <w:rPr>
                <w:rFonts w:cstheme="minorHAnsi"/>
                <w:b/>
                <w:caps/>
                <w:noProof/>
                <w:rPrChange w:id="172" w:author="Autor">
                  <w:rPr>
                    <w:rStyle w:val="Hypertextovprepojenie"/>
                    <w:rFonts w:cstheme="minorHAnsi"/>
                    <w:b/>
                    <w:caps/>
                    <w:noProof/>
                  </w:rPr>
                </w:rPrChange>
              </w:rPr>
              <w:delText>16. Synergie a komplementarita</w:delText>
            </w:r>
            <w:r w:rsidRPr="00337F6A" w:rsidDel="006C1EC3">
              <w:rPr>
                <w:rFonts w:cstheme="minorHAnsi"/>
                <w:noProof/>
                <w:webHidden/>
              </w:rPr>
              <w:tab/>
            </w:r>
          </w:del>
          <w:ins w:id="173" w:author="Autor">
            <w:del w:id="174" w:author="Autor">
              <w:r w:rsidR="003D7C36" w:rsidDel="006C1EC3">
                <w:rPr>
                  <w:rFonts w:cstheme="minorHAnsi"/>
                  <w:noProof/>
                  <w:webHidden/>
                </w:rPr>
                <w:delText>49</w:delText>
              </w:r>
            </w:del>
          </w:ins>
          <w:del w:id="175" w:author="Autor">
            <w:r w:rsidR="0032367D" w:rsidDel="006C1EC3">
              <w:rPr>
                <w:rFonts w:cstheme="minorHAnsi"/>
                <w:noProof/>
                <w:webHidden/>
              </w:rPr>
              <w:delText>48</w:delText>
            </w:r>
          </w:del>
        </w:p>
        <w:p w14:paraId="0514DA0B" w14:textId="176220BF" w:rsidR="00960993" w:rsidRPr="00337F6A" w:rsidDel="006C1EC3" w:rsidRDefault="00960993">
          <w:pPr>
            <w:pStyle w:val="Obsah1"/>
            <w:rPr>
              <w:del w:id="176" w:author="Autor"/>
              <w:rFonts w:eastAsiaTheme="minorEastAsia" w:cstheme="minorHAnsi"/>
              <w:noProof/>
              <w:lang w:eastAsia="sk-SK"/>
            </w:rPr>
          </w:pPr>
          <w:del w:id="177" w:author="Autor">
            <w:r w:rsidRPr="006C1EC3" w:rsidDel="006C1EC3">
              <w:rPr>
                <w:rFonts w:cstheme="minorHAnsi"/>
                <w:b/>
                <w:caps/>
                <w:noProof/>
                <w:rPrChange w:id="178" w:author="Autor">
                  <w:rPr>
                    <w:rStyle w:val="Hypertextovprepojenie"/>
                    <w:rFonts w:cstheme="minorHAnsi"/>
                    <w:b/>
                    <w:caps/>
                    <w:noProof/>
                  </w:rPr>
                </w:rPrChange>
              </w:rPr>
              <w:delText>17. Hodnotenie programov</w:delText>
            </w:r>
            <w:r w:rsidRPr="00337F6A" w:rsidDel="006C1EC3">
              <w:rPr>
                <w:rFonts w:cstheme="minorHAnsi"/>
                <w:noProof/>
                <w:webHidden/>
              </w:rPr>
              <w:tab/>
            </w:r>
          </w:del>
          <w:ins w:id="179" w:author="Autor">
            <w:del w:id="180" w:author="Autor">
              <w:r w:rsidR="003D7C36" w:rsidDel="006C1EC3">
                <w:rPr>
                  <w:rFonts w:cstheme="minorHAnsi"/>
                  <w:noProof/>
                  <w:webHidden/>
                </w:rPr>
                <w:delText>49</w:delText>
              </w:r>
            </w:del>
          </w:ins>
          <w:del w:id="181" w:author="Autor">
            <w:r w:rsidR="0032367D" w:rsidDel="006C1EC3">
              <w:rPr>
                <w:rFonts w:cstheme="minorHAnsi"/>
                <w:noProof/>
                <w:webHidden/>
              </w:rPr>
              <w:delText>48</w:delText>
            </w:r>
          </w:del>
        </w:p>
        <w:p w14:paraId="0BFD7F30" w14:textId="720EFB75" w:rsidR="00960993" w:rsidRPr="00337F6A" w:rsidDel="006C1EC3" w:rsidRDefault="00960993">
          <w:pPr>
            <w:pStyle w:val="Obsah1"/>
            <w:rPr>
              <w:del w:id="182" w:author="Autor"/>
              <w:rFonts w:eastAsiaTheme="minorEastAsia" w:cstheme="minorHAnsi"/>
              <w:noProof/>
              <w:lang w:eastAsia="sk-SK"/>
            </w:rPr>
          </w:pPr>
          <w:del w:id="183" w:author="Autor">
            <w:r w:rsidRPr="006C1EC3" w:rsidDel="006C1EC3">
              <w:rPr>
                <w:rFonts w:cstheme="minorHAnsi"/>
                <w:b/>
                <w:caps/>
                <w:noProof/>
                <w:rPrChange w:id="184" w:author="Autor">
                  <w:rPr>
                    <w:rStyle w:val="Hypertextovprepojenie"/>
                    <w:rFonts w:cstheme="minorHAnsi"/>
                    <w:b/>
                    <w:caps/>
                    <w:noProof/>
                  </w:rPr>
                </w:rPrChange>
              </w:rPr>
              <w:delText>18. Informačné systémy</w:delText>
            </w:r>
            <w:r w:rsidRPr="00337F6A" w:rsidDel="006C1EC3">
              <w:rPr>
                <w:rFonts w:cstheme="minorHAnsi"/>
                <w:noProof/>
                <w:webHidden/>
              </w:rPr>
              <w:tab/>
            </w:r>
          </w:del>
          <w:ins w:id="185" w:author="Autor">
            <w:del w:id="186" w:author="Autor">
              <w:r w:rsidR="003D7C36" w:rsidDel="006C1EC3">
                <w:rPr>
                  <w:rFonts w:cstheme="minorHAnsi"/>
                  <w:noProof/>
                  <w:webHidden/>
                </w:rPr>
                <w:delText>50</w:delText>
              </w:r>
            </w:del>
          </w:ins>
          <w:del w:id="187" w:author="Autor">
            <w:r w:rsidR="0032367D" w:rsidDel="006C1EC3">
              <w:rPr>
                <w:rFonts w:cstheme="minorHAnsi"/>
                <w:noProof/>
                <w:webHidden/>
              </w:rPr>
              <w:delText>49</w:delText>
            </w:r>
          </w:del>
        </w:p>
        <w:p w14:paraId="170507D7" w14:textId="28335692" w:rsidR="00960993" w:rsidRPr="00337F6A" w:rsidDel="006C1EC3" w:rsidRDefault="00960993">
          <w:pPr>
            <w:pStyle w:val="Obsah1"/>
            <w:rPr>
              <w:del w:id="188" w:author="Autor"/>
              <w:rFonts w:eastAsiaTheme="minorEastAsia" w:cstheme="minorHAnsi"/>
              <w:noProof/>
              <w:lang w:eastAsia="sk-SK"/>
            </w:rPr>
          </w:pPr>
          <w:del w:id="189" w:author="Autor">
            <w:r w:rsidRPr="006C1EC3" w:rsidDel="006C1EC3">
              <w:rPr>
                <w:rFonts w:cstheme="minorHAnsi"/>
                <w:b/>
                <w:caps/>
                <w:noProof/>
                <w:rPrChange w:id="190" w:author="Autor">
                  <w:rPr>
                    <w:rStyle w:val="Hypertextovprepojenie"/>
                    <w:rFonts w:cstheme="minorHAnsi"/>
                    <w:b/>
                    <w:caps/>
                    <w:noProof/>
                  </w:rPr>
                </w:rPrChange>
              </w:rPr>
              <w:delText>19. Viditeľnosť, transparentnosť a komunikácia</w:delText>
            </w:r>
            <w:r w:rsidRPr="00337F6A" w:rsidDel="006C1EC3">
              <w:rPr>
                <w:rFonts w:cstheme="minorHAnsi"/>
                <w:noProof/>
                <w:webHidden/>
              </w:rPr>
              <w:tab/>
            </w:r>
            <w:r w:rsidR="001F3142" w:rsidDel="006C1EC3">
              <w:rPr>
                <w:rFonts w:cstheme="minorHAnsi"/>
                <w:noProof/>
                <w:webHidden/>
              </w:rPr>
              <w:delText>5</w:delText>
            </w:r>
          </w:del>
          <w:ins w:id="191" w:author="Autor">
            <w:del w:id="192" w:author="Autor">
              <w:r w:rsidR="00C676FC" w:rsidDel="006C1EC3">
                <w:rPr>
                  <w:rFonts w:cstheme="minorHAnsi"/>
                  <w:noProof/>
                  <w:webHidden/>
                </w:rPr>
                <w:delText>1</w:delText>
              </w:r>
            </w:del>
          </w:ins>
          <w:del w:id="193" w:author="Autor">
            <w:r w:rsidR="00496464" w:rsidDel="006C1EC3">
              <w:rPr>
                <w:rFonts w:cstheme="minorHAnsi"/>
                <w:noProof/>
                <w:webHidden/>
              </w:rPr>
              <w:delText>0</w:delText>
            </w:r>
          </w:del>
        </w:p>
        <w:p w14:paraId="370A8DCF" w14:textId="3BA74D9D" w:rsidR="00960993" w:rsidRPr="00337F6A" w:rsidDel="006C1EC3" w:rsidRDefault="00960993">
          <w:pPr>
            <w:pStyle w:val="Obsah1"/>
            <w:rPr>
              <w:del w:id="194" w:author="Autor"/>
              <w:rFonts w:eastAsiaTheme="minorEastAsia" w:cstheme="minorHAnsi"/>
              <w:noProof/>
              <w:lang w:eastAsia="sk-SK"/>
            </w:rPr>
          </w:pPr>
          <w:del w:id="195" w:author="Autor">
            <w:r w:rsidRPr="006C1EC3" w:rsidDel="006C1EC3">
              <w:rPr>
                <w:rFonts w:cstheme="minorHAnsi"/>
                <w:b/>
                <w:caps/>
                <w:noProof/>
                <w:rPrChange w:id="196" w:author="Autor">
                  <w:rPr>
                    <w:rStyle w:val="Hypertextovprepojenie"/>
                    <w:rFonts w:cstheme="minorHAnsi"/>
                    <w:b/>
                    <w:caps/>
                    <w:noProof/>
                  </w:rPr>
                </w:rPrChange>
              </w:rPr>
              <w:delText>20. Technická pomoc</w:delText>
            </w:r>
            <w:r w:rsidRPr="00337F6A" w:rsidDel="006C1EC3">
              <w:rPr>
                <w:rFonts w:cstheme="minorHAnsi"/>
                <w:noProof/>
                <w:webHidden/>
              </w:rPr>
              <w:tab/>
            </w:r>
          </w:del>
          <w:ins w:id="197" w:author="Autor">
            <w:del w:id="198" w:author="Autor">
              <w:r w:rsidR="003D7C36" w:rsidDel="006C1EC3">
                <w:rPr>
                  <w:rFonts w:cstheme="minorHAnsi"/>
                  <w:noProof/>
                  <w:webHidden/>
                </w:rPr>
                <w:delText>53</w:delText>
              </w:r>
            </w:del>
          </w:ins>
          <w:del w:id="199" w:author="Autor">
            <w:r w:rsidR="0032367D" w:rsidDel="006C1EC3">
              <w:rPr>
                <w:rFonts w:cstheme="minorHAnsi"/>
                <w:noProof/>
                <w:webHidden/>
              </w:rPr>
              <w:delText>52</w:delText>
            </w:r>
          </w:del>
        </w:p>
        <w:p w14:paraId="2AEF1BB6" w14:textId="46AF0033" w:rsidR="00960993" w:rsidRPr="00337F6A" w:rsidDel="006C1EC3" w:rsidRDefault="00960993">
          <w:pPr>
            <w:pStyle w:val="Obsah1"/>
            <w:rPr>
              <w:del w:id="200" w:author="Autor"/>
              <w:rFonts w:eastAsiaTheme="minorEastAsia" w:cstheme="minorHAnsi"/>
              <w:noProof/>
              <w:lang w:eastAsia="sk-SK"/>
            </w:rPr>
          </w:pPr>
          <w:del w:id="201" w:author="Autor">
            <w:r w:rsidRPr="006C1EC3" w:rsidDel="006C1EC3">
              <w:rPr>
                <w:rFonts w:cstheme="minorHAnsi"/>
                <w:b/>
                <w:caps/>
                <w:noProof/>
                <w:rPrChange w:id="202" w:author="Autor">
                  <w:rPr>
                    <w:rStyle w:val="Hypertextovprepojenie"/>
                    <w:rFonts w:cstheme="minorHAnsi"/>
                    <w:b/>
                    <w:caps/>
                    <w:noProof/>
                  </w:rPr>
                </w:rPrChange>
              </w:rPr>
              <w:delText>21. KONFLIKT ZÁUJMOV</w:delText>
            </w:r>
            <w:r w:rsidRPr="00337F6A" w:rsidDel="006C1EC3">
              <w:rPr>
                <w:rFonts w:cstheme="minorHAnsi"/>
                <w:noProof/>
                <w:webHidden/>
              </w:rPr>
              <w:tab/>
            </w:r>
          </w:del>
          <w:ins w:id="203" w:author="Autor">
            <w:del w:id="204" w:author="Autor">
              <w:r w:rsidR="003D7C36" w:rsidDel="006C1EC3">
                <w:rPr>
                  <w:rFonts w:cstheme="minorHAnsi"/>
                  <w:noProof/>
                  <w:webHidden/>
                </w:rPr>
                <w:delText>53</w:delText>
              </w:r>
            </w:del>
          </w:ins>
          <w:del w:id="205" w:author="Autor">
            <w:r w:rsidR="0032367D" w:rsidDel="006C1EC3">
              <w:rPr>
                <w:rFonts w:cstheme="minorHAnsi"/>
                <w:noProof/>
                <w:webHidden/>
              </w:rPr>
              <w:delText>52</w:delText>
            </w:r>
          </w:del>
        </w:p>
        <w:p w14:paraId="3206E2F8" w14:textId="2F4C8552" w:rsidR="00960993" w:rsidRPr="00337F6A" w:rsidDel="006C1EC3" w:rsidRDefault="00960993">
          <w:pPr>
            <w:pStyle w:val="Obsah1"/>
            <w:rPr>
              <w:del w:id="206" w:author="Autor"/>
              <w:rFonts w:eastAsiaTheme="minorEastAsia" w:cstheme="minorHAnsi"/>
              <w:noProof/>
              <w:lang w:eastAsia="sk-SK"/>
            </w:rPr>
          </w:pPr>
          <w:del w:id="207" w:author="Autor">
            <w:r w:rsidRPr="006C1EC3" w:rsidDel="006C1EC3">
              <w:rPr>
                <w:rFonts w:cstheme="minorHAnsi"/>
                <w:b/>
                <w:caps/>
                <w:noProof/>
                <w:rPrChange w:id="208" w:author="Autor">
                  <w:rPr>
                    <w:rStyle w:val="Hypertextovprepojenie"/>
                    <w:rFonts w:cstheme="minorHAnsi"/>
                    <w:b/>
                    <w:caps/>
                    <w:noProof/>
                  </w:rPr>
                </w:rPrChange>
              </w:rPr>
              <w:delText>22. RIADENIE RIZÍK</w:delText>
            </w:r>
            <w:r w:rsidRPr="00337F6A" w:rsidDel="006C1EC3">
              <w:rPr>
                <w:rFonts w:cstheme="minorHAnsi"/>
                <w:noProof/>
                <w:webHidden/>
              </w:rPr>
              <w:tab/>
            </w:r>
          </w:del>
          <w:ins w:id="209" w:author="Autor">
            <w:del w:id="210" w:author="Autor">
              <w:r w:rsidR="003D7C36" w:rsidDel="006C1EC3">
                <w:rPr>
                  <w:rFonts w:cstheme="minorHAnsi"/>
                  <w:noProof/>
                  <w:webHidden/>
                </w:rPr>
                <w:delText>54</w:delText>
              </w:r>
            </w:del>
          </w:ins>
          <w:del w:id="211" w:author="Autor">
            <w:r w:rsidR="0032367D" w:rsidDel="006C1EC3">
              <w:rPr>
                <w:rFonts w:cstheme="minorHAnsi"/>
                <w:noProof/>
                <w:webHidden/>
              </w:rPr>
              <w:delText>53</w:delText>
            </w:r>
          </w:del>
        </w:p>
        <w:p w14:paraId="4D3E135E" w14:textId="2F6A1CB5" w:rsidR="00960993" w:rsidRPr="00337F6A" w:rsidDel="006C1EC3" w:rsidRDefault="00960993">
          <w:pPr>
            <w:pStyle w:val="Obsah1"/>
            <w:rPr>
              <w:del w:id="212" w:author="Autor"/>
              <w:rFonts w:eastAsiaTheme="minorEastAsia" w:cstheme="minorHAnsi"/>
              <w:noProof/>
              <w:lang w:eastAsia="sk-SK"/>
            </w:rPr>
          </w:pPr>
          <w:del w:id="213" w:author="Autor">
            <w:r w:rsidRPr="006C1EC3" w:rsidDel="006C1EC3">
              <w:rPr>
                <w:rFonts w:cstheme="minorHAnsi"/>
                <w:b/>
                <w:caps/>
                <w:noProof/>
                <w:rPrChange w:id="214" w:author="Autor">
                  <w:rPr>
                    <w:rStyle w:val="Hypertextovprepojenie"/>
                    <w:rFonts w:cstheme="minorHAnsi"/>
                    <w:b/>
                    <w:caps/>
                    <w:noProof/>
                  </w:rPr>
                </w:rPrChange>
              </w:rPr>
              <w:delText>23. RIADENIE RIZÍK PODVODOV</w:delText>
            </w:r>
            <w:r w:rsidRPr="00337F6A" w:rsidDel="006C1EC3">
              <w:rPr>
                <w:rFonts w:cstheme="minorHAnsi"/>
                <w:noProof/>
                <w:webHidden/>
              </w:rPr>
              <w:tab/>
            </w:r>
            <w:r w:rsidR="003D7C36" w:rsidDel="006C1EC3">
              <w:rPr>
                <w:rFonts w:cstheme="minorHAnsi"/>
                <w:noProof/>
                <w:webHidden/>
              </w:rPr>
              <w:delText>5</w:delText>
            </w:r>
          </w:del>
          <w:ins w:id="215" w:author="Autor">
            <w:del w:id="216" w:author="Autor">
              <w:r w:rsidR="00C676FC" w:rsidDel="006C1EC3">
                <w:rPr>
                  <w:rFonts w:cstheme="minorHAnsi"/>
                  <w:noProof/>
                  <w:webHidden/>
                </w:rPr>
                <w:delText>5</w:delText>
              </w:r>
            </w:del>
          </w:ins>
          <w:del w:id="217" w:author="Autor">
            <w:r w:rsidR="003D7C36" w:rsidDel="006C1EC3">
              <w:rPr>
                <w:rFonts w:cstheme="minorHAnsi"/>
                <w:noProof/>
                <w:webHidden/>
              </w:rPr>
              <w:delText>4</w:delText>
            </w:r>
          </w:del>
        </w:p>
        <w:p w14:paraId="6179DDBB" w14:textId="60ADA07C" w:rsidR="00960993" w:rsidRPr="00337F6A" w:rsidDel="006C1EC3" w:rsidRDefault="00960993">
          <w:pPr>
            <w:pStyle w:val="Obsah1"/>
            <w:rPr>
              <w:del w:id="218" w:author="Autor"/>
              <w:rFonts w:eastAsiaTheme="minorEastAsia" w:cstheme="minorHAnsi"/>
              <w:noProof/>
              <w:lang w:eastAsia="sk-SK"/>
            </w:rPr>
          </w:pPr>
          <w:del w:id="219" w:author="Autor">
            <w:r w:rsidRPr="006C1EC3" w:rsidDel="006C1EC3">
              <w:rPr>
                <w:rFonts w:cstheme="minorHAnsi"/>
                <w:b/>
                <w:caps/>
                <w:noProof/>
                <w:rPrChange w:id="220" w:author="Autor">
                  <w:rPr>
                    <w:rStyle w:val="Hypertextovprepojenie"/>
                    <w:rFonts w:cstheme="minorHAnsi"/>
                    <w:b/>
                    <w:caps/>
                    <w:noProof/>
                  </w:rPr>
                </w:rPrChange>
              </w:rPr>
              <w:delText>24. SPRACOVANIE OSOBNÝCH ÚDAJOV A ZVEREJŇOVANIE</w:delText>
            </w:r>
            <w:r w:rsidRPr="00337F6A" w:rsidDel="006C1EC3">
              <w:rPr>
                <w:rFonts w:cstheme="minorHAnsi"/>
                <w:noProof/>
                <w:webHidden/>
              </w:rPr>
              <w:tab/>
            </w:r>
          </w:del>
          <w:ins w:id="221" w:author="Autor">
            <w:del w:id="222" w:author="Autor">
              <w:r w:rsidR="003D7C36" w:rsidDel="006C1EC3">
                <w:rPr>
                  <w:rFonts w:cstheme="minorHAnsi"/>
                  <w:noProof/>
                  <w:webHidden/>
                </w:rPr>
                <w:delText>55</w:delText>
              </w:r>
            </w:del>
          </w:ins>
          <w:del w:id="223" w:author="Autor">
            <w:r w:rsidR="0032367D" w:rsidDel="006C1EC3">
              <w:rPr>
                <w:rFonts w:cstheme="minorHAnsi"/>
                <w:noProof/>
                <w:webHidden/>
              </w:rPr>
              <w:delText>54</w:delText>
            </w:r>
          </w:del>
        </w:p>
        <w:p w14:paraId="1B3C2DF2" w14:textId="01F0A913" w:rsidR="00960993" w:rsidRPr="00337F6A" w:rsidDel="006C1EC3" w:rsidRDefault="00960993">
          <w:pPr>
            <w:pStyle w:val="Obsah1"/>
            <w:rPr>
              <w:del w:id="224" w:author="Autor"/>
              <w:rFonts w:eastAsiaTheme="minorEastAsia" w:cstheme="minorHAnsi"/>
              <w:noProof/>
              <w:lang w:eastAsia="sk-SK"/>
            </w:rPr>
          </w:pPr>
          <w:del w:id="225" w:author="Autor">
            <w:r w:rsidRPr="006C1EC3" w:rsidDel="006C1EC3">
              <w:rPr>
                <w:rFonts w:cstheme="minorHAnsi"/>
                <w:b/>
                <w:caps/>
                <w:noProof/>
                <w:rPrChange w:id="226" w:author="Autor">
                  <w:rPr>
                    <w:rStyle w:val="Hypertextovprepojenie"/>
                    <w:rFonts w:cstheme="minorHAnsi"/>
                    <w:b/>
                    <w:caps/>
                    <w:noProof/>
                  </w:rPr>
                </w:rPrChange>
              </w:rPr>
              <w:delText>25. ARCHIVÁCIA</w:delText>
            </w:r>
            <w:r w:rsidRPr="00337F6A" w:rsidDel="006C1EC3">
              <w:rPr>
                <w:rFonts w:cstheme="minorHAnsi"/>
                <w:noProof/>
                <w:webHidden/>
              </w:rPr>
              <w:tab/>
            </w:r>
          </w:del>
          <w:ins w:id="227" w:author="Autor">
            <w:del w:id="228" w:author="Autor">
              <w:r w:rsidR="003D7C36" w:rsidDel="006C1EC3">
                <w:rPr>
                  <w:rFonts w:cstheme="minorHAnsi"/>
                  <w:noProof/>
                  <w:webHidden/>
                </w:rPr>
                <w:delText>55</w:delText>
              </w:r>
            </w:del>
          </w:ins>
          <w:del w:id="229" w:author="Autor">
            <w:r w:rsidR="0032367D" w:rsidDel="006C1EC3">
              <w:rPr>
                <w:rFonts w:cstheme="minorHAnsi"/>
                <w:noProof/>
                <w:webHidden/>
              </w:rPr>
              <w:delText>54</w:delText>
            </w:r>
          </w:del>
        </w:p>
        <w:p w14:paraId="6EBB5CAD" w14:textId="67C412C7" w:rsidR="00960993" w:rsidRPr="00337F6A" w:rsidDel="006C1EC3" w:rsidRDefault="00960993">
          <w:pPr>
            <w:pStyle w:val="Obsah1"/>
            <w:rPr>
              <w:del w:id="230" w:author="Autor"/>
              <w:rFonts w:eastAsiaTheme="minorEastAsia" w:cstheme="minorHAnsi"/>
              <w:noProof/>
              <w:lang w:eastAsia="sk-SK"/>
            </w:rPr>
          </w:pPr>
          <w:del w:id="231" w:author="Autor">
            <w:r w:rsidRPr="006C1EC3" w:rsidDel="006C1EC3">
              <w:rPr>
                <w:rFonts w:cstheme="minorHAnsi"/>
                <w:b/>
                <w:caps/>
                <w:noProof/>
                <w:rPrChange w:id="232" w:author="Autor">
                  <w:rPr>
                    <w:rStyle w:val="Hypertextovprepojenie"/>
                    <w:rFonts w:cstheme="minorHAnsi"/>
                    <w:b/>
                    <w:caps/>
                    <w:noProof/>
                  </w:rPr>
                </w:rPrChange>
              </w:rPr>
              <w:delText>26. VÝKON AUDITU</w:delText>
            </w:r>
            <w:r w:rsidRPr="00337F6A" w:rsidDel="006C1EC3">
              <w:rPr>
                <w:rFonts w:cstheme="minorHAnsi"/>
                <w:noProof/>
                <w:webHidden/>
              </w:rPr>
              <w:tab/>
            </w:r>
          </w:del>
          <w:ins w:id="233" w:author="Autor">
            <w:del w:id="234" w:author="Autor">
              <w:r w:rsidR="003D7C36" w:rsidDel="006C1EC3">
                <w:rPr>
                  <w:rFonts w:cstheme="minorHAnsi"/>
                  <w:noProof/>
                  <w:webHidden/>
                </w:rPr>
                <w:delText>55</w:delText>
              </w:r>
            </w:del>
          </w:ins>
          <w:del w:id="235" w:author="Autor">
            <w:r w:rsidR="0032367D" w:rsidDel="006C1EC3">
              <w:rPr>
                <w:rFonts w:cstheme="minorHAnsi"/>
                <w:noProof/>
                <w:webHidden/>
              </w:rPr>
              <w:delText>54</w:delText>
            </w:r>
          </w:del>
        </w:p>
        <w:p w14:paraId="43306231" w14:textId="7CDB4BB8" w:rsidR="0023701E" w:rsidRPr="00337F6A" w:rsidRDefault="0023701E">
          <w:pPr>
            <w:rPr>
              <w:rFonts w:cstheme="minorHAnsi"/>
            </w:rPr>
          </w:pPr>
          <w:r w:rsidRPr="00337F6A">
            <w:rPr>
              <w:rFonts w:cstheme="minorHAnsi"/>
              <w:b/>
              <w:bCs/>
            </w:rPr>
            <w:fldChar w:fldCharType="end"/>
          </w:r>
        </w:p>
      </w:sdtContent>
    </w:sdt>
    <w:p w14:paraId="0DE5E3AD" w14:textId="77777777" w:rsidR="002E20BE" w:rsidRPr="00337F6A" w:rsidRDefault="002E20BE" w:rsidP="009D3BED">
      <w:pPr>
        <w:rPr>
          <w:rFonts w:cstheme="minorHAnsi"/>
          <w:b/>
          <w:bCs/>
          <w:sz w:val="28"/>
          <w:szCs w:val="28"/>
        </w:rPr>
      </w:pPr>
    </w:p>
    <w:p w14:paraId="72D6029F" w14:textId="77777777" w:rsidR="00E87A0A" w:rsidRPr="00337F6A" w:rsidRDefault="00E87A0A" w:rsidP="00E87A0A">
      <w:pPr>
        <w:rPr>
          <w:rFonts w:cstheme="minorHAnsi"/>
          <w:sz w:val="24"/>
          <w:szCs w:val="24"/>
        </w:rPr>
      </w:pPr>
    </w:p>
    <w:p w14:paraId="172F72EB" w14:textId="7FA37C44" w:rsidR="00E87A0A" w:rsidRDefault="00E87A0A" w:rsidP="00E87A0A">
      <w:pPr>
        <w:rPr>
          <w:rFonts w:cstheme="minorHAnsi"/>
          <w:sz w:val="24"/>
          <w:szCs w:val="24"/>
        </w:rPr>
      </w:pPr>
    </w:p>
    <w:p w14:paraId="3DE34B4B" w14:textId="77777777" w:rsidR="000B6549" w:rsidRPr="00337F6A" w:rsidRDefault="000B6549" w:rsidP="00E87A0A">
      <w:pPr>
        <w:rPr>
          <w:rFonts w:cstheme="minorHAnsi"/>
          <w:sz w:val="24"/>
          <w:szCs w:val="24"/>
        </w:rPr>
      </w:pPr>
    </w:p>
    <w:p w14:paraId="12585D3E" w14:textId="77777777" w:rsidR="00E87A0A" w:rsidRPr="00337F6A" w:rsidRDefault="00E87A0A" w:rsidP="00E87A0A">
      <w:pPr>
        <w:rPr>
          <w:rFonts w:cstheme="minorHAnsi"/>
          <w:sz w:val="24"/>
          <w:szCs w:val="24"/>
        </w:rPr>
      </w:pPr>
    </w:p>
    <w:p w14:paraId="62FDCC04" w14:textId="77777777" w:rsidR="00E87A0A" w:rsidRPr="00337F6A" w:rsidRDefault="00E87A0A" w:rsidP="00E87A0A">
      <w:pPr>
        <w:rPr>
          <w:rFonts w:cstheme="minorHAnsi"/>
          <w:sz w:val="24"/>
          <w:szCs w:val="24"/>
        </w:rPr>
      </w:pPr>
    </w:p>
    <w:p w14:paraId="4514F4FD" w14:textId="15FC005E" w:rsidR="006E75E0" w:rsidRPr="00337F6A" w:rsidRDefault="006E75E0" w:rsidP="0023701E">
      <w:pPr>
        <w:pStyle w:val="Nadpis1"/>
        <w:spacing w:before="0" w:line="240" w:lineRule="auto"/>
        <w:rPr>
          <w:rFonts w:asciiTheme="minorHAnsi" w:hAnsiTheme="minorHAnsi" w:cstheme="minorHAnsi"/>
          <w:b/>
          <w:caps/>
          <w:sz w:val="22"/>
          <w:szCs w:val="22"/>
        </w:rPr>
      </w:pPr>
      <w:bookmarkStart w:id="236" w:name="_Toc204683760"/>
      <w:r w:rsidRPr="00337F6A">
        <w:rPr>
          <w:rFonts w:asciiTheme="minorHAnsi" w:hAnsiTheme="minorHAnsi" w:cstheme="minorHAnsi"/>
          <w:b/>
          <w:caps/>
          <w:sz w:val="22"/>
          <w:szCs w:val="22"/>
        </w:rPr>
        <w:t>1. Právny rámec</w:t>
      </w:r>
      <w:bookmarkEnd w:id="236"/>
    </w:p>
    <w:p w14:paraId="358F0C62" w14:textId="77777777" w:rsidR="0023701E" w:rsidRPr="00337F6A" w:rsidRDefault="0023701E" w:rsidP="0023701E">
      <w:pPr>
        <w:spacing w:after="0" w:line="240" w:lineRule="auto"/>
        <w:jc w:val="both"/>
        <w:rPr>
          <w:rFonts w:cstheme="minorHAnsi"/>
          <w:b/>
        </w:rPr>
      </w:pPr>
    </w:p>
    <w:p w14:paraId="50077263" w14:textId="0C29AAED" w:rsidR="006E75E0" w:rsidRPr="00337F6A" w:rsidRDefault="006E75E0" w:rsidP="0023701E">
      <w:pPr>
        <w:spacing w:after="0" w:line="240" w:lineRule="auto"/>
        <w:jc w:val="both"/>
        <w:rPr>
          <w:rFonts w:cstheme="minorHAnsi"/>
          <w:b/>
        </w:rPr>
      </w:pPr>
      <w:r w:rsidRPr="00337F6A">
        <w:rPr>
          <w:rFonts w:cstheme="minorHAnsi"/>
          <w:b/>
        </w:rPr>
        <w:t>Právne predpisy EÚ</w:t>
      </w:r>
    </w:p>
    <w:p w14:paraId="48BC300F" w14:textId="53D83440" w:rsidR="006E75E0" w:rsidRPr="00337F6A" w:rsidRDefault="006E75E0" w:rsidP="006E75E0">
      <w:pPr>
        <w:pStyle w:val="Odsekzoznamu"/>
        <w:numPr>
          <w:ilvl w:val="0"/>
          <w:numId w:val="2"/>
        </w:numPr>
        <w:jc w:val="both"/>
        <w:rPr>
          <w:rFonts w:cstheme="minorHAnsi"/>
        </w:rPr>
      </w:pPr>
      <w:r w:rsidRPr="00337F6A">
        <w:rPr>
          <w:rFonts w:cstheme="minorHAnsi"/>
        </w:rPr>
        <w:t>Zmluva o Európskej únii a Zmluva o fungovaní Európskej únie,</w:t>
      </w:r>
    </w:p>
    <w:p w14:paraId="768C7F18" w14:textId="77777777" w:rsidR="006E75E0" w:rsidRPr="00337F6A" w:rsidRDefault="006E75E0" w:rsidP="006E75E0">
      <w:pPr>
        <w:pStyle w:val="Odsekzoznamu"/>
        <w:numPr>
          <w:ilvl w:val="0"/>
          <w:numId w:val="2"/>
        </w:numPr>
        <w:jc w:val="both"/>
        <w:rPr>
          <w:rFonts w:cstheme="minorHAnsi"/>
        </w:rPr>
      </w:pPr>
      <w:r w:rsidRPr="00337F6A">
        <w:rPr>
          <w:rFonts w:eastAsia="Times New Roman" w:cstheme="minorHAnsi"/>
          <w:color w:val="2D2D2D"/>
          <w:lang w:eastAsia="sk-SK"/>
        </w:rPr>
        <w:t>Charta základných práv Európskej únie,</w:t>
      </w:r>
    </w:p>
    <w:p w14:paraId="06F4BF26" w14:textId="22DFEF18" w:rsidR="006E75E0" w:rsidRPr="00337F6A" w:rsidRDefault="006E75E0" w:rsidP="006E75E0">
      <w:pPr>
        <w:pStyle w:val="Odsekzoznamu"/>
        <w:numPr>
          <w:ilvl w:val="0"/>
          <w:numId w:val="2"/>
        </w:numPr>
        <w:jc w:val="both"/>
        <w:rPr>
          <w:rFonts w:cstheme="minorHAnsi"/>
        </w:rPr>
      </w:pPr>
      <w:r w:rsidRPr="00337F6A">
        <w:rPr>
          <w:rFonts w:cstheme="minorHAnsi"/>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(„nariadenie o spoločných ustanoveniach“),</w:t>
      </w:r>
    </w:p>
    <w:p w14:paraId="7655B8FE" w14:textId="22663DD6" w:rsidR="006E75E0" w:rsidRPr="00337F6A" w:rsidRDefault="006E75E0" w:rsidP="006E75E0">
      <w:pPr>
        <w:pStyle w:val="Odsekzoznamu"/>
        <w:numPr>
          <w:ilvl w:val="0"/>
          <w:numId w:val="2"/>
        </w:numPr>
        <w:jc w:val="both"/>
        <w:rPr>
          <w:rFonts w:cstheme="minorHAnsi"/>
        </w:rPr>
      </w:pPr>
      <w:r w:rsidRPr="00337F6A">
        <w:rPr>
          <w:rFonts w:cstheme="minorHAnsi"/>
        </w:rPr>
        <w:t>Nariadenie Európskeho parlamentu a Rady (EÚ) 2021/1147 zo 7.júla 2021, ktorým sa zriaďuje Fond pre azyl, migráciu a integráciu (</w:t>
      </w:r>
      <w:r w:rsidR="007975E5" w:rsidRPr="00337F6A">
        <w:rPr>
          <w:rFonts w:cstheme="minorHAnsi"/>
        </w:rPr>
        <w:t xml:space="preserve"> </w:t>
      </w:r>
      <w:r w:rsidRPr="00337F6A">
        <w:rPr>
          <w:rFonts w:cstheme="minorHAnsi"/>
        </w:rPr>
        <w:t>„nariadenie AMIF“),</w:t>
      </w:r>
    </w:p>
    <w:p w14:paraId="51A6DE36" w14:textId="01D991D2" w:rsidR="006E75E0" w:rsidRPr="00337F6A" w:rsidRDefault="006E75E0" w:rsidP="006E75E0">
      <w:pPr>
        <w:pStyle w:val="Odsekzoznamu"/>
        <w:numPr>
          <w:ilvl w:val="0"/>
          <w:numId w:val="2"/>
        </w:numPr>
        <w:jc w:val="both"/>
        <w:rPr>
          <w:rFonts w:cstheme="minorHAnsi"/>
        </w:rPr>
      </w:pPr>
      <w:r w:rsidRPr="00337F6A">
        <w:rPr>
          <w:rFonts w:cstheme="minorHAnsi"/>
        </w:rPr>
        <w:t>Nariadenie Európskeho parlamentu a Rady (EÚ) 2021/1149 zo 7. júla 2021 ,ktorým sa zriaďuje Fond pre vnútornú bezpečnosť (</w:t>
      </w:r>
      <w:r w:rsidR="007975E5" w:rsidRPr="00337F6A">
        <w:rPr>
          <w:rFonts w:cstheme="minorHAnsi"/>
        </w:rPr>
        <w:t xml:space="preserve"> </w:t>
      </w:r>
      <w:r w:rsidRPr="00337F6A">
        <w:rPr>
          <w:rFonts w:cstheme="minorHAnsi"/>
        </w:rPr>
        <w:t>„nariadenie ISF“),</w:t>
      </w:r>
    </w:p>
    <w:p w14:paraId="09A793DD" w14:textId="7A415BBD" w:rsidR="006E75E0" w:rsidRPr="00337F6A" w:rsidRDefault="006E75E0" w:rsidP="006E75E0">
      <w:pPr>
        <w:pStyle w:val="Odsekzoznamu"/>
        <w:numPr>
          <w:ilvl w:val="0"/>
          <w:numId w:val="2"/>
        </w:numPr>
        <w:jc w:val="both"/>
        <w:rPr>
          <w:rFonts w:cstheme="minorHAnsi"/>
        </w:rPr>
      </w:pPr>
      <w:r w:rsidRPr="00337F6A">
        <w:rPr>
          <w:rFonts w:cstheme="minorHAnsi"/>
        </w:rPr>
        <w:lastRenderedPageBreak/>
        <w:t>Nariadenie Európskeho parlamentu a Rady (EÚ) 2021/1148 zo 7.júla 2021, ktorým sa ako súčasť Fondu pre integrované riadenie hraníc zriaďuje Nástroj finančnej podpory na riadenie hraníc a vízovú politiku (</w:t>
      </w:r>
      <w:r w:rsidR="007975E5" w:rsidRPr="00337F6A">
        <w:rPr>
          <w:rFonts w:cstheme="minorHAnsi"/>
        </w:rPr>
        <w:t xml:space="preserve"> </w:t>
      </w:r>
      <w:r w:rsidRPr="00337F6A">
        <w:rPr>
          <w:rFonts w:cstheme="minorHAnsi"/>
        </w:rPr>
        <w:t>„nariadenie BMVI“),</w:t>
      </w:r>
    </w:p>
    <w:p w14:paraId="7CE03B61" w14:textId="12B860DE" w:rsidR="006E75E0" w:rsidRDefault="006E75E0" w:rsidP="006E75E0">
      <w:pPr>
        <w:pStyle w:val="Odsekzoznamu"/>
        <w:numPr>
          <w:ilvl w:val="0"/>
          <w:numId w:val="2"/>
        </w:numPr>
        <w:jc w:val="both"/>
        <w:rPr>
          <w:ins w:id="237" w:author="Autor"/>
          <w:rFonts w:cstheme="minorHAnsi"/>
        </w:rPr>
      </w:pPr>
      <w:r w:rsidRPr="00337F6A">
        <w:rPr>
          <w:rFonts w:cstheme="minorHAnsi"/>
        </w:rPr>
        <w:t>Nariadenie Rady (EÚ, Euratom) 2020/2093 zo 17. decembra 2020, ktorým sa stanovuje viacročný finančný rámec na roky 2021 až 2027 (Ú. v. EÚ L 433I, 22.12.2020),</w:t>
      </w:r>
    </w:p>
    <w:p w14:paraId="4668E5E9" w14:textId="11EAB7B6" w:rsidR="00D506D3" w:rsidRPr="00337F6A" w:rsidRDefault="00D506D3" w:rsidP="00D506D3">
      <w:pPr>
        <w:pStyle w:val="Odsekzoznamu"/>
        <w:numPr>
          <w:ilvl w:val="0"/>
          <w:numId w:val="2"/>
        </w:numPr>
        <w:jc w:val="both"/>
        <w:rPr>
          <w:rFonts w:cstheme="minorHAnsi"/>
        </w:rPr>
      </w:pPr>
      <w:ins w:id="238" w:author="Autor">
        <w:r w:rsidRPr="00D506D3">
          <w:rPr>
            <w:rFonts w:cstheme="minorHAnsi"/>
          </w:rPr>
          <w:t>Nariadenie Európskeho parlamentu a Rady (EÚ, Euratom) 2024/2509 z 23. septembra 2024 o rozpočtových pravidlách, ktoré sa vzťahujú na všeobecný rozpočet Únie (prepracované znenie)</w:t>
        </w:r>
        <w:r>
          <w:rPr>
            <w:rFonts w:cstheme="minorHAnsi"/>
          </w:rPr>
          <w:t>, („nariadenie o rozpočtových pravidlách“),</w:t>
        </w:r>
        <w:r w:rsidR="00BE44B6">
          <w:rPr>
            <w:rStyle w:val="Odkaznapoznmkupodiarou"/>
            <w:rFonts w:cstheme="minorHAnsi"/>
          </w:rPr>
          <w:footnoteReference w:id="1"/>
        </w:r>
      </w:ins>
    </w:p>
    <w:p w14:paraId="4152FDFC" w14:textId="665B0D32" w:rsidR="006E75E0" w:rsidRPr="00337F6A" w:rsidDel="00BE44B6" w:rsidRDefault="006E75E0" w:rsidP="006E75E0">
      <w:pPr>
        <w:pStyle w:val="Odsekzoznamu"/>
        <w:numPr>
          <w:ilvl w:val="0"/>
          <w:numId w:val="2"/>
        </w:numPr>
        <w:spacing w:after="120" w:line="240" w:lineRule="auto"/>
        <w:jc w:val="both"/>
        <w:rPr>
          <w:del w:id="244" w:author="Autor"/>
          <w:rFonts w:cstheme="minorHAnsi"/>
        </w:rPr>
      </w:pPr>
      <w:del w:id="245" w:author="Autor">
        <w:r w:rsidRPr="00337F6A" w:rsidDel="00BE44B6">
          <w:rPr>
            <w:rFonts w:cstheme="minorHAnsi"/>
          </w:rPr>
          <w:delText>Nariadenie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w:delText>
        </w:r>
        <w:r w:rsidR="007975E5" w:rsidRPr="00337F6A" w:rsidDel="00BE44B6">
          <w:rPr>
            <w:rFonts w:cstheme="minorHAnsi"/>
          </w:rPr>
          <w:delText xml:space="preserve"> </w:delText>
        </w:r>
        <w:r w:rsidRPr="00337F6A" w:rsidDel="00BE44B6">
          <w:rPr>
            <w:rFonts w:cstheme="minorHAnsi"/>
          </w:rPr>
          <w:delText>„nariadenie o rozpočtových pravidlách“),</w:delText>
        </w:r>
      </w:del>
    </w:p>
    <w:p w14:paraId="27E68F3B" w14:textId="77777777" w:rsidR="006E75E0" w:rsidRPr="00337F6A" w:rsidRDefault="006E75E0" w:rsidP="006E75E0">
      <w:pPr>
        <w:pStyle w:val="Odsekzoznamu"/>
        <w:numPr>
          <w:ilvl w:val="0"/>
          <w:numId w:val="2"/>
        </w:numPr>
        <w:spacing w:after="120" w:line="240" w:lineRule="auto"/>
        <w:jc w:val="both"/>
        <w:rPr>
          <w:rFonts w:cstheme="minorHAnsi"/>
        </w:rPr>
      </w:pPr>
      <w:r w:rsidRPr="00337F6A">
        <w:rPr>
          <w:rFonts w:cstheme="minorHAnsi"/>
        </w:rPr>
        <w:t>Smernica Európskeho parlamentu a Rady 2014/24/EÚ z 26. februára 2014 o verejnom obstarávaní a o zrušení smernice 2004/18/ES (Ú. v. EÚ L 94, 28.3.2014),</w:t>
      </w:r>
    </w:p>
    <w:p w14:paraId="53118660" w14:textId="77777777" w:rsidR="006E75E0" w:rsidRPr="00337F6A" w:rsidRDefault="006E75E0" w:rsidP="006E75E0">
      <w:pPr>
        <w:pStyle w:val="Odsekzoznamu"/>
        <w:numPr>
          <w:ilvl w:val="0"/>
          <w:numId w:val="2"/>
        </w:numPr>
        <w:jc w:val="both"/>
        <w:rPr>
          <w:rFonts w:cstheme="minorHAnsi"/>
        </w:rPr>
      </w:pPr>
      <w:r w:rsidRPr="00337F6A">
        <w:rPr>
          <w:rFonts w:cstheme="minorHAnsi"/>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625CF6B3" w14:textId="77777777" w:rsidR="006E75E0" w:rsidRPr="00337F6A" w:rsidRDefault="006E75E0" w:rsidP="006E75E0">
      <w:pPr>
        <w:pStyle w:val="Odsekzoznamu"/>
        <w:numPr>
          <w:ilvl w:val="0"/>
          <w:numId w:val="2"/>
        </w:numPr>
        <w:jc w:val="both"/>
        <w:rPr>
          <w:rFonts w:cstheme="minorHAnsi"/>
        </w:rPr>
      </w:pPr>
      <w:r w:rsidRPr="00337F6A">
        <w:rPr>
          <w:rFonts w:cstheme="minorHAnsi"/>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w:t>
      </w:r>
    </w:p>
    <w:p w14:paraId="23712B76" w14:textId="77777777" w:rsidR="006E75E0" w:rsidRPr="00337F6A" w:rsidRDefault="006E75E0" w:rsidP="006E75E0">
      <w:pPr>
        <w:pStyle w:val="Odsekzoznamu"/>
        <w:numPr>
          <w:ilvl w:val="0"/>
          <w:numId w:val="2"/>
        </w:numPr>
        <w:spacing w:after="0" w:line="240" w:lineRule="auto"/>
        <w:jc w:val="both"/>
        <w:rPr>
          <w:rFonts w:cstheme="minorHAnsi"/>
        </w:rPr>
      </w:pPr>
      <w:r w:rsidRPr="00337F6A">
        <w:rPr>
          <w:rFonts w:cstheme="minorHAnsi"/>
        </w:rPr>
        <w:t>Delegované nariadenie Komisie (EÚ) č. 240/2014 zo 7. januára 2014 o európskom kódexe správania pre partnerstvo v rámci európskych štrukturálnych a investičných fondov,</w:t>
      </w:r>
    </w:p>
    <w:p w14:paraId="479D2010" w14:textId="77777777" w:rsidR="006E75E0" w:rsidRPr="00337F6A" w:rsidRDefault="006E75E0" w:rsidP="006E75E0">
      <w:pPr>
        <w:pStyle w:val="Odsekzoznamu"/>
        <w:numPr>
          <w:ilvl w:val="0"/>
          <w:numId w:val="2"/>
        </w:numPr>
        <w:spacing w:after="120" w:line="240" w:lineRule="auto"/>
        <w:jc w:val="both"/>
        <w:rPr>
          <w:rFonts w:cstheme="minorHAnsi"/>
        </w:rPr>
      </w:pPr>
      <w:r w:rsidRPr="00337F6A">
        <w:rPr>
          <w:rFonts w:cstheme="minorHAnsi"/>
        </w:rPr>
        <w:t>Nariadenie Rady (ES) č. 2185/1996 o kontrolách a inšpekciách na mieste vykonávaných Európskou komisiou s cieľom ochrany finančných záujmov Európskych spoločenstiev pred spreneverou a  inými podvodmi</w:t>
      </w:r>
      <w:r w:rsidRPr="00337F6A">
        <w:rPr>
          <w:rFonts w:eastAsia="Times New Roman" w:cstheme="minorHAnsi"/>
          <w:color w:val="2D2D2D"/>
          <w:lang w:eastAsia="sk-SK"/>
        </w:rPr>
        <w:t>.</w:t>
      </w:r>
    </w:p>
    <w:p w14:paraId="794BDA8A" w14:textId="49E7C600" w:rsidR="00FF1C77" w:rsidRPr="00337F6A" w:rsidRDefault="00FF1C77" w:rsidP="006E75E0">
      <w:pPr>
        <w:pStyle w:val="Odsekzoznamu"/>
        <w:numPr>
          <w:ilvl w:val="0"/>
          <w:numId w:val="2"/>
        </w:numPr>
        <w:spacing w:after="120" w:line="240" w:lineRule="auto"/>
        <w:jc w:val="both"/>
        <w:rPr>
          <w:rFonts w:cstheme="minorHAnsi"/>
        </w:rPr>
      </w:pPr>
      <w:r w:rsidRPr="00337F6A">
        <w:rPr>
          <w:rFonts w:cstheme="minorHAnsi"/>
        </w:rPr>
        <w:t>Smernica Európskeho parlamentu a Rady 2011/92/EÚ z  13. decembra 2011 o posudzovaní vplyvov určitých verejných a súkromných projektov na životné prostredie</w:t>
      </w:r>
      <w:r w:rsidR="003C62A2" w:rsidRPr="00337F6A">
        <w:rPr>
          <w:rFonts w:cstheme="minorHAnsi"/>
        </w:rPr>
        <w:t>, kodifikované znenie (Ú. v. EÚ L 26, 28.1.2012, s. 1 – 21).</w:t>
      </w:r>
    </w:p>
    <w:p w14:paraId="57A79BD0" w14:textId="77777777" w:rsidR="0027156A" w:rsidRDefault="0027156A" w:rsidP="00490307">
      <w:pPr>
        <w:spacing w:after="0"/>
        <w:jc w:val="both"/>
        <w:rPr>
          <w:ins w:id="246" w:author="Autor"/>
          <w:rFonts w:cstheme="minorHAnsi"/>
          <w:b/>
        </w:rPr>
      </w:pPr>
    </w:p>
    <w:p w14:paraId="4F862A24" w14:textId="6DC91E98" w:rsidR="006E75E0" w:rsidRPr="00337F6A" w:rsidRDefault="006E75E0" w:rsidP="00490307">
      <w:pPr>
        <w:spacing w:after="0"/>
        <w:jc w:val="both"/>
        <w:rPr>
          <w:rFonts w:cstheme="minorHAnsi"/>
          <w:b/>
        </w:rPr>
      </w:pPr>
      <w:r w:rsidRPr="00337F6A">
        <w:rPr>
          <w:rFonts w:cstheme="minorHAnsi"/>
          <w:b/>
        </w:rPr>
        <w:t>Právne predpisy SR</w:t>
      </w:r>
    </w:p>
    <w:p w14:paraId="690B7587" w14:textId="13A7FC03" w:rsidR="006E75E0" w:rsidRPr="00337F6A" w:rsidRDefault="006E75E0" w:rsidP="00490307">
      <w:pPr>
        <w:pStyle w:val="Odsekzoznamu"/>
        <w:numPr>
          <w:ilvl w:val="0"/>
          <w:numId w:val="3"/>
        </w:numPr>
        <w:spacing w:after="0"/>
        <w:jc w:val="both"/>
        <w:rPr>
          <w:rFonts w:cstheme="minorHAnsi"/>
        </w:rPr>
      </w:pPr>
      <w:r w:rsidRPr="00337F6A">
        <w:rPr>
          <w:rFonts w:cstheme="minorHAnsi"/>
        </w:rPr>
        <w:t xml:space="preserve">zákon č. 121/2022 Z. z o príspevkoch z fondov Európskej únie a o zmene a doplnení niektorých zákonov </w:t>
      </w:r>
      <w:r w:rsidR="00C369F0" w:rsidRPr="00337F6A">
        <w:rPr>
          <w:rFonts w:cstheme="minorHAnsi"/>
        </w:rPr>
        <w:t xml:space="preserve">v znení neskorších predpisov </w:t>
      </w:r>
      <w:r w:rsidRPr="00337F6A">
        <w:rPr>
          <w:rFonts w:cstheme="minorHAnsi"/>
        </w:rPr>
        <w:t>(</w:t>
      </w:r>
      <w:r w:rsidR="007975E5" w:rsidRPr="00337F6A">
        <w:rPr>
          <w:rFonts w:cstheme="minorHAnsi"/>
        </w:rPr>
        <w:t xml:space="preserve"> </w:t>
      </w:r>
      <w:r w:rsidRPr="00337F6A">
        <w:rPr>
          <w:rFonts w:cstheme="minorHAnsi"/>
        </w:rPr>
        <w:t>zákon o príspevkoch z fondov EÚ“),</w:t>
      </w:r>
    </w:p>
    <w:p w14:paraId="77A89CB3" w14:textId="7E206A35" w:rsidR="006E75E0" w:rsidRPr="00337F6A" w:rsidRDefault="006E75E0" w:rsidP="006E75E0">
      <w:pPr>
        <w:pStyle w:val="Odsekzoznamu"/>
        <w:numPr>
          <w:ilvl w:val="0"/>
          <w:numId w:val="3"/>
        </w:numPr>
        <w:jc w:val="both"/>
        <w:rPr>
          <w:rFonts w:cstheme="minorHAnsi"/>
        </w:rPr>
      </w:pPr>
      <w:r w:rsidRPr="00337F6A">
        <w:rPr>
          <w:rFonts w:cstheme="minorHAnsi"/>
        </w:rPr>
        <w:t>zákon č. 357/2015 Z. z. o finančnej kontrole a audite a o zmene a doplnení niektorých zákonov v znení neskorších predpisov (</w:t>
      </w:r>
      <w:r w:rsidR="007975E5" w:rsidRPr="00337F6A">
        <w:rPr>
          <w:rFonts w:cstheme="minorHAnsi"/>
        </w:rPr>
        <w:t xml:space="preserve"> </w:t>
      </w:r>
      <w:r w:rsidRPr="00337F6A">
        <w:rPr>
          <w:rFonts w:cstheme="minorHAnsi"/>
        </w:rPr>
        <w:t xml:space="preserve">„zákon č. 357/2015 Z. z. o finančnej kontrole a audite“), </w:t>
      </w:r>
    </w:p>
    <w:p w14:paraId="1A906502" w14:textId="022FCC26" w:rsidR="006E75E0" w:rsidRPr="00337F6A" w:rsidRDefault="006E75E0" w:rsidP="006E75E0">
      <w:pPr>
        <w:pStyle w:val="Odsekzoznamu"/>
        <w:numPr>
          <w:ilvl w:val="0"/>
          <w:numId w:val="3"/>
        </w:numPr>
        <w:jc w:val="both"/>
        <w:rPr>
          <w:rFonts w:cstheme="minorHAnsi"/>
        </w:rPr>
      </w:pPr>
      <w:r w:rsidRPr="00337F6A">
        <w:rPr>
          <w:rFonts w:cstheme="minorHAnsi"/>
        </w:rPr>
        <w:t>zákon č. 343/2015 Z. z. o verejnom obstarávaní a o zmene a doplnení niektorých zákonov v znení neskorších predpisov (zákon č. 343/2015 Z. z. o verejnom obstarávaní</w:t>
      </w:r>
      <w:r w:rsidR="007975E5" w:rsidRPr="00337F6A">
        <w:rPr>
          <w:rFonts w:cstheme="minorHAnsi"/>
        </w:rPr>
        <w:t>“</w:t>
      </w:r>
      <w:r w:rsidRPr="00337F6A">
        <w:rPr>
          <w:rFonts w:cstheme="minorHAnsi"/>
        </w:rPr>
        <w:t>),</w:t>
      </w:r>
    </w:p>
    <w:p w14:paraId="307FB972" w14:textId="0096F1CD" w:rsidR="006E75E0" w:rsidRPr="00337F6A" w:rsidRDefault="006E75E0" w:rsidP="006E75E0">
      <w:pPr>
        <w:pStyle w:val="Odsekzoznamu"/>
        <w:numPr>
          <w:ilvl w:val="0"/>
          <w:numId w:val="3"/>
        </w:numPr>
        <w:jc w:val="both"/>
        <w:rPr>
          <w:rFonts w:cstheme="minorHAnsi"/>
        </w:rPr>
      </w:pPr>
      <w:r w:rsidRPr="00337F6A">
        <w:rPr>
          <w:rFonts w:cstheme="minorHAnsi"/>
        </w:rPr>
        <w:t>zákon č. 575/2001 Z. z. o organizácii činnosti vlády a organizácii ústrednej štátnej správy v znení neskorších predpisov (</w:t>
      </w:r>
      <w:r w:rsidR="007975E5" w:rsidRPr="00337F6A">
        <w:rPr>
          <w:rFonts w:cstheme="minorHAnsi"/>
        </w:rPr>
        <w:t xml:space="preserve"> </w:t>
      </w:r>
      <w:r w:rsidRPr="00337F6A">
        <w:rPr>
          <w:rFonts w:cstheme="minorHAnsi"/>
        </w:rPr>
        <w:t>„kompetenčný zákon“),</w:t>
      </w:r>
    </w:p>
    <w:p w14:paraId="2EFA1B57" w14:textId="741ADA9B" w:rsidR="006E75E0" w:rsidRPr="00337F6A" w:rsidRDefault="006E75E0" w:rsidP="006E75E0">
      <w:pPr>
        <w:pStyle w:val="Odsekzoznamu"/>
        <w:numPr>
          <w:ilvl w:val="0"/>
          <w:numId w:val="3"/>
        </w:numPr>
        <w:jc w:val="both"/>
        <w:rPr>
          <w:rFonts w:cstheme="minorHAnsi"/>
        </w:rPr>
      </w:pPr>
      <w:r w:rsidRPr="00337F6A">
        <w:rPr>
          <w:rFonts w:cstheme="minorHAnsi"/>
        </w:rPr>
        <w:lastRenderedPageBreak/>
        <w:t>zákon č. 523/2004 Z. z. o rozpočtových pravidlách verejnej správy a o zmene a doplnení niektorých zákonov v znení neskorších predpisov (</w:t>
      </w:r>
      <w:r w:rsidR="007975E5" w:rsidRPr="00337F6A">
        <w:rPr>
          <w:rFonts w:cstheme="minorHAnsi"/>
        </w:rPr>
        <w:t xml:space="preserve"> </w:t>
      </w:r>
      <w:r w:rsidRPr="00337F6A">
        <w:rPr>
          <w:rFonts w:cstheme="minorHAnsi"/>
        </w:rPr>
        <w:t xml:space="preserve">„zákon č. 523/2004 Z. z. o rozpočtových pravidlách verejnej správy“), </w:t>
      </w:r>
    </w:p>
    <w:p w14:paraId="4BF792AD" w14:textId="60B90F3B" w:rsidR="006E75E0" w:rsidRPr="00337F6A" w:rsidRDefault="006E75E0" w:rsidP="006E75E0">
      <w:pPr>
        <w:pStyle w:val="Odsekzoznamu"/>
        <w:numPr>
          <w:ilvl w:val="0"/>
          <w:numId w:val="3"/>
        </w:numPr>
        <w:jc w:val="both"/>
        <w:rPr>
          <w:rFonts w:cstheme="minorHAnsi"/>
        </w:rPr>
      </w:pPr>
      <w:r w:rsidRPr="00337F6A">
        <w:rPr>
          <w:rFonts w:cstheme="minorHAnsi"/>
        </w:rPr>
        <w:t>zákon č.  583/2004 Z. z. o rozpočtových pravidlách územnej samosprávy a o zmene a doplnení niektorých zákonov (</w:t>
      </w:r>
      <w:r w:rsidR="007975E5" w:rsidRPr="00337F6A">
        <w:rPr>
          <w:rFonts w:cstheme="minorHAnsi"/>
        </w:rPr>
        <w:t xml:space="preserve"> </w:t>
      </w:r>
      <w:r w:rsidRPr="00337F6A">
        <w:rPr>
          <w:rFonts w:cstheme="minorHAnsi"/>
        </w:rPr>
        <w:t>„zákon č.  583/2004 Z. z. o rozpočtových pravidlách územnej samosprávy“),</w:t>
      </w:r>
    </w:p>
    <w:p w14:paraId="73C2C7EB" w14:textId="77777777" w:rsidR="006E75E0" w:rsidRPr="00337F6A" w:rsidRDefault="006E75E0" w:rsidP="006E75E0">
      <w:pPr>
        <w:pStyle w:val="Odsekzoznamu"/>
        <w:numPr>
          <w:ilvl w:val="0"/>
          <w:numId w:val="3"/>
        </w:numPr>
        <w:jc w:val="both"/>
        <w:rPr>
          <w:rFonts w:cstheme="minorHAnsi"/>
        </w:rPr>
      </w:pPr>
      <w:r w:rsidRPr="00337F6A">
        <w:rPr>
          <w:rFonts w:cstheme="minorHAnsi"/>
        </w:rPr>
        <w:t>zákon o štátnom rozpočte na príslušný rozpočtový rok,</w:t>
      </w:r>
    </w:p>
    <w:p w14:paraId="127C70BE" w14:textId="208E7D88" w:rsidR="006E75E0" w:rsidRPr="00337F6A" w:rsidRDefault="006E75E0" w:rsidP="006E75E0">
      <w:pPr>
        <w:pStyle w:val="Odsekzoznamu"/>
        <w:numPr>
          <w:ilvl w:val="0"/>
          <w:numId w:val="3"/>
        </w:numPr>
        <w:jc w:val="both"/>
        <w:rPr>
          <w:rFonts w:cstheme="minorHAnsi"/>
        </w:rPr>
      </w:pPr>
      <w:r w:rsidRPr="00337F6A">
        <w:rPr>
          <w:rFonts w:cstheme="minorHAnsi"/>
        </w:rPr>
        <w:t>zákon č. 431/2002 Z. z. o účtovníctve (</w:t>
      </w:r>
      <w:r w:rsidR="007975E5" w:rsidRPr="00337F6A">
        <w:rPr>
          <w:rFonts w:cstheme="minorHAnsi"/>
        </w:rPr>
        <w:t xml:space="preserve"> </w:t>
      </w:r>
      <w:r w:rsidRPr="00337F6A">
        <w:rPr>
          <w:rFonts w:cstheme="minorHAnsi"/>
        </w:rPr>
        <w:t>„zákon o účtovníctve“),</w:t>
      </w:r>
    </w:p>
    <w:p w14:paraId="49E1FFB9" w14:textId="77777777" w:rsidR="00072C04" w:rsidRPr="00337F6A" w:rsidRDefault="006E75E0" w:rsidP="006E75E0">
      <w:pPr>
        <w:pStyle w:val="Odsekzoznamu"/>
        <w:numPr>
          <w:ilvl w:val="0"/>
          <w:numId w:val="3"/>
        </w:numPr>
        <w:jc w:val="both"/>
        <w:rPr>
          <w:rFonts w:cstheme="minorHAnsi"/>
        </w:rPr>
      </w:pPr>
      <w:r w:rsidRPr="00337F6A">
        <w:rPr>
          <w:rFonts w:cstheme="minorHAnsi"/>
        </w:rPr>
        <w:t>zákon č. 291/2002 Z. z. o Štátnej pokladnici a o zmene a doplnení niektorých zákonov („zákon o štátnej pokladnici“),</w:t>
      </w:r>
      <w:r w:rsidR="003A4D98" w:rsidRPr="00337F6A">
        <w:rPr>
          <w:rFonts w:cstheme="minorHAnsi"/>
        </w:rPr>
        <w:t xml:space="preserve"> </w:t>
      </w:r>
    </w:p>
    <w:p w14:paraId="591B7A1A" w14:textId="33A0C427"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w:t>
      </w:r>
      <w:r w:rsidRPr="00337F6A">
        <w:rPr>
          <w:rFonts w:cstheme="minorHAnsi"/>
          <w:bCs/>
        </w:rPr>
        <w:t xml:space="preserve">278/1993 </w:t>
      </w:r>
      <w:r w:rsidRPr="00337F6A">
        <w:rPr>
          <w:rFonts w:cstheme="minorHAnsi"/>
        </w:rPr>
        <w:t>Z. z. o správe majetku štátu v znení neskorších predpisov (</w:t>
      </w:r>
      <w:r w:rsidR="007975E5" w:rsidRPr="00337F6A">
        <w:rPr>
          <w:rFonts w:cstheme="minorHAnsi"/>
        </w:rPr>
        <w:t xml:space="preserve"> </w:t>
      </w:r>
      <w:r w:rsidRPr="00337F6A">
        <w:rPr>
          <w:rFonts w:cstheme="minorHAnsi"/>
        </w:rPr>
        <w:t xml:space="preserve">„zákon o správe majetku štátu“), </w:t>
      </w:r>
    </w:p>
    <w:p w14:paraId="0E282418" w14:textId="4853C83C" w:rsidR="006E75E0" w:rsidRPr="00337F6A" w:rsidRDefault="006E75E0" w:rsidP="006E75E0">
      <w:pPr>
        <w:pStyle w:val="Odsekzoznamu"/>
        <w:numPr>
          <w:ilvl w:val="0"/>
          <w:numId w:val="3"/>
        </w:numPr>
        <w:jc w:val="both"/>
        <w:rPr>
          <w:rFonts w:cstheme="minorHAnsi"/>
        </w:rPr>
      </w:pPr>
      <w:r w:rsidRPr="00337F6A">
        <w:rPr>
          <w:rFonts w:cstheme="minorHAnsi"/>
        </w:rPr>
        <w:t>zákon č. 513/1991 Zb. Obchodný zákonník v znení neskorších predpisov ("Obchodný zákonník"),</w:t>
      </w:r>
    </w:p>
    <w:p w14:paraId="34FD6EBB" w14:textId="1CE0A8E1" w:rsidR="006E75E0" w:rsidRPr="00337F6A" w:rsidRDefault="006E75E0" w:rsidP="006E75E0">
      <w:pPr>
        <w:pStyle w:val="Odsekzoznamu"/>
        <w:numPr>
          <w:ilvl w:val="0"/>
          <w:numId w:val="3"/>
        </w:numPr>
        <w:jc w:val="both"/>
        <w:rPr>
          <w:rFonts w:cstheme="minorHAnsi"/>
        </w:rPr>
      </w:pPr>
      <w:r w:rsidRPr="00337F6A">
        <w:rPr>
          <w:rFonts w:cstheme="minorHAnsi"/>
        </w:rPr>
        <w:t>zákon č. 40/1964 Zb. Občiansky zákonník v znení neskorších predpisov ("Občiansky zákonník"),</w:t>
      </w:r>
    </w:p>
    <w:p w14:paraId="798DD6BE" w14:textId="2D323EC2"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71/1967 Zb. o správnom konaní (správny poriadok) v znení neskorších predpisov </w:t>
      </w:r>
      <w:ins w:id="247" w:author="Autor">
        <w:r w:rsidR="0027156A">
          <w:rPr>
            <w:rFonts w:cstheme="minorHAnsi"/>
          </w:rPr>
          <w:t xml:space="preserve">             </w:t>
        </w:r>
      </w:ins>
      <w:r w:rsidRPr="00337F6A">
        <w:rPr>
          <w:rFonts w:cstheme="minorHAnsi"/>
        </w:rPr>
        <w:t>(</w:t>
      </w:r>
      <w:r w:rsidR="007975E5" w:rsidRPr="00337F6A">
        <w:rPr>
          <w:rFonts w:cstheme="minorHAnsi"/>
        </w:rPr>
        <w:t xml:space="preserve"> </w:t>
      </w:r>
      <w:r w:rsidRPr="00337F6A">
        <w:rPr>
          <w:rFonts w:cstheme="minorHAnsi"/>
        </w:rPr>
        <w:t>„správny poriadok“),</w:t>
      </w:r>
    </w:p>
    <w:p w14:paraId="51743CEB" w14:textId="02FE75DA" w:rsidR="006E75E0" w:rsidRPr="00337F6A" w:rsidRDefault="006E75E0" w:rsidP="006E75E0">
      <w:pPr>
        <w:pStyle w:val="Odsekzoznamu"/>
        <w:numPr>
          <w:ilvl w:val="0"/>
          <w:numId w:val="3"/>
        </w:numPr>
        <w:jc w:val="both"/>
        <w:rPr>
          <w:rFonts w:cstheme="minorHAnsi"/>
        </w:rPr>
      </w:pPr>
      <w:r w:rsidRPr="00337F6A">
        <w:rPr>
          <w:rFonts w:cstheme="minorHAnsi"/>
        </w:rPr>
        <w:t>zákon č. 301/2005 Z. z. Trestný poriadok v znení neskorších predpisov (,,trestný poriadok“),</w:t>
      </w:r>
    </w:p>
    <w:p w14:paraId="7351F3FC" w14:textId="7E2DCEB2" w:rsidR="006E75E0" w:rsidRPr="00337F6A" w:rsidRDefault="006E75E0" w:rsidP="006E75E0">
      <w:pPr>
        <w:pStyle w:val="Odsekzoznamu"/>
        <w:numPr>
          <w:ilvl w:val="0"/>
          <w:numId w:val="3"/>
        </w:numPr>
        <w:jc w:val="both"/>
        <w:rPr>
          <w:rFonts w:cstheme="minorHAnsi"/>
        </w:rPr>
      </w:pPr>
      <w:r w:rsidRPr="00337F6A">
        <w:rPr>
          <w:rFonts w:cstheme="minorHAnsi"/>
        </w:rPr>
        <w:t>zákon č. 300/2005 Z. z. Trestný zákon v znení neskorších predpisov (,,trestný zákon“),</w:t>
      </w:r>
    </w:p>
    <w:p w14:paraId="2A0A0AFA" w14:textId="77777777" w:rsidR="006E75E0" w:rsidRPr="00337F6A" w:rsidRDefault="006E75E0" w:rsidP="006E75E0">
      <w:pPr>
        <w:pStyle w:val="Odsekzoznamu"/>
        <w:numPr>
          <w:ilvl w:val="0"/>
          <w:numId w:val="3"/>
        </w:numPr>
        <w:rPr>
          <w:rFonts w:cstheme="minorHAnsi"/>
        </w:rPr>
      </w:pPr>
      <w:r w:rsidRPr="00337F6A">
        <w:rPr>
          <w:rFonts w:cstheme="minorHAnsi"/>
        </w:rPr>
        <w:t>zákon č. 10/1996 Z. z. o kontrole v štátnej správe v znení neskorších predpisov („zákon o kontrole v štátnej správe“),</w:t>
      </w:r>
    </w:p>
    <w:p w14:paraId="5E53D92F" w14:textId="40E3BE06"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211/2000 Z. z. o slobodnom prístupe k informáciám a o zmene a doplnení niektorých zákonov ( „zákon o slobodnom prístupe k informáciám“), </w:t>
      </w:r>
    </w:p>
    <w:p w14:paraId="51BFBB09" w14:textId="77777777"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w:t>
      </w:r>
      <w:r w:rsidRPr="00337F6A">
        <w:rPr>
          <w:rFonts w:cstheme="minorHAnsi"/>
          <w:bCs/>
        </w:rPr>
        <w:t xml:space="preserve">395/2002 </w:t>
      </w:r>
      <w:r w:rsidRPr="00337F6A">
        <w:rPr>
          <w:rFonts w:cstheme="minorHAnsi"/>
        </w:rPr>
        <w:t xml:space="preserve">Z. z. o archívoch a registratúrach a o doplnení niektorých zákonov v znení neskorších predpisov („zákon o archívoch a registratúrach“), </w:t>
      </w:r>
    </w:p>
    <w:p w14:paraId="437735BD" w14:textId="12E0DA85"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w:t>
      </w:r>
      <w:r w:rsidRPr="00337F6A">
        <w:rPr>
          <w:rFonts w:cstheme="minorHAnsi"/>
          <w:bCs/>
        </w:rPr>
        <w:t xml:space="preserve">18/2018 </w:t>
      </w:r>
      <w:r w:rsidRPr="00337F6A">
        <w:rPr>
          <w:rFonts w:cstheme="minorHAnsi"/>
        </w:rPr>
        <w:t xml:space="preserve">Z. z. o ochrane osobných údajov a o zmene a doplnení niektorých zákonov </w:t>
      </w:r>
      <w:ins w:id="248" w:author="Autor">
        <w:r w:rsidR="0027156A">
          <w:rPr>
            <w:rFonts w:cstheme="minorHAnsi"/>
          </w:rPr>
          <w:t xml:space="preserve">              </w:t>
        </w:r>
      </w:ins>
      <w:r w:rsidRPr="00337F6A">
        <w:rPr>
          <w:rFonts w:cstheme="minorHAnsi"/>
        </w:rPr>
        <w:t>(</w:t>
      </w:r>
      <w:del w:id="249" w:author="Autor">
        <w:r w:rsidR="007975E5" w:rsidRPr="00337F6A" w:rsidDel="0027156A">
          <w:rPr>
            <w:rFonts w:cstheme="minorHAnsi"/>
          </w:rPr>
          <w:delText xml:space="preserve"> </w:delText>
        </w:r>
      </w:del>
      <w:r w:rsidRPr="00337F6A">
        <w:rPr>
          <w:rFonts w:cstheme="minorHAnsi"/>
        </w:rPr>
        <w:t>„zákon o ochrane osobných údajov“),</w:t>
      </w:r>
    </w:p>
    <w:p w14:paraId="4F557BF6" w14:textId="04D6C660"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w:t>
      </w:r>
      <w:r w:rsidRPr="00337F6A">
        <w:rPr>
          <w:rFonts w:cstheme="minorHAnsi"/>
          <w:bCs/>
        </w:rPr>
        <w:t xml:space="preserve">95/2019 </w:t>
      </w:r>
      <w:r w:rsidRPr="00337F6A">
        <w:rPr>
          <w:rFonts w:cstheme="minorHAnsi"/>
        </w:rPr>
        <w:t>Z. z. o informačných technológiách vo verejnej správe a o zmene a doplnení niektorých zákonov v znení neskorších predpisov („zákon o informačných technológiách vo verejnej správe“),</w:t>
      </w:r>
    </w:p>
    <w:p w14:paraId="1D816037" w14:textId="4A565181" w:rsidR="006E75E0" w:rsidRPr="00337F6A" w:rsidRDefault="006E75E0" w:rsidP="006E75E0">
      <w:pPr>
        <w:pStyle w:val="Odsekzoznamu"/>
        <w:numPr>
          <w:ilvl w:val="0"/>
          <w:numId w:val="3"/>
        </w:numPr>
        <w:jc w:val="both"/>
        <w:rPr>
          <w:rFonts w:cstheme="minorHAnsi"/>
        </w:rPr>
      </w:pPr>
      <w:r w:rsidRPr="00337F6A">
        <w:rPr>
          <w:rFonts w:cstheme="minorHAnsi"/>
        </w:rPr>
        <w:t>zákon č. 311/2001 Z. z. Zákonník práce v znení neskorších predpisov („zákonník práce“),</w:t>
      </w:r>
    </w:p>
    <w:p w14:paraId="0754DB47" w14:textId="2C8544A8"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w:t>
      </w:r>
      <w:r w:rsidRPr="00337F6A">
        <w:rPr>
          <w:rFonts w:cstheme="minorHAnsi"/>
          <w:bCs/>
        </w:rPr>
        <w:t xml:space="preserve">55/2017 </w:t>
      </w:r>
      <w:r w:rsidRPr="00337F6A">
        <w:rPr>
          <w:rFonts w:cstheme="minorHAnsi"/>
        </w:rPr>
        <w:t>Z. z. o štátnej službe a o zmene a doplnení niektorých zákonov v znení neskorších predpisov („zákon o štátnej službe“),</w:t>
      </w:r>
    </w:p>
    <w:p w14:paraId="5D6CD63C" w14:textId="12145126" w:rsidR="006E75E0" w:rsidRPr="00337F6A" w:rsidRDefault="006E75E0" w:rsidP="006E75E0">
      <w:pPr>
        <w:pStyle w:val="Odsekzoznamu"/>
        <w:numPr>
          <w:ilvl w:val="0"/>
          <w:numId w:val="3"/>
        </w:numPr>
        <w:jc w:val="both"/>
        <w:rPr>
          <w:rFonts w:cstheme="minorHAnsi"/>
        </w:rPr>
      </w:pPr>
      <w:r w:rsidRPr="00337F6A">
        <w:rPr>
          <w:rFonts w:cstheme="minorHAnsi"/>
        </w:rPr>
        <w:t>zákon č. 552/2003 Z. z. o výkone práce vo verejnom záujme v znení neskorších predpisov (,,zákon o výkone práce vo verejnom záujme“),</w:t>
      </w:r>
    </w:p>
    <w:p w14:paraId="3363926A" w14:textId="6599B8F5" w:rsidR="006E75E0" w:rsidRPr="00337F6A" w:rsidRDefault="006E75E0" w:rsidP="006E75E0">
      <w:pPr>
        <w:pStyle w:val="Odsekzoznamu"/>
        <w:numPr>
          <w:ilvl w:val="0"/>
          <w:numId w:val="3"/>
        </w:numPr>
        <w:jc w:val="both"/>
        <w:rPr>
          <w:rFonts w:cstheme="minorHAnsi"/>
        </w:rPr>
      </w:pPr>
      <w:r w:rsidRPr="00337F6A">
        <w:rPr>
          <w:rFonts w:cstheme="minorHAnsi"/>
        </w:rPr>
        <w:t>zákon č</w:t>
      </w:r>
      <w:r w:rsidRPr="00337F6A">
        <w:rPr>
          <w:rFonts w:cstheme="minorHAnsi"/>
          <w:bCs/>
        </w:rPr>
        <w:t xml:space="preserve">. 9/2010 </w:t>
      </w:r>
      <w:r w:rsidRPr="00337F6A">
        <w:rPr>
          <w:rFonts w:cstheme="minorHAnsi"/>
        </w:rPr>
        <w:t>Z. z. o sťažnostiach v znení neskorších predpisov („zákon o sťažnostiach“),</w:t>
      </w:r>
    </w:p>
    <w:p w14:paraId="0DF4C573" w14:textId="3D88D3DB" w:rsidR="006E75E0" w:rsidRPr="00337F6A" w:rsidRDefault="006E75E0" w:rsidP="006E75E0">
      <w:pPr>
        <w:pStyle w:val="Odsekzoznamu"/>
        <w:numPr>
          <w:ilvl w:val="0"/>
          <w:numId w:val="3"/>
        </w:numPr>
        <w:jc w:val="both"/>
        <w:rPr>
          <w:rFonts w:cstheme="minorHAnsi"/>
        </w:rPr>
      </w:pPr>
      <w:r w:rsidRPr="00337F6A">
        <w:rPr>
          <w:rFonts w:cstheme="minorHAnsi"/>
        </w:rPr>
        <w:t xml:space="preserve">zákon č. </w:t>
      </w:r>
      <w:r w:rsidRPr="00337F6A">
        <w:rPr>
          <w:rFonts w:cstheme="minorHAnsi"/>
          <w:bCs/>
        </w:rPr>
        <w:t xml:space="preserve">315/2016 </w:t>
      </w:r>
      <w:r w:rsidRPr="00337F6A">
        <w:rPr>
          <w:rFonts w:cstheme="minorHAnsi"/>
        </w:rPr>
        <w:t>Z. z. o registri partnerov verejného sektora a o zmene a doplnení niektorých zákonov v znení neskorších predpisov (</w:t>
      </w:r>
      <w:r w:rsidR="007975E5" w:rsidRPr="00337F6A">
        <w:rPr>
          <w:rFonts w:cstheme="minorHAnsi"/>
        </w:rPr>
        <w:t xml:space="preserve"> </w:t>
      </w:r>
      <w:r w:rsidRPr="00337F6A">
        <w:rPr>
          <w:rFonts w:cstheme="minorHAnsi"/>
        </w:rPr>
        <w:t>„zákon o registri partnerov verejného sektora“),</w:t>
      </w:r>
    </w:p>
    <w:p w14:paraId="0247978F" w14:textId="59A893BD" w:rsidR="006E75E0" w:rsidRPr="00337F6A" w:rsidRDefault="006E75E0" w:rsidP="006E75E0">
      <w:pPr>
        <w:pStyle w:val="Odsekzoznamu"/>
        <w:numPr>
          <w:ilvl w:val="0"/>
          <w:numId w:val="3"/>
        </w:numPr>
        <w:jc w:val="both"/>
        <w:rPr>
          <w:rFonts w:cstheme="minorHAnsi"/>
        </w:rPr>
      </w:pPr>
      <w:r w:rsidRPr="00337F6A">
        <w:rPr>
          <w:rFonts w:cstheme="minorHAnsi"/>
        </w:rPr>
        <w:t>zákon  č. 177/2018 Z. z. o niektorých opatreniach na znižovanie administratívnej záťaže využívaním informačných systémov verejnej správy a o zmene a doplnení niektorých zákonov (zákon proti byrokracii) v znení neskorších predpisov („zákon proti byrokracii“),</w:t>
      </w:r>
    </w:p>
    <w:p w14:paraId="0F8E0711" w14:textId="06743D8E" w:rsidR="006E75E0" w:rsidRPr="00337F6A" w:rsidRDefault="006E75E0" w:rsidP="006E75E0">
      <w:pPr>
        <w:pStyle w:val="Odsekzoznamu"/>
        <w:numPr>
          <w:ilvl w:val="0"/>
          <w:numId w:val="3"/>
        </w:numPr>
        <w:jc w:val="both"/>
        <w:rPr>
          <w:rFonts w:cstheme="minorHAnsi"/>
        </w:rPr>
      </w:pPr>
      <w:r w:rsidRPr="00337F6A">
        <w:rPr>
          <w:rFonts w:cstheme="minorHAnsi"/>
        </w:rPr>
        <w:t>zákon č. 365/2004 Z. z. o rovnakom zaobchádzaní v niektorých oblastiach a o ochrane pred diskrimináciou a o zmene a doplnení niektorých zákonov v znení neskorších predpisov („antidiskriminačný zákon“).</w:t>
      </w:r>
    </w:p>
    <w:p w14:paraId="56B1E0E8" w14:textId="011D0541" w:rsidR="009D0597" w:rsidRPr="00337F6A" w:rsidRDefault="009D0597" w:rsidP="009D0597">
      <w:pPr>
        <w:pStyle w:val="Odsekzoznamu"/>
        <w:numPr>
          <w:ilvl w:val="0"/>
          <w:numId w:val="3"/>
        </w:numPr>
        <w:jc w:val="both"/>
        <w:rPr>
          <w:rFonts w:cstheme="minorHAnsi"/>
        </w:rPr>
      </w:pPr>
      <w:r w:rsidRPr="00337F6A">
        <w:rPr>
          <w:rFonts w:cstheme="minorHAnsi"/>
        </w:rPr>
        <w:t>zákon č. 24/2006 Z. z. o posudzovaní vplyvov na životné prostredie a o zmene a doplnení niektorých zákonov v znení neskorších predpisov („zákon o posudzovaní vplyvov na životné prostredie“).</w:t>
      </w:r>
    </w:p>
    <w:p w14:paraId="010E0AF0" w14:textId="77777777" w:rsidR="006E75E0" w:rsidRPr="00337F6A" w:rsidRDefault="006E75E0" w:rsidP="006E75E0">
      <w:pPr>
        <w:shd w:val="clear" w:color="auto" w:fill="FFFFFF"/>
        <w:spacing w:after="0" w:line="240" w:lineRule="auto"/>
        <w:jc w:val="both"/>
        <w:rPr>
          <w:rFonts w:eastAsia="Times New Roman" w:cstheme="minorHAnsi"/>
          <w:color w:val="2D2D2D"/>
          <w:lang w:eastAsia="sk-SK"/>
        </w:rPr>
      </w:pPr>
      <w:r w:rsidRPr="00337F6A">
        <w:rPr>
          <w:rFonts w:eastAsia="Times New Roman" w:cstheme="minorHAnsi"/>
          <w:color w:val="2D2D2D"/>
          <w:shd w:val="clear" w:color="auto" w:fill="FFFFFF"/>
          <w:lang w:eastAsia="sk-SK"/>
        </w:rPr>
        <w:lastRenderedPageBreak/>
        <w:t xml:space="preserve">Všetky subjekty sú povinné </w:t>
      </w:r>
      <w:r w:rsidRPr="00337F6A">
        <w:rPr>
          <w:rFonts w:eastAsia="Times New Roman" w:cstheme="minorHAnsi"/>
          <w:color w:val="2D2D2D"/>
          <w:lang w:eastAsia="sk-SK"/>
        </w:rPr>
        <w:t xml:space="preserve">dodržiavať a uplatňovať všeobecne záväzné právne predpisy EÚ a právne predpisy SR (Ústavu Slovenskej republiky, ústavné zákony, zákony, ostatné všeobecne záväzné právne predpisy a vnútorné predpisy), rešpektovať a chrániť základné práva a dodržiavať zásady uznané najmä Chartou základných práv Európskej únie. </w:t>
      </w:r>
    </w:p>
    <w:p w14:paraId="12C646D2" w14:textId="77777777" w:rsidR="006E75E0" w:rsidRPr="00337F6A" w:rsidRDefault="006E75E0" w:rsidP="006E75E0">
      <w:pPr>
        <w:shd w:val="clear" w:color="auto" w:fill="FFFFFF"/>
        <w:spacing w:after="0" w:line="240" w:lineRule="auto"/>
        <w:ind w:firstLine="360"/>
        <w:jc w:val="both"/>
        <w:rPr>
          <w:rFonts w:eastAsia="Times New Roman" w:cstheme="minorHAnsi"/>
          <w:color w:val="2D2D2D"/>
          <w:lang w:eastAsia="sk-SK"/>
        </w:rPr>
      </w:pPr>
    </w:p>
    <w:p w14:paraId="5B97B184" w14:textId="77777777" w:rsidR="006E75E0" w:rsidRPr="00337F6A" w:rsidRDefault="006E75E0" w:rsidP="006E75E0">
      <w:pPr>
        <w:shd w:val="clear" w:color="auto" w:fill="FFFFFF"/>
        <w:spacing w:after="0" w:line="240" w:lineRule="auto"/>
        <w:ind w:firstLine="360"/>
        <w:jc w:val="both"/>
        <w:rPr>
          <w:rFonts w:eastAsia="Times New Roman" w:cstheme="minorHAnsi"/>
          <w:color w:val="2D2D2D"/>
          <w:lang w:eastAsia="sk-SK"/>
        </w:rPr>
      </w:pPr>
    </w:p>
    <w:p w14:paraId="65820861" w14:textId="77777777" w:rsidR="006E75E0" w:rsidRPr="00337F6A" w:rsidRDefault="006E75E0" w:rsidP="0023701E">
      <w:pPr>
        <w:pStyle w:val="Nadpis1"/>
        <w:spacing w:before="0" w:line="240" w:lineRule="auto"/>
        <w:rPr>
          <w:rFonts w:asciiTheme="minorHAnsi" w:hAnsiTheme="minorHAnsi" w:cstheme="minorHAnsi"/>
          <w:b/>
          <w:caps/>
          <w:sz w:val="22"/>
          <w:szCs w:val="22"/>
        </w:rPr>
      </w:pPr>
      <w:bookmarkStart w:id="250" w:name="_Toc204683761"/>
      <w:r w:rsidRPr="00337F6A">
        <w:rPr>
          <w:rFonts w:asciiTheme="minorHAnsi" w:hAnsiTheme="minorHAnsi" w:cstheme="minorHAnsi"/>
          <w:b/>
          <w:caps/>
          <w:sz w:val="22"/>
          <w:szCs w:val="22"/>
        </w:rPr>
        <w:t>2. Základné definície a pojmy</w:t>
      </w:r>
      <w:bookmarkEnd w:id="250"/>
      <w:r w:rsidRPr="00337F6A">
        <w:rPr>
          <w:rFonts w:asciiTheme="minorHAnsi" w:hAnsiTheme="minorHAnsi" w:cstheme="minorHAnsi"/>
          <w:b/>
          <w:caps/>
          <w:sz w:val="22"/>
          <w:szCs w:val="22"/>
        </w:rPr>
        <w:t xml:space="preserve"> </w:t>
      </w:r>
    </w:p>
    <w:p w14:paraId="21FC1FAA" w14:textId="77777777" w:rsidR="007F3715" w:rsidRPr="00337F6A" w:rsidRDefault="007F3715" w:rsidP="006E75E0">
      <w:pPr>
        <w:widowControl w:val="0"/>
        <w:spacing w:after="0" w:line="240" w:lineRule="auto"/>
        <w:jc w:val="both"/>
        <w:rPr>
          <w:rFonts w:cstheme="minorHAnsi"/>
          <w:b/>
          <w:color w:val="000000" w:themeColor="text1"/>
        </w:rPr>
      </w:pPr>
    </w:p>
    <w:p w14:paraId="4888574A" w14:textId="4491A1E1" w:rsidR="006E75E0" w:rsidRPr="00337F6A" w:rsidRDefault="006E75E0" w:rsidP="006E75E0">
      <w:pPr>
        <w:widowControl w:val="0"/>
        <w:spacing w:after="0" w:line="240" w:lineRule="auto"/>
        <w:jc w:val="both"/>
        <w:rPr>
          <w:rFonts w:cstheme="minorHAnsi"/>
          <w:color w:val="000000" w:themeColor="text1"/>
        </w:rPr>
      </w:pPr>
      <w:r w:rsidRPr="00337F6A">
        <w:rPr>
          <w:rFonts w:cstheme="minorHAnsi"/>
          <w:b/>
          <w:color w:val="000000" w:themeColor="text1"/>
        </w:rPr>
        <w:t>systém riadenia</w:t>
      </w:r>
      <w:r w:rsidRPr="00337F6A">
        <w:rPr>
          <w:rFonts w:cstheme="minorHAnsi"/>
          <w:color w:val="000000" w:themeColor="text1"/>
        </w:rPr>
        <w:t xml:space="preserve"> </w:t>
      </w:r>
      <w:r w:rsidRPr="00337F6A">
        <w:rPr>
          <w:rFonts w:cstheme="minorHAnsi"/>
          <w:b/>
          <w:color w:val="000000" w:themeColor="text1"/>
        </w:rPr>
        <w:t>a kontroly</w:t>
      </w:r>
      <w:r w:rsidRPr="00337F6A">
        <w:rPr>
          <w:rFonts w:cstheme="minorHAnsi"/>
          <w:color w:val="000000" w:themeColor="text1"/>
        </w:rPr>
        <w:t xml:space="preserve"> - pravidlá, postupy a činnosti súvisiace s poskytovaním príspevku, vrátane finančného riadenia a kontroly. </w:t>
      </w:r>
    </w:p>
    <w:p w14:paraId="31899ADC" w14:textId="77777777" w:rsidR="006E75E0" w:rsidRPr="00337F6A" w:rsidRDefault="006E75E0" w:rsidP="006E75E0">
      <w:pPr>
        <w:widowControl w:val="0"/>
        <w:spacing w:after="0" w:line="240" w:lineRule="auto"/>
        <w:jc w:val="both"/>
        <w:rPr>
          <w:rFonts w:cstheme="minorHAnsi"/>
          <w:color w:val="000000" w:themeColor="text1"/>
        </w:rPr>
      </w:pPr>
    </w:p>
    <w:p w14:paraId="0706AFC2"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finančné riadenie</w:t>
      </w:r>
      <w:r w:rsidRPr="00337F6A">
        <w:rPr>
          <w:rFonts w:cstheme="minorHAnsi"/>
        </w:rPr>
        <w:t xml:space="preserve"> - súhrn pravidiel, postupov a činností financovania príspevku, ktorý zahŕňa finančné plánovanie a rozpočtovanie, riadenie, overovanie a realizáciu toku finančných prostriedkov, účtovanie, výkazníctvo a monitorovanie finančných tokov a vysporiadanie finančných vzťahov voči SR a voči EK.</w:t>
      </w:r>
    </w:p>
    <w:p w14:paraId="2691640B"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32B7C72C" w14:textId="5BFE03F9" w:rsidR="006E75E0" w:rsidRPr="00A52408" w:rsidRDefault="006E75E0" w:rsidP="006E75E0">
      <w:pPr>
        <w:jc w:val="both"/>
        <w:rPr>
          <w:rFonts w:cstheme="minorHAnsi"/>
        </w:rPr>
      </w:pPr>
      <w:r w:rsidRPr="00337F6A">
        <w:rPr>
          <w:rFonts w:cstheme="minorHAnsi"/>
          <w:b/>
        </w:rPr>
        <w:t>riadiaci orgán</w:t>
      </w:r>
      <w:r w:rsidRPr="00337F6A">
        <w:rPr>
          <w:rFonts w:cstheme="minorHAnsi"/>
        </w:rPr>
        <w:t xml:space="preserve"> – národný orgán určený vládou SR. V podmienkach SR je ním Ministerstvo vnútra SR (MV SR). Riadiaci orgán programov Fondov pre oblasť vnútorných záležitostí </w:t>
      </w:r>
      <w:r w:rsidRPr="00337F6A">
        <w:rPr>
          <w:rFonts w:cstheme="minorHAnsi"/>
          <w:b/>
        </w:rPr>
        <w:t>súčasne plní úlohy platobného orgánu</w:t>
      </w:r>
      <w:r w:rsidRPr="00337F6A">
        <w:rPr>
          <w:rFonts w:cstheme="minorHAnsi"/>
        </w:rPr>
        <w:t xml:space="preserve">. </w:t>
      </w:r>
      <w:r w:rsidR="000657D7" w:rsidRPr="00337F6A">
        <w:rPr>
          <w:rFonts w:cstheme="minorHAnsi"/>
        </w:rPr>
        <w:t xml:space="preserve">V podmienkach MV SR  plnia </w:t>
      </w:r>
      <w:r w:rsidR="00F865E8" w:rsidRPr="00337F6A">
        <w:rPr>
          <w:rFonts w:cstheme="minorHAnsi"/>
        </w:rPr>
        <w:t xml:space="preserve">úlohy riadiaceho </w:t>
      </w:r>
      <w:r w:rsidR="00F865E8" w:rsidRPr="00A52408">
        <w:rPr>
          <w:rFonts w:cstheme="minorHAnsi"/>
        </w:rPr>
        <w:t>orgánu a platobného orgánu</w:t>
      </w:r>
      <w:r w:rsidR="000657D7" w:rsidRPr="00A52408">
        <w:rPr>
          <w:rFonts w:cstheme="minorHAnsi"/>
        </w:rPr>
        <w:t xml:space="preserve"> tri organizačné </w:t>
      </w:r>
      <w:r w:rsidRPr="00A52408">
        <w:rPr>
          <w:rFonts w:cstheme="minorHAnsi"/>
        </w:rPr>
        <w:t>zložky: od</w:t>
      </w:r>
      <w:ins w:id="251" w:author="Autor">
        <w:r w:rsidR="00343777" w:rsidRPr="00A52408">
          <w:rPr>
            <w:rFonts w:cstheme="minorHAnsi"/>
          </w:rPr>
          <w:t>delenie</w:t>
        </w:r>
      </w:ins>
      <w:del w:id="252" w:author="Autor">
        <w:r w:rsidRPr="00A52408" w:rsidDel="00343777">
          <w:rPr>
            <w:rFonts w:cstheme="minorHAnsi"/>
          </w:rPr>
          <w:delText>bor</w:delText>
        </w:r>
      </w:del>
      <w:r w:rsidRPr="00A52408">
        <w:rPr>
          <w:rFonts w:cstheme="minorHAnsi"/>
        </w:rPr>
        <w:t xml:space="preserve"> zahraničnej pomoci S</w:t>
      </w:r>
      <w:ins w:id="253" w:author="Autor">
        <w:r w:rsidR="00EC0771" w:rsidRPr="00A52408">
          <w:rPr>
            <w:rFonts w:cstheme="minorHAnsi"/>
          </w:rPr>
          <w:t>FR</w:t>
        </w:r>
      </w:ins>
      <w:del w:id="254" w:author="Autor">
        <w:r w:rsidRPr="00A52408" w:rsidDel="00EC0771">
          <w:rPr>
            <w:rFonts w:cstheme="minorHAnsi"/>
          </w:rPr>
          <w:delText>EP</w:delText>
        </w:r>
      </w:del>
      <w:r w:rsidRPr="00A52408">
        <w:rPr>
          <w:rFonts w:cstheme="minorHAnsi"/>
        </w:rPr>
        <w:t xml:space="preserve"> MV S</w:t>
      </w:r>
      <w:r w:rsidR="00890402" w:rsidRPr="00A52408">
        <w:rPr>
          <w:rFonts w:cstheme="minorHAnsi"/>
        </w:rPr>
        <w:t>R, platobn</w:t>
      </w:r>
      <w:ins w:id="255" w:author="Autor">
        <w:r w:rsidR="007E2B4B" w:rsidRPr="00A52408">
          <w:rPr>
            <w:rFonts w:cstheme="minorHAnsi"/>
          </w:rPr>
          <w:t>á</w:t>
        </w:r>
      </w:ins>
      <w:del w:id="256" w:author="Autor">
        <w:r w:rsidR="00890402" w:rsidRPr="00A52408" w:rsidDel="007E2B4B">
          <w:rPr>
            <w:rFonts w:cstheme="minorHAnsi"/>
          </w:rPr>
          <w:delText>ú</w:delText>
        </w:r>
      </w:del>
      <w:r w:rsidR="00890402" w:rsidRPr="00A52408">
        <w:rPr>
          <w:rFonts w:cstheme="minorHAnsi"/>
        </w:rPr>
        <w:t xml:space="preserve"> jednotk</w:t>
      </w:r>
      <w:ins w:id="257" w:author="Autor">
        <w:r w:rsidR="007E2B4B" w:rsidRPr="00A52408">
          <w:rPr>
            <w:rFonts w:cstheme="minorHAnsi"/>
          </w:rPr>
          <w:t>a</w:t>
        </w:r>
      </w:ins>
      <w:del w:id="258" w:author="Autor">
        <w:r w:rsidR="00890402" w:rsidRPr="00A52408" w:rsidDel="007E2B4B">
          <w:rPr>
            <w:rFonts w:cstheme="minorHAnsi"/>
          </w:rPr>
          <w:delText>u</w:delText>
        </w:r>
      </w:del>
      <w:r w:rsidR="00890402" w:rsidRPr="00A52408">
        <w:rPr>
          <w:rFonts w:cstheme="minorHAnsi"/>
        </w:rPr>
        <w:t xml:space="preserve"> </w:t>
      </w:r>
      <w:del w:id="259" w:author="Autor">
        <w:r w:rsidR="00890402" w:rsidRPr="00A52408" w:rsidDel="00343777">
          <w:rPr>
            <w:rFonts w:cstheme="minorHAnsi"/>
          </w:rPr>
          <w:delText>SE MV SR</w:delText>
        </w:r>
        <w:r w:rsidR="00BA0970" w:rsidRPr="00A52408" w:rsidDel="00343777">
          <w:rPr>
            <w:rFonts w:cstheme="minorHAnsi"/>
          </w:rPr>
          <w:delText xml:space="preserve"> </w:delText>
        </w:r>
      </w:del>
      <w:r w:rsidR="00BA0970" w:rsidRPr="00A52408">
        <w:rPr>
          <w:rFonts w:cstheme="minorHAnsi"/>
        </w:rPr>
        <w:t>a</w:t>
      </w:r>
      <w:del w:id="260" w:author="Autor">
        <w:r w:rsidR="00BA0970" w:rsidRPr="00A52408" w:rsidDel="00343777">
          <w:rPr>
            <w:rFonts w:cstheme="minorHAnsi"/>
          </w:rPr>
          <w:delText xml:space="preserve"> </w:delText>
        </w:r>
      </w:del>
      <w:ins w:id="261" w:author="Autor">
        <w:r w:rsidR="00343777" w:rsidRPr="00A52408">
          <w:rPr>
            <w:rFonts w:cstheme="minorHAnsi"/>
          </w:rPr>
          <w:t xml:space="preserve"> oddelenie podporných činností </w:t>
        </w:r>
      </w:ins>
      <w:r w:rsidR="00E9578E" w:rsidRPr="00A52408">
        <w:rPr>
          <w:rFonts w:cstheme="minorHAnsi"/>
        </w:rPr>
        <w:t>organizačn</w:t>
      </w:r>
      <w:ins w:id="262" w:author="Autor">
        <w:r w:rsidR="00343777" w:rsidRPr="00A52408">
          <w:rPr>
            <w:rFonts w:cstheme="minorHAnsi"/>
          </w:rPr>
          <w:t>ého</w:t>
        </w:r>
      </w:ins>
      <w:del w:id="263" w:author="Autor">
        <w:r w:rsidR="00E9578E" w:rsidRPr="00A52408" w:rsidDel="00343777">
          <w:rPr>
            <w:rFonts w:cstheme="minorHAnsi"/>
          </w:rPr>
          <w:delText>ý</w:delText>
        </w:r>
      </w:del>
      <w:r w:rsidR="00E9578E" w:rsidRPr="00A52408">
        <w:rPr>
          <w:rFonts w:cstheme="minorHAnsi"/>
        </w:rPr>
        <w:t xml:space="preserve"> odbor</w:t>
      </w:r>
      <w:ins w:id="264" w:author="Autor">
        <w:r w:rsidR="00343777" w:rsidRPr="00A52408">
          <w:rPr>
            <w:rFonts w:cstheme="minorHAnsi"/>
          </w:rPr>
          <w:t>u</w:t>
        </w:r>
      </w:ins>
      <w:r w:rsidR="00BA0970" w:rsidRPr="00A52408">
        <w:rPr>
          <w:rFonts w:cstheme="minorHAnsi"/>
        </w:rPr>
        <w:t xml:space="preserve"> </w:t>
      </w:r>
      <w:r w:rsidRPr="00A52408">
        <w:rPr>
          <w:rFonts w:cstheme="minorHAnsi"/>
        </w:rPr>
        <w:t>S</w:t>
      </w:r>
      <w:ins w:id="265" w:author="Autor">
        <w:r w:rsidR="00EC0771" w:rsidRPr="00A52408">
          <w:rPr>
            <w:rFonts w:cstheme="minorHAnsi"/>
          </w:rPr>
          <w:t>FR</w:t>
        </w:r>
      </w:ins>
      <w:del w:id="266" w:author="Autor">
        <w:r w:rsidRPr="00A52408" w:rsidDel="00EC0771">
          <w:rPr>
            <w:rFonts w:cstheme="minorHAnsi"/>
          </w:rPr>
          <w:delText>EP</w:delText>
        </w:r>
      </w:del>
      <w:r w:rsidRPr="00A52408">
        <w:rPr>
          <w:rFonts w:cstheme="minorHAnsi"/>
        </w:rPr>
        <w:t xml:space="preserve"> MV SR.</w:t>
      </w:r>
    </w:p>
    <w:p w14:paraId="4F60C045" w14:textId="12CB9F84" w:rsidR="006E75E0" w:rsidRPr="00A52408" w:rsidRDefault="006E75E0" w:rsidP="006E75E0">
      <w:pPr>
        <w:jc w:val="both"/>
        <w:rPr>
          <w:rFonts w:cstheme="minorHAnsi"/>
        </w:rPr>
      </w:pPr>
      <w:r w:rsidRPr="00A52408">
        <w:rPr>
          <w:rFonts w:cstheme="minorHAnsi"/>
          <w:b/>
          <w:bCs/>
        </w:rPr>
        <w:t>o</w:t>
      </w:r>
      <w:ins w:id="267" w:author="Autor">
        <w:r w:rsidR="002D03D8" w:rsidRPr="00A52408">
          <w:rPr>
            <w:rFonts w:cstheme="minorHAnsi"/>
            <w:b/>
            <w:bCs/>
          </w:rPr>
          <w:t>ddelenie</w:t>
        </w:r>
      </w:ins>
      <w:del w:id="268" w:author="Autor">
        <w:r w:rsidRPr="00A52408" w:rsidDel="002D03D8">
          <w:rPr>
            <w:rFonts w:cstheme="minorHAnsi"/>
            <w:b/>
            <w:bCs/>
          </w:rPr>
          <w:delText>dbor</w:delText>
        </w:r>
      </w:del>
      <w:r w:rsidRPr="00A52408">
        <w:rPr>
          <w:rFonts w:cstheme="minorHAnsi"/>
          <w:b/>
          <w:bCs/>
        </w:rPr>
        <w:t xml:space="preserve"> zahraničnej pomoci sekcie </w:t>
      </w:r>
      <w:ins w:id="269" w:author="Autor">
        <w:r w:rsidR="002D03D8" w:rsidRPr="00A52408">
          <w:rPr>
            <w:rFonts w:cstheme="minorHAnsi"/>
            <w:b/>
            <w:bCs/>
          </w:rPr>
          <w:t xml:space="preserve">financovania a rozpočtu </w:t>
        </w:r>
      </w:ins>
      <w:del w:id="270" w:author="Autor">
        <w:r w:rsidRPr="00A52408" w:rsidDel="002D03D8">
          <w:rPr>
            <w:rFonts w:cstheme="minorHAnsi"/>
            <w:b/>
            <w:bCs/>
          </w:rPr>
          <w:delText xml:space="preserve">európskych programov </w:delText>
        </w:r>
      </w:del>
      <w:r w:rsidRPr="00A52408">
        <w:rPr>
          <w:rFonts w:cstheme="minorHAnsi"/>
          <w:b/>
          <w:bCs/>
        </w:rPr>
        <w:t>MV SR</w:t>
      </w:r>
      <w:r w:rsidRPr="00A52408">
        <w:rPr>
          <w:rFonts w:cstheme="minorHAnsi"/>
        </w:rPr>
        <w:t xml:space="preserve"> (OZP S</w:t>
      </w:r>
      <w:ins w:id="271" w:author="Autor">
        <w:r w:rsidR="002D03D8" w:rsidRPr="00A52408">
          <w:rPr>
            <w:rFonts w:cstheme="minorHAnsi"/>
          </w:rPr>
          <w:t>FR</w:t>
        </w:r>
      </w:ins>
      <w:del w:id="272" w:author="Autor">
        <w:r w:rsidRPr="00A52408" w:rsidDel="002D03D8">
          <w:rPr>
            <w:rFonts w:cstheme="minorHAnsi"/>
          </w:rPr>
          <w:delText>EP</w:delText>
        </w:r>
      </w:del>
      <w:r w:rsidRPr="00A52408">
        <w:rPr>
          <w:rFonts w:cstheme="minorHAnsi"/>
        </w:rPr>
        <w:t xml:space="preserve"> MV SR) – organizačná zložka MV SR, ktorá vykonáva úlohy riadiaceho orgánu a platobného orgánu najmä pri programovaní, príprave a vyhlasovaní výziev (vrátane výziev na národné projekty), implementácii, monitorovaní a hodnotení programov.</w:t>
      </w:r>
    </w:p>
    <w:p w14:paraId="4DBCF660" w14:textId="760927F3" w:rsidR="006E75E0" w:rsidRPr="00337F6A" w:rsidRDefault="006E75E0" w:rsidP="006E75E0">
      <w:pPr>
        <w:jc w:val="both"/>
        <w:rPr>
          <w:rFonts w:cstheme="minorHAnsi"/>
        </w:rPr>
      </w:pPr>
      <w:r w:rsidRPr="00A52408">
        <w:rPr>
          <w:rFonts w:cstheme="minorHAnsi"/>
          <w:b/>
          <w:bCs/>
        </w:rPr>
        <w:t>platobná jednotka</w:t>
      </w:r>
      <w:r w:rsidRPr="00A52408">
        <w:rPr>
          <w:rFonts w:cstheme="minorHAnsi"/>
        </w:rPr>
        <w:t xml:space="preserve"> (PJ) – organizačné zložky </w:t>
      </w:r>
      <w:ins w:id="273" w:author="Autor">
        <w:r w:rsidR="007E2B4B" w:rsidRPr="00644500">
          <w:rPr>
            <w:rPrChange w:id="274" w:author="Autor">
              <w:rPr>
                <w:highlight w:val="cyan"/>
              </w:rPr>
            </w:rPrChange>
          </w:rPr>
          <w:t>sekcie financovania a rozpočtu a sekcie ekonomiky</w:t>
        </w:r>
        <w:r w:rsidR="007E2B4B" w:rsidRPr="00A52408">
          <w:t xml:space="preserve"> </w:t>
        </w:r>
      </w:ins>
      <w:del w:id="275" w:author="Autor">
        <w:r w:rsidRPr="00A52408" w:rsidDel="00343329">
          <w:rPr>
            <w:rFonts w:cstheme="minorHAnsi"/>
          </w:rPr>
          <w:delText xml:space="preserve">sekcie ekonomiky </w:delText>
        </w:r>
      </w:del>
      <w:r w:rsidRPr="00A52408">
        <w:rPr>
          <w:rFonts w:cstheme="minorHAnsi"/>
        </w:rPr>
        <w:t>MV SR, ktoré vykonávajú úlohy riadiaceho orgánu a platobného orgánu zodpovedné najmä za vypracovanie, aktualizáciu a uplatňovanie časti systému riadenia programov Fondov pre</w:t>
      </w:r>
      <w:r w:rsidRPr="00337F6A">
        <w:rPr>
          <w:rFonts w:cstheme="minorHAnsi"/>
        </w:rPr>
        <w:t xml:space="preserve"> oblasť vnútorných záležitostí za oblasť finančného riadenia.</w:t>
      </w:r>
    </w:p>
    <w:p w14:paraId="570E0EEF" w14:textId="16A2A692" w:rsidR="006E75E0" w:rsidRPr="00337F6A" w:rsidRDefault="007D0BF6" w:rsidP="006E75E0">
      <w:pPr>
        <w:jc w:val="both"/>
        <w:rPr>
          <w:rFonts w:cstheme="minorHAnsi"/>
        </w:rPr>
      </w:pPr>
      <w:ins w:id="276" w:author="Autor">
        <w:r>
          <w:rPr>
            <w:rFonts w:cstheme="minorHAnsi"/>
            <w:b/>
          </w:rPr>
          <w:t xml:space="preserve">oddelenie podporných činností </w:t>
        </w:r>
      </w:ins>
      <w:r w:rsidR="006E75E0" w:rsidRPr="00337F6A">
        <w:rPr>
          <w:rFonts w:cstheme="minorHAnsi"/>
          <w:b/>
        </w:rPr>
        <w:t>organizačn</w:t>
      </w:r>
      <w:ins w:id="277" w:author="Autor">
        <w:r>
          <w:rPr>
            <w:rFonts w:cstheme="minorHAnsi"/>
            <w:b/>
          </w:rPr>
          <w:t>ého</w:t>
        </w:r>
      </w:ins>
      <w:del w:id="278" w:author="Autor">
        <w:r w:rsidR="00574D8A" w:rsidRPr="00337F6A" w:rsidDel="007D0BF6">
          <w:rPr>
            <w:rFonts w:cstheme="minorHAnsi"/>
            <w:b/>
          </w:rPr>
          <w:delText>ý</w:delText>
        </w:r>
      </w:del>
      <w:r w:rsidR="006E75E0" w:rsidRPr="00337F6A">
        <w:rPr>
          <w:rFonts w:cstheme="minorHAnsi"/>
          <w:b/>
        </w:rPr>
        <w:t xml:space="preserve"> odbor</w:t>
      </w:r>
      <w:ins w:id="279" w:author="Autor">
        <w:r>
          <w:rPr>
            <w:rFonts w:cstheme="minorHAnsi"/>
            <w:b/>
          </w:rPr>
          <w:t>u</w:t>
        </w:r>
      </w:ins>
      <w:r w:rsidR="006E75E0" w:rsidRPr="00337F6A">
        <w:rPr>
          <w:rFonts w:cstheme="minorHAnsi"/>
          <w:b/>
        </w:rPr>
        <w:t xml:space="preserve"> sekcie </w:t>
      </w:r>
      <w:ins w:id="280" w:author="Autor">
        <w:r w:rsidR="00CC08A6">
          <w:rPr>
            <w:rFonts w:cstheme="minorHAnsi"/>
            <w:b/>
          </w:rPr>
          <w:t xml:space="preserve">financovania a rozpočtu </w:t>
        </w:r>
      </w:ins>
      <w:del w:id="281" w:author="Autor">
        <w:r w:rsidR="006E75E0" w:rsidRPr="00337F6A" w:rsidDel="00CC08A6">
          <w:rPr>
            <w:rFonts w:cstheme="minorHAnsi"/>
            <w:b/>
          </w:rPr>
          <w:delText xml:space="preserve">európskych programov </w:delText>
        </w:r>
      </w:del>
      <w:r w:rsidR="006E75E0" w:rsidRPr="00337F6A">
        <w:rPr>
          <w:rFonts w:cstheme="minorHAnsi"/>
          <w:b/>
        </w:rPr>
        <w:t>MV SR</w:t>
      </w:r>
      <w:r w:rsidR="006E75E0" w:rsidRPr="00337F6A">
        <w:rPr>
          <w:rFonts w:cstheme="minorHAnsi"/>
        </w:rPr>
        <w:t xml:space="preserve"> (O</w:t>
      </w:r>
      <w:r w:rsidR="00DE09DF" w:rsidRPr="00337F6A">
        <w:rPr>
          <w:rFonts w:cstheme="minorHAnsi"/>
        </w:rPr>
        <w:t>O</w:t>
      </w:r>
      <w:r w:rsidR="006E75E0" w:rsidRPr="00337F6A">
        <w:rPr>
          <w:rFonts w:cstheme="minorHAnsi"/>
          <w:lang w:val="en-GB"/>
        </w:rPr>
        <w:t>) – organizačná zložka MV SR, ktorá vykonáva úlohy riadiaceho orgánu</w:t>
      </w:r>
      <w:r w:rsidR="00E56954" w:rsidRPr="00337F6A">
        <w:rPr>
          <w:rFonts w:cstheme="minorHAnsi"/>
        </w:rPr>
        <w:t xml:space="preserve"> a platobného orgánu</w:t>
      </w:r>
      <w:r w:rsidR="00FE1E7C" w:rsidRPr="00337F6A">
        <w:rPr>
          <w:rFonts w:cstheme="minorHAnsi"/>
        </w:rPr>
        <w:t xml:space="preserve">. </w:t>
      </w:r>
      <w:r w:rsidR="00DE09DF" w:rsidRPr="00337F6A">
        <w:rPr>
          <w:rFonts w:cstheme="minorHAnsi"/>
        </w:rPr>
        <w:t>OO</w:t>
      </w:r>
      <w:r w:rsidR="005B601D" w:rsidRPr="00337F6A">
        <w:rPr>
          <w:rFonts w:cstheme="minorHAnsi"/>
        </w:rPr>
        <w:t xml:space="preserve"> </w:t>
      </w:r>
      <w:r w:rsidR="00A1402A" w:rsidRPr="00337F6A">
        <w:rPr>
          <w:rFonts w:cstheme="minorHAnsi"/>
        </w:rPr>
        <w:t>vykonáva kontrolu verejného obstarávania/obstarávania. K</w:t>
      </w:r>
      <w:r w:rsidR="00FE1E7C" w:rsidRPr="00337F6A">
        <w:rPr>
          <w:rFonts w:cstheme="minorHAnsi"/>
        </w:rPr>
        <w:t xml:space="preserve">oordinuje </w:t>
      </w:r>
      <w:r w:rsidR="00A1402A" w:rsidRPr="00337F6A">
        <w:rPr>
          <w:rFonts w:cstheme="minorHAnsi"/>
        </w:rPr>
        <w:t xml:space="preserve">tiež </w:t>
      </w:r>
      <w:r w:rsidR="00FE1E7C" w:rsidRPr="00337F6A">
        <w:rPr>
          <w:rFonts w:cstheme="minorHAnsi"/>
          <w:lang w:val="en-GB"/>
        </w:rPr>
        <w:t>činnosti jednotlivých útvarov RO vo väzbe na externé audity a kontroly; vykonáva kontrolu procesov ostatných zložiek RO súvisiacich s riadením, kontrolou a implementáciou  programov; eviduje, aktualizuje a monitoruje nezrovnalosti a žiadosti o vrátenie finančných prostriedkov a koordinuje vykonávanie opatrení na boj proti podvodom pri zohľadnení identifikovaných rizík.</w:t>
      </w:r>
      <w:r w:rsidR="005B601D" w:rsidRPr="00337F6A">
        <w:rPr>
          <w:rFonts w:cstheme="minorHAnsi"/>
        </w:rPr>
        <w:t xml:space="preserve"> </w:t>
      </w:r>
    </w:p>
    <w:p w14:paraId="610A6FF4" w14:textId="299A1B2A" w:rsidR="006E75E0" w:rsidRPr="00337F6A" w:rsidRDefault="005A672A" w:rsidP="006E75E0">
      <w:pPr>
        <w:widowControl w:val="0"/>
        <w:autoSpaceDE w:val="0"/>
        <w:autoSpaceDN w:val="0"/>
        <w:adjustRightInd w:val="0"/>
        <w:spacing w:after="0" w:line="240" w:lineRule="auto"/>
        <w:jc w:val="both"/>
        <w:rPr>
          <w:rFonts w:cstheme="minorHAnsi"/>
        </w:rPr>
      </w:pPr>
      <w:r w:rsidRPr="00337F6A">
        <w:rPr>
          <w:rFonts w:cstheme="minorHAnsi"/>
          <w:b/>
        </w:rPr>
        <w:t>C</w:t>
      </w:r>
      <w:r w:rsidR="006E75E0" w:rsidRPr="00337F6A">
        <w:rPr>
          <w:rFonts w:cstheme="minorHAnsi"/>
          <w:b/>
        </w:rPr>
        <w:t>entrálny koordinačný orgán</w:t>
      </w:r>
      <w:r w:rsidR="006E75E0" w:rsidRPr="00337F6A">
        <w:rPr>
          <w:rFonts w:cstheme="minorHAnsi"/>
        </w:rPr>
        <w:t xml:space="preserve"> (CKO) - plní úlohy podľa čl. 71 ods. 6 nariadenia o spoločných ustanoveniach a § 5 ods. 2 </w:t>
      </w:r>
      <w:r w:rsidR="006C59FB" w:rsidRPr="00337F6A">
        <w:rPr>
          <w:rFonts w:cstheme="minorHAnsi"/>
        </w:rPr>
        <w:t>zákon</w:t>
      </w:r>
      <w:r w:rsidR="00FC3174" w:rsidRPr="00337F6A">
        <w:rPr>
          <w:rFonts w:cstheme="minorHAnsi"/>
        </w:rPr>
        <w:t>a</w:t>
      </w:r>
      <w:r w:rsidR="006C59FB" w:rsidRPr="00337F6A">
        <w:rPr>
          <w:rFonts w:cstheme="minorHAnsi"/>
        </w:rPr>
        <w:t xml:space="preserve"> o príspevkoch z fondov EÚ</w:t>
      </w:r>
      <w:r w:rsidR="006E75E0" w:rsidRPr="00337F6A">
        <w:rPr>
          <w:rFonts w:cstheme="minorHAnsi"/>
        </w:rPr>
        <w:t>. Úlohy CKO plní Ministerstvo investícií, regionálneho rozvoja a informatizácie Slovenskej republiky (MIRRI SR</w:t>
      </w:r>
      <w:r w:rsidR="00DA05F2">
        <w:rPr>
          <w:rFonts w:cstheme="minorHAnsi"/>
        </w:rPr>
        <w:t>)</w:t>
      </w:r>
      <w:r w:rsidR="006E75E0" w:rsidRPr="00337F6A">
        <w:rPr>
          <w:rFonts w:cstheme="minorHAnsi"/>
        </w:rPr>
        <w:t>.</w:t>
      </w:r>
    </w:p>
    <w:p w14:paraId="73B0F29B" w14:textId="77777777" w:rsidR="007F3715" w:rsidRPr="00337F6A" w:rsidRDefault="007F3715" w:rsidP="006E75E0">
      <w:pPr>
        <w:widowControl w:val="0"/>
        <w:autoSpaceDE w:val="0"/>
        <w:autoSpaceDN w:val="0"/>
        <w:adjustRightInd w:val="0"/>
        <w:spacing w:after="0" w:line="240" w:lineRule="auto"/>
        <w:jc w:val="both"/>
        <w:rPr>
          <w:rFonts w:cstheme="minorHAnsi"/>
          <w:b/>
        </w:rPr>
      </w:pPr>
    </w:p>
    <w:p w14:paraId="2DE4B317" w14:textId="5AE3E40F" w:rsidR="00592A9A"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 xml:space="preserve">fondy EÚ – </w:t>
      </w:r>
      <w:r w:rsidRPr="00337F6A">
        <w:rPr>
          <w:rFonts w:cstheme="minorHAnsi"/>
        </w:rPr>
        <w:t>fondy EÚ, z ktorých je poskytovaný NFP v zmysle zákona o príspevkoch z fondov EÚ: Európsky fond regionálneho rozvoja (EFRR), Európsky sociálny fond plus (ESF+), Kohézny fond (KF), Fond na spravodlivú transformáciu (FST), Európsky námorný, rybolovný a akvakultúrny fond (ENRAF), Fond pre azyl, migráciu a integráciu (AMIF), Fond pre vnútornú bezpečnosť (ISF) a Nástroj finančnej podpory na riadenie hraníc a vízovú politiku (BMVI).</w:t>
      </w:r>
    </w:p>
    <w:p w14:paraId="53970CF0" w14:textId="446A489B" w:rsidR="00592A9A" w:rsidRPr="00337F6A" w:rsidRDefault="00592A9A" w:rsidP="006D1AF7">
      <w:pPr>
        <w:tabs>
          <w:tab w:val="num" w:pos="0"/>
        </w:tabs>
        <w:spacing w:before="120"/>
        <w:jc w:val="both"/>
        <w:rPr>
          <w:rFonts w:cstheme="minorHAnsi"/>
          <w:b/>
        </w:rPr>
      </w:pPr>
      <w:r w:rsidRPr="00337F6A">
        <w:rPr>
          <w:rFonts w:cstheme="minorHAnsi"/>
          <w:b/>
        </w:rPr>
        <w:t xml:space="preserve">Fondy pre oblasť vnútorných záležitostí - </w:t>
      </w:r>
      <w:r w:rsidRPr="00337F6A">
        <w:rPr>
          <w:rFonts w:cstheme="minorHAnsi"/>
          <w:bCs/>
        </w:rPr>
        <w:t>Fond pre azyl, migráciu a integráciu</w:t>
      </w:r>
      <w:r w:rsidRPr="00337F6A">
        <w:rPr>
          <w:rFonts w:cstheme="minorHAnsi"/>
        </w:rPr>
        <w:t xml:space="preserve"> (AMIF), </w:t>
      </w:r>
      <w:r w:rsidRPr="00337F6A">
        <w:rPr>
          <w:rFonts w:cstheme="minorHAnsi"/>
          <w:bCs/>
        </w:rPr>
        <w:t>Fond pre vnútornú bezpečnosť</w:t>
      </w:r>
      <w:r w:rsidRPr="00337F6A">
        <w:rPr>
          <w:rFonts w:cstheme="minorHAnsi"/>
        </w:rPr>
        <w:t xml:space="preserve"> (ISF) a Nástroj finančnej podpory na riadenie hraníc a vízovú politiku (BMVI)</w:t>
      </w:r>
      <w:r w:rsidR="00AC04E9" w:rsidRPr="00337F6A">
        <w:rPr>
          <w:rFonts w:cstheme="minorHAnsi"/>
        </w:rPr>
        <w:t>.</w:t>
      </w:r>
    </w:p>
    <w:p w14:paraId="08478D93"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lastRenderedPageBreak/>
        <w:t>Fond pre azyl, migráciu a integráciu</w:t>
      </w:r>
      <w:r w:rsidRPr="00337F6A">
        <w:rPr>
          <w:rFonts w:cstheme="minorHAnsi"/>
        </w:rPr>
        <w:t xml:space="preserve"> (AMIF)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 ktorých sú zmluvnými stranami.</w:t>
      </w:r>
    </w:p>
    <w:p w14:paraId="3C0F04AA" w14:textId="77777777" w:rsidR="006E75E0" w:rsidRPr="00337F6A" w:rsidRDefault="006E75E0" w:rsidP="006E75E0">
      <w:pPr>
        <w:pStyle w:val="Odsekzoznamu"/>
        <w:widowControl w:val="0"/>
        <w:autoSpaceDE w:val="0"/>
        <w:autoSpaceDN w:val="0"/>
        <w:adjustRightInd w:val="0"/>
        <w:spacing w:after="0" w:line="240" w:lineRule="auto"/>
        <w:jc w:val="both"/>
        <w:rPr>
          <w:rFonts w:cstheme="minorHAnsi"/>
        </w:rPr>
      </w:pPr>
    </w:p>
    <w:p w14:paraId="2732B371"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Fond pre vnútornú bezpečnosť</w:t>
      </w:r>
      <w:r w:rsidRPr="00337F6A">
        <w:rPr>
          <w:rFonts w:cstheme="minorHAnsi"/>
        </w:rPr>
        <w:t xml:space="preserve"> (ISF)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5F1ACD0A"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2238F46B"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Nástroj finančnej podpory na riadenie hraníc a vízovú politiku</w:t>
      </w:r>
      <w:r w:rsidRPr="00337F6A">
        <w:rPr>
          <w:rFonts w:cstheme="minorHAnsi"/>
        </w:rPr>
        <w:t xml:space="preserve"> (BMVI)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7E05630A"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2FB58359"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cieľ politiky</w:t>
      </w:r>
      <w:r w:rsidRPr="00337F6A">
        <w:rPr>
          <w:rFonts w:cstheme="minorHAnsi"/>
        </w:rPr>
        <w:t xml:space="preserve"> – cieľ fondu podľa čl. 3 nariadenia ISF, čl. 3 nariadenia BMVI a čl. 3 nariadenia AMIF, ku ktorému má prispieť implementácia programu.</w:t>
      </w:r>
    </w:p>
    <w:p w14:paraId="617CCBF7"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0BA9AC62" w14:textId="240F62B2"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špecifický cieľ</w:t>
      </w:r>
      <w:r w:rsidRPr="00337F6A">
        <w:rPr>
          <w:rFonts w:cstheme="minorHAnsi"/>
        </w:rPr>
        <w:t xml:space="preserve"> – cieľ, ktorý má byť dosiahnutý v rámci cieľa politiky daného fondu. </w:t>
      </w:r>
    </w:p>
    <w:p w14:paraId="0746E36D"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58F8C70"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program</w:t>
      </w:r>
      <w:r w:rsidRPr="00337F6A">
        <w:rPr>
          <w:rFonts w:cstheme="minorHAnsi"/>
        </w:rPr>
        <w:t xml:space="preserve"> – základný programový dokument vypracovaný riadiacim orgánom a schválený EK, stanovujúci rámec pre implementáciu oprávnených opatrení v rámci príslušného fondu – program Fondu pre vnútornú bezpečnosť, program Fondu pre azyl, migráciu a integráciu a program Nástroja finančnej podpory na riadenie hraníc a vízovú politiku.</w:t>
      </w:r>
    </w:p>
    <w:p w14:paraId="2F0B753D"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659D62C0" w14:textId="39E013A2"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nenávratný finančný príspevok</w:t>
      </w:r>
      <w:r w:rsidRPr="00337F6A">
        <w:rPr>
          <w:rFonts w:cstheme="minorHAnsi"/>
        </w:rPr>
        <w:t xml:space="preserve"> (NFP) - finančné prostriedky poskytované z fondov AMIF, ISF a BMVI a finančné prostriedky poskytované zo štátneho rozpočtu SR určené na financovanie programov; príspevok je poskytovaný na realizáciu projektu na základe zmluvy o poskytnutí NFP alebo rozhodnutia o schválení žiadosti o NFP.</w:t>
      </w:r>
    </w:p>
    <w:p w14:paraId="61E2456D" w14:textId="77777777" w:rsidR="006E75E0" w:rsidRPr="00337F6A" w:rsidRDefault="006E75E0" w:rsidP="006E75E0">
      <w:pPr>
        <w:widowControl w:val="0"/>
        <w:autoSpaceDE w:val="0"/>
        <w:autoSpaceDN w:val="0"/>
        <w:adjustRightInd w:val="0"/>
        <w:spacing w:after="0" w:line="240" w:lineRule="auto"/>
        <w:jc w:val="both"/>
        <w:rPr>
          <w:rFonts w:cstheme="minorHAnsi"/>
          <w:b/>
        </w:rPr>
      </w:pPr>
    </w:p>
    <w:p w14:paraId="408E5318" w14:textId="64F66B84"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výzva</w:t>
      </w:r>
      <w:r w:rsidRPr="00337F6A">
        <w:rPr>
          <w:rFonts w:cstheme="minorHAnsi"/>
        </w:rPr>
        <w:t xml:space="preserve"> (vrátane výzvy na národný projekt) – aktivita riadiaceho orgánu, ktorou vyzýva potencionálnych žiadateľov na predloženie žiadosti o NFP podľa vopred stanovených podmienok stanovených vo výzve. Stanovené podmienky poskytnutia podpory (</w:t>
      </w:r>
      <w:r w:rsidR="006C59FB" w:rsidRPr="00337F6A">
        <w:rPr>
          <w:rFonts w:cstheme="minorHAnsi"/>
        </w:rPr>
        <w:t xml:space="preserve">ďalej </w:t>
      </w:r>
      <w:r w:rsidR="00964043">
        <w:rPr>
          <w:rFonts w:cstheme="minorHAnsi"/>
        </w:rPr>
        <w:t>aj</w:t>
      </w:r>
      <w:r w:rsidR="006C59FB" w:rsidRPr="00337F6A">
        <w:rPr>
          <w:rFonts w:cstheme="minorHAnsi"/>
        </w:rPr>
        <w:t xml:space="preserve"> „</w:t>
      </w:r>
      <w:r w:rsidRPr="00337F6A">
        <w:rPr>
          <w:rFonts w:cstheme="minorHAnsi"/>
        </w:rPr>
        <w:t>PPP</w:t>
      </w:r>
      <w:r w:rsidR="006C59FB" w:rsidRPr="00337F6A">
        <w:rPr>
          <w:rFonts w:cstheme="minorHAnsi"/>
        </w:rPr>
        <w:t>“</w:t>
      </w:r>
      <w:r w:rsidRPr="00337F6A">
        <w:rPr>
          <w:rFonts w:cstheme="minorHAnsi"/>
        </w:rPr>
        <w:t>) sa nachádzajú v texte výzvy.</w:t>
      </w:r>
    </w:p>
    <w:p w14:paraId="2F169A29"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1124D397" w14:textId="1A2A95A1"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žiadosť o NFP</w:t>
      </w:r>
      <w:r w:rsidRPr="00337F6A">
        <w:rPr>
          <w:rFonts w:cstheme="minorHAnsi"/>
        </w:rPr>
        <w:t xml:space="preserve"> </w:t>
      </w:r>
      <w:r w:rsidR="00D901A1" w:rsidRPr="00337F6A">
        <w:rPr>
          <w:rFonts w:cstheme="minorHAnsi"/>
        </w:rPr>
        <w:t xml:space="preserve">(ďalej </w:t>
      </w:r>
      <w:r w:rsidR="00964043">
        <w:rPr>
          <w:rFonts w:cstheme="minorHAnsi"/>
        </w:rPr>
        <w:t>aj</w:t>
      </w:r>
      <w:r w:rsidR="00D901A1" w:rsidRPr="00337F6A">
        <w:rPr>
          <w:rFonts w:cstheme="minorHAnsi"/>
        </w:rPr>
        <w:t xml:space="preserve"> „ŽoNFP“) </w:t>
      </w:r>
      <w:r w:rsidRPr="00337F6A">
        <w:rPr>
          <w:rFonts w:cstheme="minorHAnsi"/>
        </w:rPr>
        <w:t xml:space="preserve">- je základným dokumentom, ktorým žiadateľ na základe vyhlásenej výzvy (vrátane výzvy na národný projekt) žiada RO o spolufinancovanie projektu z finančných prostriedkov určených na výzvu. </w:t>
      </w:r>
      <w:r w:rsidR="00D901A1" w:rsidRPr="00337F6A">
        <w:rPr>
          <w:rFonts w:cstheme="minorHAnsi"/>
        </w:rPr>
        <w:t>Žo</w:t>
      </w:r>
      <w:r w:rsidRPr="00337F6A">
        <w:rPr>
          <w:rFonts w:cstheme="minorHAnsi"/>
        </w:rPr>
        <w:t xml:space="preserve">NFP a jej prílohy obsahujú údaje, ktoré sú nevyhnutné na posúdenie splnenia </w:t>
      </w:r>
      <w:r w:rsidR="006C59FB" w:rsidRPr="00337F6A">
        <w:rPr>
          <w:rFonts w:cstheme="minorHAnsi"/>
        </w:rPr>
        <w:t>PPP</w:t>
      </w:r>
      <w:r w:rsidRPr="00337F6A">
        <w:rPr>
          <w:rFonts w:cstheme="minorHAnsi"/>
        </w:rPr>
        <w:t xml:space="preserve"> definovaných vo výzve. ŽoNFP je tvorená formulárom a prílohami. Vzor formulára vydáva RO.</w:t>
      </w:r>
    </w:p>
    <w:p w14:paraId="4CD60047"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8D57504"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žiadateľ</w:t>
      </w:r>
      <w:r w:rsidRPr="00337F6A">
        <w:rPr>
          <w:rFonts w:cstheme="minorHAnsi"/>
        </w:rPr>
        <w:t xml:space="preserve"> – právnická osoba, ktorá žiada o poskytnutie NFP do nadobudnutia účinnosti zmluvy o poskytnutí NFP alebo právoplatnosti rozhodnutia o schválení NFP.</w:t>
      </w:r>
    </w:p>
    <w:p w14:paraId="21A11F6D" w14:textId="77777777" w:rsidR="00266EA8" w:rsidRDefault="00266EA8" w:rsidP="006E75E0">
      <w:pPr>
        <w:widowControl w:val="0"/>
        <w:autoSpaceDE w:val="0"/>
        <w:autoSpaceDN w:val="0"/>
        <w:adjustRightInd w:val="0"/>
        <w:spacing w:after="0" w:line="240" w:lineRule="auto"/>
        <w:jc w:val="both"/>
        <w:rPr>
          <w:rFonts w:cstheme="minorHAnsi"/>
          <w:b/>
        </w:rPr>
      </w:pPr>
    </w:p>
    <w:p w14:paraId="35BD3872" w14:textId="3CE092C2"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prijímateľ</w:t>
      </w:r>
      <w:r w:rsidRPr="00337F6A">
        <w:rPr>
          <w:rFonts w:cstheme="minorHAnsi"/>
        </w:rPr>
        <w:t xml:space="preserve"> – právnická osoba odo dňa nadobudnutia účinnosti zmluvy o poskytnutí NFP alebo právoplatnosti rozhodnutia o schválení žiadosti o</w:t>
      </w:r>
      <w:r w:rsidR="00D7676E" w:rsidRPr="00337F6A">
        <w:rPr>
          <w:rFonts w:cstheme="minorHAnsi"/>
        </w:rPr>
        <w:t> </w:t>
      </w:r>
      <w:r w:rsidRPr="00337F6A">
        <w:rPr>
          <w:rFonts w:cstheme="minorHAnsi"/>
        </w:rPr>
        <w:t>NFP, ktorej bola schválená žiadosť o NFP v konaní.</w:t>
      </w:r>
    </w:p>
    <w:p w14:paraId="372B4E99"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13730D9D" w14:textId="746E8744"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partner</w:t>
      </w:r>
      <w:r w:rsidRPr="00337F6A">
        <w:rPr>
          <w:rFonts w:cstheme="minorHAnsi"/>
        </w:rPr>
        <w:t xml:space="preserve"> (projektový partner)</w:t>
      </w:r>
      <w:r w:rsidR="00D901A1" w:rsidRPr="00337F6A">
        <w:rPr>
          <w:rFonts w:cstheme="minorHAnsi"/>
        </w:rPr>
        <w:t xml:space="preserve"> </w:t>
      </w:r>
      <w:r w:rsidRPr="00337F6A">
        <w:rPr>
          <w:rFonts w:cstheme="minorHAnsi"/>
        </w:rPr>
        <w:t xml:space="preserve">– právnická osoba, ktorá sa spolupodieľa na príprave projektu so žiadateľom a na realizácii projektu s prijímateľom podľa písomnej zmluvy uzavretej medzi prijímateľom a partnerom, alebo ktorá sa spolupodieľa na realizácii projektu s prijímateľom podľa písomnej zmluvy </w:t>
      </w:r>
      <w:r w:rsidRPr="00337F6A">
        <w:rPr>
          <w:rFonts w:cstheme="minorHAnsi"/>
        </w:rPr>
        <w:lastRenderedPageBreak/>
        <w:t>uzavretej medzi prijímateľom a partnerom (spolupráca môže byť nadviazaná aj na základe napr. Memoranda o spolupráci, alebo na základe vydaného interného predpisu ministerstva a pod.).</w:t>
      </w:r>
    </w:p>
    <w:p w14:paraId="3FDE0532"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37A1BBE"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 xml:space="preserve">partner </w:t>
      </w:r>
      <w:r w:rsidRPr="00337F6A">
        <w:rPr>
          <w:rFonts w:cstheme="minorHAnsi"/>
        </w:rPr>
        <w:t>(v zmysle čl. 8 nariadenia o spoločných ustanoveniach)</w:t>
      </w:r>
      <w:r w:rsidRPr="00337F6A">
        <w:rPr>
          <w:rFonts w:cstheme="minorHAnsi"/>
          <w:b/>
          <w:bCs/>
        </w:rPr>
        <w:t xml:space="preserve"> </w:t>
      </w:r>
      <w:r w:rsidRPr="00337F6A">
        <w:rPr>
          <w:rFonts w:cstheme="minorHAnsi"/>
        </w:rPr>
        <w:t>– subjekt, ktorý je zapojený do prípravy, monitorovania a hodnotenia implementácie programov.</w:t>
      </w:r>
    </w:p>
    <w:p w14:paraId="3E8713ED" w14:textId="77777777" w:rsidR="006E75E0" w:rsidRPr="00337F6A" w:rsidRDefault="006E75E0" w:rsidP="006E75E0">
      <w:pPr>
        <w:widowControl w:val="0"/>
        <w:autoSpaceDE w:val="0"/>
        <w:autoSpaceDN w:val="0"/>
        <w:adjustRightInd w:val="0"/>
        <w:spacing w:after="0" w:line="240" w:lineRule="auto"/>
        <w:jc w:val="both"/>
        <w:rPr>
          <w:rFonts w:cstheme="minorHAnsi"/>
          <w:b/>
        </w:rPr>
      </w:pPr>
    </w:p>
    <w:p w14:paraId="27A85CBB" w14:textId="4BFECFFF" w:rsidR="00A0535A" w:rsidRPr="00337F6A" w:rsidRDefault="006E75E0" w:rsidP="006D1AF7">
      <w:pPr>
        <w:widowControl w:val="0"/>
        <w:autoSpaceDE w:val="0"/>
        <w:autoSpaceDN w:val="0"/>
        <w:adjustRightInd w:val="0"/>
        <w:spacing w:line="240" w:lineRule="auto"/>
        <w:jc w:val="both"/>
        <w:rPr>
          <w:rFonts w:cstheme="minorHAnsi"/>
        </w:rPr>
      </w:pPr>
      <w:r w:rsidRPr="00337F6A">
        <w:rPr>
          <w:rFonts w:cstheme="minorHAnsi"/>
          <w:b/>
        </w:rPr>
        <w:t>národný projekt</w:t>
      </w:r>
      <w:r w:rsidRPr="00337F6A">
        <w:rPr>
          <w:rFonts w:cstheme="minorHAnsi"/>
        </w:rPr>
        <w:t xml:space="preserve">  – osobitný typ projektu</w:t>
      </w:r>
      <w:r w:rsidR="003D0F77" w:rsidRPr="00337F6A">
        <w:rPr>
          <w:rFonts w:cstheme="minorHAnsi"/>
        </w:rPr>
        <w:t xml:space="preserve"> v zmysle § 23 zákona o príspevkoch z fondov EÚ. </w:t>
      </w:r>
    </w:p>
    <w:p w14:paraId="00FA4735" w14:textId="77777777" w:rsidR="00A0535A" w:rsidRPr="00337F6A" w:rsidRDefault="00A0535A" w:rsidP="006E75E0">
      <w:pPr>
        <w:widowControl w:val="0"/>
        <w:autoSpaceDE w:val="0"/>
        <w:autoSpaceDN w:val="0"/>
        <w:adjustRightInd w:val="0"/>
        <w:spacing w:after="0" w:line="240" w:lineRule="auto"/>
        <w:jc w:val="both"/>
        <w:rPr>
          <w:rFonts w:cstheme="minorHAnsi"/>
          <w:color w:val="FF0000"/>
        </w:rPr>
      </w:pPr>
      <w:r w:rsidRPr="00337F6A">
        <w:rPr>
          <w:rFonts w:cstheme="minorHAnsi"/>
          <w:b/>
        </w:rPr>
        <w:t>operačná podpora</w:t>
      </w:r>
      <w:r w:rsidRPr="00337F6A">
        <w:rPr>
          <w:rFonts w:cstheme="minorHAnsi"/>
        </w:rPr>
        <w:t xml:space="preserve"> – časť prostriedkov pridelených členskému štátu EÚ, ktorú je možné použiť na podporu pre orgány verejnej správy zodpovedné za plnenie úloh a poskytovanie služieb, ktoré pre EÚ predstavujú verejnú službu. V podmienkach SR sa operačná podpora implem</w:t>
      </w:r>
      <w:r w:rsidR="00717CDB" w:rsidRPr="00337F6A">
        <w:rPr>
          <w:rFonts w:cstheme="minorHAnsi"/>
        </w:rPr>
        <w:t>entuje prostredníctvom národných projektov</w:t>
      </w:r>
      <w:r w:rsidRPr="00337F6A">
        <w:rPr>
          <w:rFonts w:cstheme="minorHAnsi"/>
        </w:rPr>
        <w:t>.</w:t>
      </w:r>
    </w:p>
    <w:p w14:paraId="1C8A647E"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043DFE02" w14:textId="31A7388B" w:rsidR="00A0535A"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projekt</w:t>
      </w:r>
      <w:r w:rsidRPr="00337F6A">
        <w:rPr>
          <w:rFonts w:cstheme="minorHAnsi"/>
        </w:rPr>
        <w:t xml:space="preserve"> - súhrn aktivít na dosiahnutie určených cieľov a výsledkov definovaných v čase, na ktoré sa vzťahuje poskytnutie NFP, ktoré predkladá žiadateľ v </w:t>
      </w:r>
      <w:r w:rsidR="00234BDF" w:rsidRPr="00337F6A">
        <w:rPr>
          <w:rFonts w:cstheme="minorHAnsi"/>
        </w:rPr>
        <w:t>Žo</w:t>
      </w:r>
      <w:r w:rsidRPr="00337F6A">
        <w:rPr>
          <w:rFonts w:cstheme="minorHAnsi"/>
        </w:rPr>
        <w:t>NFP a ktoré realizuje prijímateľ sám alebo s partnerom v súlade so zmluvou o poskytnutí NFP alebo rozhodnutím o schválení žiadosti o</w:t>
      </w:r>
      <w:r w:rsidR="00F20AB8">
        <w:rPr>
          <w:rFonts w:cstheme="minorHAnsi"/>
        </w:rPr>
        <w:t> </w:t>
      </w:r>
      <w:r w:rsidRPr="00337F6A">
        <w:rPr>
          <w:rFonts w:cstheme="minorHAnsi"/>
        </w:rPr>
        <w:t>NFP</w:t>
      </w:r>
      <w:r w:rsidR="00F20AB8">
        <w:rPr>
          <w:rFonts w:cstheme="minorHAnsi"/>
        </w:rPr>
        <w:t>.</w:t>
      </w:r>
    </w:p>
    <w:p w14:paraId="3A281032" w14:textId="58287FEA" w:rsidR="006E75E0" w:rsidRPr="00337F6A" w:rsidRDefault="006E75E0" w:rsidP="006E75E0">
      <w:pPr>
        <w:widowControl w:val="0"/>
        <w:autoSpaceDE w:val="0"/>
        <w:autoSpaceDN w:val="0"/>
        <w:adjustRightInd w:val="0"/>
        <w:spacing w:after="0" w:line="240" w:lineRule="auto"/>
        <w:jc w:val="both"/>
        <w:rPr>
          <w:rFonts w:cstheme="minorHAnsi"/>
        </w:rPr>
      </w:pPr>
    </w:p>
    <w:p w14:paraId="2E022C80"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princíp partnerstva</w:t>
      </w:r>
      <w:r w:rsidRPr="00337F6A">
        <w:rPr>
          <w:rFonts w:cstheme="minorHAnsi"/>
        </w:rPr>
        <w:t xml:space="preserve"> – princíp v súlade s čl. 8 nariadenia o spoločných ustanoveniach. Partneri sú zapájaní do </w:t>
      </w:r>
      <w:r w:rsidRPr="00337F6A">
        <w:rPr>
          <w:rFonts w:cstheme="minorHAnsi"/>
          <w:bCs/>
        </w:rPr>
        <w:t xml:space="preserve">prípravy, vykonávania a hodnotenia programov. </w:t>
      </w:r>
      <w:r w:rsidRPr="00337F6A">
        <w:rPr>
          <w:rFonts w:cstheme="minorHAnsi"/>
        </w:rPr>
        <w:t>Zapojenie partnerov prebieha najmä prostredníctvom monitorovacieho výboru.</w:t>
      </w:r>
    </w:p>
    <w:p w14:paraId="2471F847"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34E8419"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aktivita</w:t>
      </w:r>
      <w:r w:rsidRPr="00337F6A">
        <w:rPr>
          <w:rFonts w:cstheme="minorHAnsi"/>
        </w:rPr>
        <w:t xml:space="preserve"> – súhrn činností realizovaných na to vyčlenenými finančnými zdrojmi, ktoré prispievajú k dosiahnutiu konkrétneho výsledku a majú definovaný výstup. Aktivita je jasne vymedzená časom, prostriedkami a výdavkami.</w:t>
      </w:r>
    </w:p>
    <w:p w14:paraId="362E97C9"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3481D8A8"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ochrana finančných záujmov EÚ</w:t>
      </w:r>
      <w:r w:rsidRPr="00337F6A">
        <w:rPr>
          <w:rFonts w:cstheme="minorHAnsi"/>
        </w:rPr>
        <w:t xml:space="preserve"> - súbor procesov a opatrení zameraných na predchádzanie, odhaľovanie, vyšetrovanie a postihovanie podvodov a iných protiprávnych konaní poškodzujúcich finančné záujmy EÚ, vrátane vymáhania neoprávnene vyplatených finančných prostriedkov a sankcií. </w:t>
      </w:r>
    </w:p>
    <w:p w14:paraId="74616850"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57EBC99C"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 xml:space="preserve">platba </w:t>
      </w:r>
      <w:r w:rsidRPr="00337F6A">
        <w:rPr>
          <w:rFonts w:cstheme="minorHAnsi"/>
        </w:rPr>
        <w:t>- prevod NFP alebo jeho časti.</w:t>
      </w:r>
    </w:p>
    <w:p w14:paraId="0BA24BF4" w14:textId="77777777" w:rsidR="006E75E0" w:rsidRPr="00337F6A" w:rsidRDefault="006E75E0" w:rsidP="006E75E0">
      <w:pPr>
        <w:widowControl w:val="0"/>
        <w:autoSpaceDE w:val="0"/>
        <w:autoSpaceDN w:val="0"/>
        <w:adjustRightInd w:val="0"/>
        <w:spacing w:after="0" w:line="240" w:lineRule="auto"/>
        <w:jc w:val="both"/>
        <w:rPr>
          <w:rFonts w:cstheme="minorHAnsi"/>
          <w:b/>
        </w:rPr>
      </w:pPr>
    </w:p>
    <w:p w14:paraId="6C4880CB"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 xml:space="preserve">horizontálne princípy – </w:t>
      </w:r>
      <w:r w:rsidRPr="00337F6A">
        <w:rPr>
          <w:rFonts w:cstheme="minorHAnsi"/>
        </w:rPr>
        <w:t>základné princípy, ktoré musia byť dodržiavané pri implementácii programov fondov. Horizontálne princípy sú definované v čl. 9 nariadenia o spoločných ustanoveniach.</w:t>
      </w:r>
    </w:p>
    <w:p w14:paraId="3481CB95" w14:textId="77777777" w:rsidR="006E75E0" w:rsidRPr="00337F6A" w:rsidRDefault="006E75E0" w:rsidP="006E75E0">
      <w:pPr>
        <w:widowControl w:val="0"/>
        <w:autoSpaceDE w:val="0"/>
        <w:autoSpaceDN w:val="0"/>
        <w:adjustRightInd w:val="0"/>
        <w:spacing w:after="0" w:line="240" w:lineRule="auto"/>
        <w:jc w:val="both"/>
        <w:rPr>
          <w:rFonts w:cstheme="minorHAnsi"/>
          <w:b/>
        </w:rPr>
      </w:pPr>
    </w:p>
    <w:p w14:paraId="2D8664C6" w14:textId="5D7E4D99"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 xml:space="preserve">horizontálna základná podmienka – </w:t>
      </w:r>
      <w:r w:rsidRPr="00337F6A">
        <w:rPr>
          <w:rFonts w:cstheme="minorHAnsi"/>
        </w:rPr>
        <w:t>nevyhnutná podmienka pre účinné a efektívne plnenie špecifických cieľov. Horizontálne základné podmienky sú definované v prílohe III. nariadenia o spoločných ustanoveniach v súlade s čl. 15 tohto nariadenia.</w:t>
      </w:r>
    </w:p>
    <w:p w14:paraId="5173E044" w14:textId="77777777" w:rsidR="00795007" w:rsidRPr="00337F6A" w:rsidRDefault="00795007" w:rsidP="006E75E0">
      <w:pPr>
        <w:widowControl w:val="0"/>
        <w:autoSpaceDE w:val="0"/>
        <w:autoSpaceDN w:val="0"/>
        <w:adjustRightInd w:val="0"/>
        <w:spacing w:after="0" w:line="240" w:lineRule="auto"/>
        <w:jc w:val="both"/>
        <w:rPr>
          <w:rFonts w:cstheme="minorHAnsi"/>
        </w:rPr>
      </w:pPr>
    </w:p>
    <w:p w14:paraId="581B559F" w14:textId="5984D1CC" w:rsidR="006E75E0" w:rsidRPr="00337F6A" w:rsidRDefault="002B4762" w:rsidP="006E75E0">
      <w:pPr>
        <w:widowControl w:val="0"/>
        <w:autoSpaceDE w:val="0"/>
        <w:autoSpaceDN w:val="0"/>
        <w:adjustRightInd w:val="0"/>
        <w:spacing w:after="0" w:line="240" w:lineRule="auto"/>
        <w:jc w:val="both"/>
        <w:rPr>
          <w:rFonts w:cstheme="minorHAnsi"/>
          <w:b/>
        </w:rPr>
      </w:pPr>
      <w:r w:rsidRPr="00337F6A">
        <w:rPr>
          <w:rFonts w:cstheme="minorHAnsi"/>
          <w:b/>
        </w:rPr>
        <w:t>cieľová skupina</w:t>
      </w:r>
      <w:r w:rsidRPr="00337F6A">
        <w:rPr>
          <w:rFonts w:cstheme="minorHAnsi"/>
        </w:rPr>
        <w:t xml:space="preserve"> </w:t>
      </w:r>
      <w:r w:rsidRPr="00337F6A">
        <w:rPr>
          <w:rFonts w:cstheme="minorHAnsi"/>
          <w:b/>
        </w:rPr>
        <w:t xml:space="preserve">Fondu pre azyl migráciu a integráciu (AMIF) </w:t>
      </w:r>
      <w:r w:rsidRPr="00337F6A">
        <w:rPr>
          <w:rFonts w:cstheme="minorHAnsi"/>
        </w:rPr>
        <w:t>– skupina osôb, v ktorej prospech sa realizuje projekt a ktorá má z neho úžitok  počas doby jeho realizácie vrátane prípadnej doby udržateľnosti (napr. žiadatelia o medzinárodnú ochranu a pod). Oprávnenosť osôb cieľovej skupiny AMIF je vymedzená v Príručke k oprávnenosti výdavkov programov Fondov pre oblasť vnútorných záležitostí</w:t>
      </w:r>
      <w:r w:rsidRPr="00337F6A" w:rsidDel="00137499">
        <w:rPr>
          <w:rFonts w:cstheme="minorHAnsi"/>
        </w:rPr>
        <w:t xml:space="preserve"> </w:t>
      </w:r>
      <w:r w:rsidRPr="00337F6A">
        <w:rPr>
          <w:rFonts w:cstheme="minorHAnsi"/>
        </w:rPr>
        <w:t>a konkrétne vo výzve.</w:t>
      </w:r>
    </w:p>
    <w:p w14:paraId="3CDB08CC" w14:textId="77777777" w:rsidR="002B4762" w:rsidRPr="00337F6A" w:rsidRDefault="002B4762" w:rsidP="006E75E0">
      <w:pPr>
        <w:widowControl w:val="0"/>
        <w:autoSpaceDE w:val="0"/>
        <w:autoSpaceDN w:val="0"/>
        <w:adjustRightInd w:val="0"/>
        <w:spacing w:after="0" w:line="240" w:lineRule="auto"/>
        <w:jc w:val="both"/>
        <w:rPr>
          <w:rFonts w:cstheme="minorHAnsi"/>
        </w:rPr>
      </w:pPr>
    </w:p>
    <w:p w14:paraId="2BB09C8A" w14:textId="2F4E6598" w:rsidR="006E75E0" w:rsidRPr="00337F6A" w:rsidRDefault="007104A5" w:rsidP="006E75E0">
      <w:pPr>
        <w:widowControl w:val="0"/>
        <w:autoSpaceDE w:val="0"/>
        <w:autoSpaceDN w:val="0"/>
        <w:adjustRightInd w:val="0"/>
        <w:spacing w:after="0" w:line="240" w:lineRule="auto"/>
        <w:jc w:val="both"/>
        <w:rPr>
          <w:rFonts w:cstheme="minorHAnsi"/>
        </w:rPr>
      </w:pPr>
      <w:r w:rsidRPr="00337F6A">
        <w:rPr>
          <w:rFonts w:cstheme="minorHAnsi"/>
          <w:b/>
        </w:rPr>
        <w:t>vecne zapojená osoba/</w:t>
      </w:r>
      <w:r w:rsidR="006E75E0" w:rsidRPr="00337F6A">
        <w:rPr>
          <w:rFonts w:cstheme="minorHAnsi"/>
          <w:b/>
        </w:rPr>
        <w:t>účastník</w:t>
      </w:r>
      <w:r w:rsidR="006E75E0" w:rsidRPr="00337F6A">
        <w:rPr>
          <w:rFonts w:cstheme="minorHAnsi"/>
        </w:rPr>
        <w:t xml:space="preserve"> - fyzická osoba, ktorá má prospech priamo z projektu bez toho, aby bola zodpovedná za iniciovanie alebo za iniciovanie aj vykonávanie projektu.</w:t>
      </w:r>
    </w:p>
    <w:p w14:paraId="31722390"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02CB2575"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kritériá pre výber projektov</w:t>
      </w:r>
      <w:r w:rsidRPr="00337F6A">
        <w:rPr>
          <w:rFonts w:cstheme="minorHAnsi"/>
        </w:rPr>
        <w:t xml:space="preserve"> – vylučujúce kritériá a bodované kritériá pre výber projektov programov Fondov pre oblasť vnútorných záležitostí, ktoré sú schválené monitorovacím výborom.</w:t>
      </w:r>
    </w:p>
    <w:p w14:paraId="46689A53" w14:textId="77777777" w:rsidR="006E75E0" w:rsidRPr="00337F6A" w:rsidRDefault="006E75E0" w:rsidP="006E75E0">
      <w:pPr>
        <w:widowControl w:val="0"/>
        <w:autoSpaceDE w:val="0"/>
        <w:autoSpaceDN w:val="0"/>
        <w:adjustRightInd w:val="0"/>
        <w:spacing w:after="0" w:line="240" w:lineRule="auto"/>
        <w:ind w:left="360"/>
        <w:jc w:val="both"/>
        <w:rPr>
          <w:rFonts w:cstheme="minorHAnsi"/>
        </w:rPr>
      </w:pPr>
    </w:p>
    <w:p w14:paraId="35F52B10"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ukazovateľ</w:t>
      </w:r>
      <w:r w:rsidRPr="00337F6A">
        <w:rPr>
          <w:rFonts w:cstheme="minorHAnsi"/>
        </w:rPr>
        <w:t xml:space="preserve"> – merateľný ukazovateľ, ktorý umožňuje monitorovať realizáciu projektu a programu a hodnotiť jeho výkonnosť vzhľadom na stanovené ciele. Je to nástroj na meranie dosiahnutia celkového </w:t>
      </w:r>
      <w:r w:rsidRPr="00337F6A">
        <w:rPr>
          <w:rFonts w:cstheme="minorHAnsi"/>
        </w:rPr>
        <w:lastRenderedPageBreak/>
        <w:t>cieľa, účelu projektu a špecifických cieľov. Ukazovateľ je všeobecne tvorený definíciou, mernou jednotkou, východiskovou a cieľovou hodnotou (aj ako „indikátor“).</w:t>
      </w:r>
    </w:p>
    <w:p w14:paraId="1981C52E"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22762A50" w14:textId="6C43E62D" w:rsidR="006E75E0" w:rsidRPr="00337F6A" w:rsidRDefault="006E75E0" w:rsidP="006E75E0">
      <w:pPr>
        <w:widowControl w:val="0"/>
        <w:autoSpaceDE w:val="0"/>
        <w:autoSpaceDN w:val="0"/>
        <w:adjustRightInd w:val="0"/>
        <w:spacing w:after="0" w:line="240" w:lineRule="auto"/>
        <w:jc w:val="both"/>
        <w:rPr>
          <w:rFonts w:cstheme="minorHAnsi"/>
          <w:b/>
        </w:rPr>
      </w:pPr>
      <w:r w:rsidRPr="00337F6A">
        <w:rPr>
          <w:rFonts w:cstheme="minorHAnsi"/>
          <w:b/>
        </w:rPr>
        <w:t xml:space="preserve">východisková hodnota </w:t>
      </w:r>
      <w:r w:rsidRPr="00337F6A">
        <w:rPr>
          <w:rFonts w:cstheme="minorHAnsi"/>
        </w:rPr>
        <w:t>– hodnota ukazovateľa pre</w:t>
      </w:r>
      <w:r w:rsidR="00C36C4A" w:rsidRPr="00337F6A">
        <w:rPr>
          <w:rFonts w:cstheme="minorHAnsi"/>
        </w:rPr>
        <w:t>d</w:t>
      </w:r>
      <w:r w:rsidRPr="00337F6A">
        <w:rPr>
          <w:rFonts w:cstheme="minorHAnsi"/>
        </w:rPr>
        <w:t xml:space="preserve"> začiatkom realizácie projektu. V prípade programov Fondov pre oblasť vnútorných záležitostí (programové obdobie 2021-2027) je táto hodnota v súlade s metodikou na tvorbu výkonnostných rámcov týchto programov vždy vyjadrená číslom „0“.</w:t>
      </w:r>
    </w:p>
    <w:p w14:paraId="2A42062C"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1F387EC"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čiastkový cieľ</w:t>
      </w:r>
      <w:r w:rsidRPr="00337F6A">
        <w:rPr>
          <w:rFonts w:cstheme="minorHAnsi"/>
        </w:rPr>
        <w:t xml:space="preserve"> – čiastková hodnota, ktorá sa má dosiahnuť v prípade ukazovateľa výstupu do konca roka 2024.</w:t>
      </w:r>
    </w:p>
    <w:p w14:paraId="36B23C94"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6ECADD6B"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 xml:space="preserve">cieľová hodnota  – </w:t>
      </w:r>
      <w:r w:rsidRPr="00337F6A">
        <w:rPr>
          <w:rFonts w:cstheme="minorHAnsi"/>
        </w:rPr>
        <w:t>vopred stanovená hodnota, ktorá sa má v prípade ukazovateľa výstupu a ukazovateľa výsledku dosiahnuť do konca roka 2029.</w:t>
      </w:r>
    </w:p>
    <w:p w14:paraId="779D4209"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66FB5053"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ukazovateľ výstupu</w:t>
      </w:r>
      <w:r w:rsidRPr="00337F6A">
        <w:rPr>
          <w:rFonts w:cstheme="minorHAnsi"/>
        </w:rPr>
        <w:t xml:space="preserve"> (output indicator) – ukazovateľ na meranie špecifických prínosov intervencie. Výstupové ukazovatele poskytujú informácie o konkrétnych výstupoch jednotlivých projektov. (Základné členenie na ukazovatele výstupu a výsledku stanovujú nariadenia AMIF, ISF a BMVI.)</w:t>
      </w:r>
    </w:p>
    <w:p w14:paraId="52456022"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A85EC57" w14:textId="0139422A"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ukazovateľ výsledku</w:t>
      </w:r>
      <w:r w:rsidRPr="00337F6A">
        <w:rPr>
          <w:rFonts w:cstheme="minorHAnsi"/>
        </w:rPr>
        <w:t xml:space="preserve"> (result indicator) – ukazovateľ na meranie účinkov podporovaných intervencií. Výsledkové ukazovatele sú stanovené v programe (v rámci špecifických cieľov) a umožňujú poukázať na prínosy/účinky programu. (Základné členenie na ukazovatele výstupu a výsledku stanovujú nariadenia AMIF, ISF a BMVI.)</w:t>
      </w:r>
    </w:p>
    <w:p w14:paraId="0CABF524" w14:textId="77777777" w:rsidR="003C43D2" w:rsidRPr="00337F6A" w:rsidRDefault="003C43D2" w:rsidP="006E75E0">
      <w:pPr>
        <w:widowControl w:val="0"/>
        <w:autoSpaceDE w:val="0"/>
        <w:autoSpaceDN w:val="0"/>
        <w:adjustRightInd w:val="0"/>
        <w:spacing w:after="0" w:line="240" w:lineRule="auto"/>
        <w:jc w:val="both"/>
        <w:rPr>
          <w:rFonts w:cstheme="minorHAnsi"/>
        </w:rPr>
      </w:pPr>
    </w:p>
    <w:p w14:paraId="0EC8A657" w14:textId="631DB642" w:rsidR="006E75E0" w:rsidRPr="00337F6A" w:rsidRDefault="003C43D2" w:rsidP="00220134">
      <w:pPr>
        <w:jc w:val="both"/>
        <w:rPr>
          <w:rFonts w:cstheme="minorHAnsi"/>
          <w:b/>
          <w:bCs/>
        </w:rPr>
      </w:pPr>
      <w:r w:rsidRPr="00337F6A">
        <w:rPr>
          <w:rFonts w:cstheme="minorHAnsi"/>
          <w:b/>
          <w:bCs/>
        </w:rPr>
        <w:t xml:space="preserve">iné údaje (dáta projektu) </w:t>
      </w:r>
      <w:r w:rsidRPr="00337F6A">
        <w:rPr>
          <w:rFonts w:cstheme="minorHAnsi"/>
          <w:bCs/>
        </w:rPr>
        <w:t>-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42A21E30" w14:textId="3C214BEE"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udržateľnosť</w:t>
      </w:r>
      <w:r w:rsidRPr="00337F6A">
        <w:rPr>
          <w:rFonts w:cstheme="minorHAnsi"/>
        </w:rPr>
        <w:t xml:space="preserve"> – udržateľnosť projektu je obdobie, počas ktorého musí prijímateľ udržiavať výstupy projektu v súlade s čl. 65 nariadenia o spoločných ustanoveniach, alebo v súlade s nastavením ďalších podmienok výzvy. Ak je pre konkrétny projekt relevantné, prijímateľ musí stanovené podmienky dodržiavať v zmysle </w:t>
      </w:r>
      <w:r w:rsidRPr="00337F6A">
        <w:rPr>
          <w:rFonts w:cstheme="minorHAnsi"/>
          <w:b/>
        </w:rPr>
        <w:t>zmluvy o poskytnutí NFP/rozhodnut</w:t>
      </w:r>
      <w:r w:rsidR="0076298A">
        <w:rPr>
          <w:rFonts w:cstheme="minorHAnsi"/>
          <w:b/>
        </w:rPr>
        <w:t>ia</w:t>
      </w:r>
      <w:r w:rsidRPr="00337F6A">
        <w:rPr>
          <w:rFonts w:cstheme="minorHAnsi"/>
          <w:b/>
        </w:rPr>
        <w:t xml:space="preserve"> o schválení ŽoNFP</w:t>
      </w:r>
      <w:r w:rsidR="0018641A">
        <w:rPr>
          <w:rFonts w:cstheme="minorHAnsi"/>
        </w:rPr>
        <w:t>.</w:t>
      </w:r>
    </w:p>
    <w:p w14:paraId="606CF552"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4F0C3B7B" w14:textId="77777777" w:rsidR="006E75E0" w:rsidRPr="00337F6A" w:rsidRDefault="006E75E0" w:rsidP="006E75E0">
      <w:pPr>
        <w:jc w:val="both"/>
        <w:rPr>
          <w:rFonts w:cstheme="minorHAnsi"/>
        </w:rPr>
      </w:pPr>
      <w:r w:rsidRPr="00337F6A">
        <w:rPr>
          <w:rFonts w:cstheme="minorHAnsi"/>
          <w:b/>
          <w:bCs/>
        </w:rPr>
        <w:t>konflikt záujmov</w:t>
      </w:r>
      <w:r w:rsidRPr="00337F6A">
        <w:rPr>
          <w:rFonts w:cstheme="minorHAnsi"/>
        </w:rPr>
        <w:t xml:space="preserve"> – situácia, kedy je ohrozený nestranný a objektívny výkon funkcií a plnenie úloh z rodinných alebo citových dôvodov, z dôvodov politickej alebo národnej príslušnosti, ekonomického záujmu alebo akéhokoľvek iného priameho alebo nepriameho osobného záujmu.</w:t>
      </w:r>
    </w:p>
    <w:p w14:paraId="2352BEB8" w14:textId="3F7710D2" w:rsidR="00682386" w:rsidRPr="00337F6A" w:rsidRDefault="00957E3C" w:rsidP="006E75E0">
      <w:pPr>
        <w:jc w:val="both"/>
        <w:rPr>
          <w:rFonts w:cstheme="minorHAnsi"/>
        </w:rPr>
      </w:pPr>
      <w:r w:rsidRPr="00337F6A">
        <w:rPr>
          <w:rFonts w:cstheme="minorHAnsi"/>
          <w:b/>
        </w:rPr>
        <w:t>špecifické akcie (synonymum „</w:t>
      </w:r>
      <w:r w:rsidR="00682386" w:rsidRPr="00337F6A">
        <w:rPr>
          <w:rFonts w:cstheme="minorHAnsi"/>
          <w:b/>
        </w:rPr>
        <w:t>osobitné akcie</w:t>
      </w:r>
      <w:r w:rsidRPr="00337F6A">
        <w:rPr>
          <w:rFonts w:cstheme="minorHAnsi"/>
          <w:b/>
        </w:rPr>
        <w:t>“)</w:t>
      </w:r>
      <w:r w:rsidR="00682386" w:rsidRPr="00337F6A">
        <w:rPr>
          <w:rFonts w:cstheme="minorHAnsi"/>
        </w:rPr>
        <w:t xml:space="preserve"> – nadnárodné alebo národné projekty, ktoré prinášajú pridanú hodnotu EÚ v súlade s cieľmi fondu v súvislosti s ktorými sa jednému, niekoľkým alebo všetkým členským štátom môžu prideliť na ich programy dodatočné finančné prostriedky.</w:t>
      </w:r>
      <w:r w:rsidR="00826DCC" w:rsidRPr="00337F6A">
        <w:rPr>
          <w:rFonts w:cstheme="minorHAnsi"/>
        </w:rPr>
        <w:t xml:space="preserve"> Finančné prostriedky na osobitné akcie sa nesmú použiť na iné akcie uvedené v programe členského štátu s výnimkou riadne odôvodnených prípadov a na základe schválenia EK prostredníctvom zmeny programu.</w:t>
      </w:r>
    </w:p>
    <w:p w14:paraId="386B54F0" w14:textId="77777777" w:rsidR="006E75E0" w:rsidRPr="00337F6A" w:rsidRDefault="006E75E0" w:rsidP="006E75E0">
      <w:pPr>
        <w:jc w:val="both"/>
        <w:rPr>
          <w:rFonts w:cstheme="minorHAnsi"/>
          <w:color w:val="FF0000"/>
        </w:rPr>
      </w:pPr>
      <w:r w:rsidRPr="00337F6A">
        <w:rPr>
          <w:rFonts w:cstheme="minorHAnsi"/>
          <w:b/>
          <w:bCs/>
        </w:rPr>
        <w:t>ročný komunikačný plán</w:t>
      </w:r>
      <w:r w:rsidRPr="00337F6A">
        <w:rPr>
          <w:rFonts w:cstheme="minorHAnsi"/>
        </w:rPr>
        <w:t xml:space="preserve"> – dokument, ktorý predstavuje komunikačný plán programov Fondov pre oblasť vnútorných záležitosti na daný rok. Obsahuje informácie o plánovaných informačných aktivitách vrátane vyčíslenia ukazovateľov v danom roku a termínov realizácie. </w:t>
      </w:r>
    </w:p>
    <w:p w14:paraId="08A64898" w14:textId="662DB798"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účtovný rok</w:t>
      </w:r>
      <w:r w:rsidRPr="00337F6A">
        <w:rPr>
          <w:rFonts w:cstheme="minorHAnsi"/>
        </w:rPr>
        <w:t xml:space="preserve"> </w:t>
      </w:r>
      <w:r w:rsidR="00FA2919" w:rsidRPr="00337F6A">
        <w:rPr>
          <w:rFonts w:cstheme="minorHAnsi"/>
        </w:rPr>
        <w:t>–</w:t>
      </w:r>
      <w:r w:rsidRPr="00337F6A">
        <w:rPr>
          <w:rFonts w:cstheme="minorHAnsi"/>
        </w:rPr>
        <w:t xml:space="preserve"> obdobie od 1. júla do 30. júna nasledujúceho roka s výnimkou prvého účtovného roka programového obdobia, v prípade ktorého je to obdobie od dátumu začiatku oprávnenosti výdavkov do 30. júna 2022; v prípade posledného účtovného roka je to obdobie od 1. júla 2029 do 30. júna 2030.</w:t>
      </w:r>
    </w:p>
    <w:p w14:paraId="6E3B94AE"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7EC3D084" w14:textId="19D479EB"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nezrovnalosť</w:t>
      </w:r>
      <w:r w:rsidRPr="00337F6A">
        <w:rPr>
          <w:rFonts w:cstheme="minorHAnsi"/>
        </w:rPr>
        <w:t xml:space="preserve"> - akékoľvek porušenie uplatniteľného práva (práva SR a práva EÚ) vyplývajúce z konania, </w:t>
      </w:r>
      <w:r w:rsidRPr="00337F6A">
        <w:rPr>
          <w:rFonts w:cstheme="minorHAnsi"/>
        </w:rPr>
        <w:lastRenderedPageBreak/>
        <w:t xml:space="preserve">alebo opomenutia hospodárskeho subjektu, </w:t>
      </w:r>
      <w:r w:rsidR="006C2F53">
        <w:rPr>
          <w:rFonts w:cstheme="minorHAnsi"/>
        </w:rPr>
        <w:t xml:space="preserve">ktorý </w:t>
      </w:r>
      <w:r w:rsidR="00B93E42">
        <w:rPr>
          <w:rFonts w:cstheme="minorHAnsi"/>
        </w:rPr>
        <w:t>sa zúčastňuje na implementácii f</w:t>
      </w:r>
      <w:r w:rsidR="006C2F53">
        <w:rPr>
          <w:rFonts w:cstheme="minorHAnsi"/>
        </w:rPr>
        <w:t xml:space="preserve">ondov EÚ, </w:t>
      </w:r>
      <w:r w:rsidRPr="00337F6A">
        <w:rPr>
          <w:rFonts w:cstheme="minorHAnsi"/>
        </w:rPr>
        <w:t>dôsledkom čoho je, alebo by bolo poškodenie rozpočtu EÚ tým, že by bol zaťažený neoprávneným výdavkom.</w:t>
      </w:r>
    </w:p>
    <w:p w14:paraId="39235B27"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1C6CC31C"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systémová nezrovnalosť</w:t>
      </w:r>
      <w:r w:rsidRPr="00337F6A">
        <w:rPr>
          <w:rFonts w:cstheme="minorHAnsi"/>
        </w:rPr>
        <w:t xml:space="preserve"> - akákoľvek nezrovnalosť, ktorá sa môže vyskytnúť opakovane, s vysokou pravdepodobnosťou výskytu pri podobnom type projektov a ktorá je dôsledkom závažného nedostatku vrátane nestanovenia vhodných postupov v súlade s nariadením o spoločných ustanoveniach a pravidlami pre jednotlivé fondy.</w:t>
      </w:r>
    </w:p>
    <w:p w14:paraId="1385B7C8"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0BE82663"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riziko</w:t>
      </w:r>
      <w:r w:rsidRPr="00337F6A">
        <w:rPr>
          <w:rFonts w:cstheme="minorHAnsi"/>
        </w:rPr>
        <w:t xml:space="preserve"> – jav, ktorý môže negatívnym spôsobom viesť len k čiastočnému splneniu cieľa programu, resp. k nesplneniu cieľa programu.</w:t>
      </w:r>
    </w:p>
    <w:p w14:paraId="64155651"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219D3DAA"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riadenie rizík</w:t>
      </w:r>
      <w:r w:rsidRPr="00337F6A">
        <w:rPr>
          <w:rFonts w:cstheme="minorHAnsi"/>
        </w:rPr>
        <w:t xml:space="preserve"> – proces identifikácie, vyhodnocovania a sledovania rizík a prijímanie opatrení, ktorých cieľom je obmedzovanie podstupovaných rizík. Tento proces v sebe zahŕňa aj zodpovednosť za riziká a neustále zefektívňovanie systému riadenia rizík.</w:t>
      </w:r>
    </w:p>
    <w:p w14:paraId="28536D3D" w14:textId="77777777" w:rsidR="006E75E0" w:rsidRPr="00337F6A" w:rsidRDefault="006E75E0" w:rsidP="006E75E0">
      <w:pPr>
        <w:widowControl w:val="0"/>
        <w:autoSpaceDE w:val="0"/>
        <w:autoSpaceDN w:val="0"/>
        <w:adjustRightInd w:val="0"/>
        <w:spacing w:after="0" w:line="240" w:lineRule="auto"/>
        <w:jc w:val="both"/>
        <w:rPr>
          <w:rFonts w:cstheme="minorHAnsi"/>
          <w:b/>
          <w:bCs/>
        </w:rPr>
      </w:pPr>
    </w:p>
    <w:p w14:paraId="47228A6B" w14:textId="5C567994" w:rsidR="006E75E0" w:rsidRPr="00337F6A" w:rsidRDefault="006E75E0" w:rsidP="00AA7557">
      <w:pPr>
        <w:pStyle w:val="Textpoznmkypodiarou"/>
        <w:jc w:val="both"/>
      </w:pPr>
      <w:r w:rsidRPr="00337F6A">
        <w:rPr>
          <w:rFonts w:asciiTheme="minorHAnsi" w:hAnsiTheme="minorHAnsi" w:cstheme="minorHAnsi"/>
          <w:b/>
          <w:bCs/>
          <w:sz w:val="22"/>
          <w:szCs w:val="22"/>
        </w:rPr>
        <w:t>podvod</w:t>
      </w:r>
      <w:r w:rsidRPr="00337F6A">
        <w:rPr>
          <w:rFonts w:asciiTheme="minorHAnsi" w:hAnsiTheme="minorHAnsi" w:cstheme="minorHAnsi"/>
          <w:sz w:val="22"/>
          <w:szCs w:val="22"/>
        </w:rPr>
        <w:t xml:space="preserve"> </w:t>
      </w:r>
      <w:r w:rsidRPr="00337F6A">
        <w:rPr>
          <w:rFonts w:asciiTheme="minorHAnsi" w:hAnsiTheme="minorHAnsi" w:cstheme="minorHAnsi"/>
          <w:b/>
          <w:bCs/>
          <w:sz w:val="22"/>
          <w:szCs w:val="22"/>
        </w:rPr>
        <w:t>poškodzujúci finančné záujmy EÚ</w:t>
      </w:r>
      <w:r w:rsidRPr="00337F6A">
        <w:rPr>
          <w:rFonts w:asciiTheme="minorHAnsi" w:hAnsiTheme="minorHAnsi" w:cstheme="minorHAnsi"/>
          <w:sz w:val="22"/>
          <w:szCs w:val="22"/>
        </w:rPr>
        <w:t xml:space="preserve"> – podvod v zmysle čl. 3 ods. 2 Smernice Európskeho parlamentu a Rady (EÚ) 2017/1371 z 5. júla 2017 o boji proti podvodom, ktoré poškodzujú finančné záujmy </w:t>
      </w:r>
      <w:r w:rsidR="00457063" w:rsidRPr="00337F6A">
        <w:rPr>
          <w:rFonts w:asciiTheme="minorHAnsi" w:hAnsiTheme="minorHAnsi" w:cstheme="minorHAnsi"/>
          <w:sz w:val="22"/>
          <w:szCs w:val="22"/>
        </w:rPr>
        <w:t>EÚ</w:t>
      </w:r>
      <w:r w:rsidRPr="00337F6A">
        <w:rPr>
          <w:rFonts w:asciiTheme="minorHAnsi" w:hAnsiTheme="minorHAnsi" w:cstheme="minorHAnsi"/>
          <w:sz w:val="22"/>
          <w:szCs w:val="22"/>
        </w:rPr>
        <w:t>, prostredníctvom trestného práva.</w:t>
      </w:r>
    </w:p>
    <w:p w14:paraId="0C721FF8" w14:textId="77777777" w:rsidR="00CD5048" w:rsidRPr="00337F6A" w:rsidRDefault="00CD5048" w:rsidP="006E75E0">
      <w:pPr>
        <w:widowControl w:val="0"/>
        <w:autoSpaceDE w:val="0"/>
        <w:autoSpaceDN w:val="0"/>
        <w:adjustRightInd w:val="0"/>
        <w:spacing w:after="0" w:line="240" w:lineRule="auto"/>
        <w:jc w:val="both"/>
        <w:rPr>
          <w:rFonts w:cstheme="minorHAnsi"/>
          <w:b/>
        </w:rPr>
      </w:pPr>
    </w:p>
    <w:p w14:paraId="114116D5"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rPr>
        <w:t>závažný nedostatok</w:t>
      </w:r>
      <w:r w:rsidRPr="00337F6A">
        <w:rPr>
          <w:rFonts w:cstheme="minorHAnsi"/>
        </w:rPr>
        <w:t xml:space="preserve"> - nedostatok v účinnom fungovaní systému riadenia a kontroly programov, v súvislosti s ktorým sa vyžaduje výrazné zlepšenie systémov riadenia a kontroly, a situácia, keď ktorákoľvek z kľúčových požiadaviek 2, 4, 5, 9, 12, 13 a 15 stanovených v prílohe XI nariadenia o spoločných ustanoveniach alebo dve či viaceré z ostatných kľúčových požiadaviek sa posudzujú ako patriace do kategórií 3 a 4 uvedenej prílohy.</w:t>
      </w:r>
    </w:p>
    <w:p w14:paraId="0915A387"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1E2F23B9"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pravidlo n+3</w:t>
      </w:r>
      <w:r w:rsidRPr="00337F6A">
        <w:rPr>
          <w:rFonts w:cstheme="minorHAnsi"/>
        </w:rPr>
        <w:t xml:space="preserve"> – nástroj pre zaistenie plynulosti čerpania finančných prostriedkov z programov, alokácia podpory pre n-tý rok musí byť vyčerpaná v nasledujúcich troch kalendárnych rokoch.</w:t>
      </w:r>
    </w:p>
    <w:p w14:paraId="117A3418"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182D45ED" w14:textId="77777777" w:rsidR="006E75E0" w:rsidRPr="00337F6A" w:rsidRDefault="006E75E0" w:rsidP="006E75E0">
      <w:pPr>
        <w:widowControl w:val="0"/>
        <w:autoSpaceDE w:val="0"/>
        <w:autoSpaceDN w:val="0"/>
        <w:adjustRightInd w:val="0"/>
        <w:spacing w:after="0" w:line="240" w:lineRule="auto"/>
        <w:jc w:val="both"/>
        <w:rPr>
          <w:rFonts w:cstheme="minorHAnsi"/>
        </w:rPr>
      </w:pPr>
      <w:r w:rsidRPr="00337F6A">
        <w:rPr>
          <w:rFonts w:cstheme="minorHAnsi"/>
          <w:b/>
          <w:bCs/>
        </w:rPr>
        <w:t>audit trail</w:t>
      </w:r>
      <w:r w:rsidRPr="00337F6A">
        <w:rPr>
          <w:rFonts w:cstheme="minorHAnsi"/>
        </w:rPr>
        <w:t xml:space="preserve"> – podrobný opis riadenia a realizácie poskytovania príspevku z fondov EÚ na všetkých úrovniach zahrňujúci tok informácií, dokumentov, finančných prostriedkov a kontrolu.</w:t>
      </w:r>
    </w:p>
    <w:p w14:paraId="1BE05A55" w14:textId="77777777" w:rsidR="006E75E0" w:rsidRPr="00337F6A" w:rsidRDefault="006E75E0" w:rsidP="006E75E0">
      <w:pPr>
        <w:widowControl w:val="0"/>
        <w:autoSpaceDE w:val="0"/>
        <w:autoSpaceDN w:val="0"/>
        <w:adjustRightInd w:val="0"/>
        <w:spacing w:after="0" w:line="240" w:lineRule="auto"/>
        <w:jc w:val="both"/>
        <w:rPr>
          <w:rFonts w:cstheme="minorHAnsi"/>
        </w:rPr>
      </w:pPr>
    </w:p>
    <w:p w14:paraId="08F6426D" w14:textId="56007B1B" w:rsidR="006E75E0" w:rsidRPr="00337F6A" w:rsidRDefault="006E75E0" w:rsidP="00490307">
      <w:pPr>
        <w:jc w:val="both"/>
        <w:rPr>
          <w:rFonts w:cstheme="minorHAnsi"/>
          <w:b/>
          <w:bCs/>
        </w:rPr>
      </w:pPr>
      <w:r w:rsidRPr="00337F6A">
        <w:rPr>
          <w:rFonts w:cstheme="minorHAnsi"/>
          <w:b/>
          <w:bCs/>
        </w:rPr>
        <w:t xml:space="preserve">žiadosť o platbu – </w:t>
      </w:r>
      <w:r w:rsidRPr="00337F6A">
        <w:rPr>
          <w:rFonts w:cstheme="minorHAnsi"/>
          <w:bCs/>
        </w:rPr>
        <w:t>doklad, na základe ktorého je prijímateľovi</w:t>
      </w:r>
      <w:r w:rsidRPr="00337F6A" w:rsidDel="00752EFB">
        <w:rPr>
          <w:rFonts w:cstheme="minorHAnsi"/>
          <w:bCs/>
        </w:rPr>
        <w:t xml:space="preserve"> </w:t>
      </w:r>
      <w:r w:rsidRPr="00337F6A">
        <w:rPr>
          <w:rFonts w:cstheme="minorHAnsi"/>
          <w:bCs/>
        </w:rPr>
        <w:t>poskytovaný NFP, v príslušnom pomere. Žiadosť o platbu vypracováva a odosiela prijímateľ.</w:t>
      </w:r>
      <w:r w:rsidRPr="00337F6A">
        <w:rPr>
          <w:rFonts w:cstheme="minorHAnsi"/>
          <w:b/>
          <w:bCs/>
        </w:rPr>
        <w:t xml:space="preserve"> </w:t>
      </w:r>
    </w:p>
    <w:p w14:paraId="6A5F1760" w14:textId="3A22F0C2" w:rsidR="006E75E0" w:rsidRPr="00337F6A" w:rsidRDefault="006E75E0" w:rsidP="00490307">
      <w:pPr>
        <w:jc w:val="both"/>
        <w:rPr>
          <w:rFonts w:cstheme="minorHAnsi"/>
          <w:b/>
          <w:bCs/>
        </w:rPr>
      </w:pPr>
      <w:r w:rsidRPr="00337F6A">
        <w:rPr>
          <w:rFonts w:cstheme="minorHAnsi"/>
          <w:b/>
          <w:bCs/>
        </w:rPr>
        <w:t xml:space="preserve">žiadosť o platbu na EK – </w:t>
      </w:r>
      <w:r w:rsidRPr="00337F6A">
        <w:rPr>
          <w:rFonts w:cstheme="minorHAnsi"/>
          <w:bCs/>
        </w:rPr>
        <w:t xml:space="preserve">doklad, na základe ktorého je RO uhrádzaný príspevok EÚ v súlade </w:t>
      </w:r>
      <w:r w:rsidR="005F525F" w:rsidRPr="00337F6A">
        <w:rPr>
          <w:rFonts w:cstheme="minorHAnsi"/>
          <w:bCs/>
        </w:rPr>
        <w:t>s </w:t>
      </w:r>
      <w:r w:rsidRPr="00337F6A">
        <w:rPr>
          <w:rFonts w:cstheme="minorHAnsi"/>
          <w:bCs/>
        </w:rPr>
        <w:t>program</w:t>
      </w:r>
      <w:r w:rsidR="005F525F" w:rsidRPr="00337F6A">
        <w:rPr>
          <w:rFonts w:cstheme="minorHAnsi"/>
          <w:bCs/>
        </w:rPr>
        <w:t xml:space="preserve">om </w:t>
      </w:r>
      <w:r w:rsidRPr="00337F6A">
        <w:rPr>
          <w:rFonts w:cstheme="minorHAnsi"/>
          <w:bCs/>
        </w:rPr>
        <w:t>AMIF/ISF/BMVI.  Žiadosť o platbu na EK vypracováva a elektronicky odosiela riadiaci orgán v súlade s čl. 91 nariadenia o spoločných ustanoveniach.</w:t>
      </w:r>
    </w:p>
    <w:p w14:paraId="5D10BE87" w14:textId="77777777" w:rsidR="006E75E0" w:rsidRPr="00337F6A" w:rsidRDefault="006E75E0" w:rsidP="006E75E0">
      <w:pPr>
        <w:spacing w:before="120" w:after="120" w:line="240" w:lineRule="auto"/>
        <w:jc w:val="both"/>
        <w:rPr>
          <w:rFonts w:cstheme="minorHAnsi"/>
        </w:rPr>
      </w:pPr>
      <w:r w:rsidRPr="00337F6A">
        <w:rPr>
          <w:rFonts w:cstheme="minorHAnsi"/>
          <w:b/>
          <w:bCs/>
        </w:rPr>
        <w:t xml:space="preserve">verejný príspevok </w:t>
      </w:r>
      <w:r w:rsidRPr="00337F6A">
        <w:rPr>
          <w:rFonts w:cstheme="minorHAnsi"/>
        </w:rPr>
        <w:t xml:space="preserve">– všetky verejné príspevky na financovanie projektov, ktoré pochádzajú z rozpočtu národných, regionálnych a miestnych orgánov verejnej správy, rozpočtu EÚ, rozpočtu verejnoprávnych subjektov alebo rozpočtu združení orgánov verejnej správy alebo verejnoprávnych subjektov a na účely stanovenia miery spolufinancovania. </w:t>
      </w:r>
    </w:p>
    <w:p w14:paraId="666A1629" w14:textId="302BDE40" w:rsidR="006E75E0" w:rsidRPr="00337F6A" w:rsidRDefault="006E75E0" w:rsidP="006E75E0">
      <w:pPr>
        <w:spacing w:before="120" w:after="120" w:line="240" w:lineRule="auto"/>
        <w:jc w:val="both"/>
        <w:rPr>
          <w:rFonts w:cstheme="minorHAnsi"/>
        </w:rPr>
      </w:pPr>
      <w:r w:rsidRPr="00337F6A">
        <w:rPr>
          <w:rFonts w:cstheme="minorHAnsi"/>
          <w:b/>
          <w:bCs/>
        </w:rPr>
        <w:t>pohľadávka z NFP</w:t>
      </w:r>
      <w:r w:rsidRPr="00337F6A">
        <w:rPr>
          <w:rFonts w:cstheme="minorHAnsi"/>
        </w:rPr>
        <w:t xml:space="preserve"> – pohľadávka štátu v správe riadiaceho orgánu na vrátenie NFP alebo jeho časti, na náhradu škody alebo vydanie bezdôvodného obohatenia. Táto pohľadávka vzniká na základe porušenia všeobecne záväzných právnych predpisov zisteného podľa zákona o finančnej kontrole a audite alebo zisteného porušenia zmluvy o poskytnutí </w:t>
      </w:r>
      <w:r w:rsidR="00E76800" w:rsidRPr="00337F6A">
        <w:rPr>
          <w:rFonts w:cstheme="minorHAnsi"/>
        </w:rPr>
        <w:t xml:space="preserve">NFP </w:t>
      </w:r>
      <w:r w:rsidRPr="00337F6A">
        <w:rPr>
          <w:rFonts w:cstheme="minorHAnsi"/>
        </w:rPr>
        <w:t>alebo rozhodnutia o schválení žiadosti o NFP podľa zákona o príspevkoch z fondov EÚ.</w:t>
      </w:r>
    </w:p>
    <w:p w14:paraId="0EE109ED" w14:textId="697B07DC" w:rsidR="006E75E0" w:rsidRPr="00337F6A" w:rsidRDefault="006E75E0" w:rsidP="00220134">
      <w:pPr>
        <w:jc w:val="both"/>
        <w:rPr>
          <w:rFonts w:cstheme="minorHAnsi"/>
        </w:rPr>
      </w:pPr>
      <w:r w:rsidRPr="00337F6A">
        <w:rPr>
          <w:rFonts w:cstheme="minorHAnsi"/>
          <w:b/>
          <w:bCs/>
        </w:rPr>
        <w:t>účty</w:t>
      </w:r>
      <w:r w:rsidRPr="00337F6A">
        <w:rPr>
          <w:rFonts w:cstheme="minorHAnsi"/>
        </w:rPr>
        <w:t xml:space="preserve"> – dokument vypracovaný riadiacim orgáno</w:t>
      </w:r>
      <w:r w:rsidR="00103BF4">
        <w:rPr>
          <w:rFonts w:cstheme="minorHAnsi"/>
        </w:rPr>
        <w:t>m</w:t>
      </w:r>
      <w:r w:rsidRPr="00337F6A">
        <w:rPr>
          <w:rFonts w:cstheme="minorHAnsi"/>
        </w:rPr>
        <w:t xml:space="preserve"> v súlade s čl. 98 nariadenia o spoločných ustanoveniach a  predkladaný EK v súlade s čl. 63 ods. 5 písm. a) a s čl. 63 ods. 6 Nariadenia o rozpočtových pravidlách za každý program AMIF/ISF/BMVI.</w:t>
      </w:r>
    </w:p>
    <w:p w14:paraId="6A467335" w14:textId="77777777" w:rsidR="006E75E0" w:rsidRPr="00337F6A" w:rsidRDefault="006E75E0" w:rsidP="006E75E0">
      <w:pPr>
        <w:jc w:val="both"/>
        <w:rPr>
          <w:rFonts w:cstheme="minorHAnsi"/>
        </w:rPr>
      </w:pPr>
      <w:r w:rsidRPr="00337F6A">
        <w:rPr>
          <w:rFonts w:cstheme="minorHAnsi"/>
          <w:b/>
          <w:bCs/>
        </w:rPr>
        <w:lastRenderedPageBreak/>
        <w:t>prebiehajúce skúmanie</w:t>
      </w:r>
      <w:r w:rsidRPr="00337F6A">
        <w:rPr>
          <w:rFonts w:cstheme="minorHAnsi"/>
        </w:rPr>
        <w:t xml:space="preserve"> – prebiehajúce posudzovanie súladu poskytovania NFP s právnymi predpismi EÚ a SR a inými príslušnými podzákonnými predpismi, resp. zmluvami vykonávané riadiacim orgánom, orgánom auditu alebo EK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(EK, OLAF,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EK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EK/Európskeho dvora audítorov sa zohľadňujú už nedostatky z návrhu správy z auditu EK/Európskeho dvora audítorov.</w:t>
      </w:r>
      <w:r w:rsidRPr="00337F6A">
        <w:rPr>
          <w:rStyle w:val="Odkaznapoznmkupodiarou"/>
          <w:rFonts w:cstheme="minorHAnsi"/>
        </w:rPr>
        <w:footnoteReference w:id="2"/>
      </w:r>
    </w:p>
    <w:p w14:paraId="2BBE953E" w14:textId="77777777" w:rsidR="006E75E0" w:rsidRPr="00337F6A" w:rsidRDefault="006E75E0" w:rsidP="006E75E0">
      <w:pPr>
        <w:jc w:val="both"/>
        <w:rPr>
          <w:rFonts w:cstheme="minorHAnsi"/>
        </w:rPr>
      </w:pPr>
      <w:r w:rsidRPr="00337F6A">
        <w:rPr>
          <w:rFonts w:cstheme="minorHAnsi"/>
          <w:b/>
        </w:rPr>
        <w:t>účtovný doklad –</w:t>
      </w:r>
      <w:r w:rsidRPr="00337F6A">
        <w:rPr>
          <w:rFonts w:cstheme="minorHAnsi"/>
        </w:rPr>
        <w:t xml:space="preserve"> doklad definovaný v zákone o účtovníctve.</w:t>
      </w:r>
    </w:p>
    <w:p w14:paraId="49702EF5" w14:textId="4C97C6AF" w:rsidR="007C78CD" w:rsidRPr="00337F6A" w:rsidRDefault="007C78CD" w:rsidP="007C78CD">
      <w:pPr>
        <w:jc w:val="both"/>
        <w:rPr>
          <w:rFonts w:cstheme="minorHAnsi"/>
        </w:rPr>
      </w:pPr>
      <w:r w:rsidRPr="00337F6A">
        <w:rPr>
          <w:rFonts w:cstheme="minorHAnsi"/>
          <w:b/>
        </w:rPr>
        <w:t>finančná kontrola</w:t>
      </w:r>
      <w:r w:rsidRPr="00337F6A">
        <w:rPr>
          <w:rFonts w:cstheme="minorHAnsi"/>
        </w:rPr>
        <w:t xml:space="preserve"> - súhrn činností zabezpečujúcich overovanie hospodárnosti, efektívnosti, účinnosti a účelnosti finančných operácií alebo ich častí pred ich uskutočnením, v ich priebehu a až do ich konečného vysporiadania, zúčtovania, dosiahnutia a udržania výsledkov a cieľov finančných operácií alebo ich častí. Finančná kontrola sa vykonáva ako: základná finančná kontrola, administratívna finančná kontrola a finančná kontrola na mieste. Pre všetky tri typy finančnej kontroly platí, že podľa § 6 ods. 4 </w:t>
      </w:r>
      <w:r w:rsidR="00E76800" w:rsidRPr="00337F6A">
        <w:rPr>
          <w:rFonts w:cstheme="minorHAnsi"/>
        </w:rPr>
        <w:t xml:space="preserve"> </w:t>
      </w:r>
      <w:r w:rsidR="007975E5" w:rsidRPr="00337F6A">
        <w:rPr>
          <w:rFonts w:eastAsia="Times New Roman" w:cstheme="minorHAnsi"/>
          <w:lang w:eastAsia="sk-SK"/>
        </w:rPr>
        <w:t>zákon</w:t>
      </w:r>
      <w:r w:rsidR="00C40038" w:rsidRPr="00337F6A">
        <w:rPr>
          <w:rFonts w:eastAsia="Times New Roman" w:cstheme="minorHAnsi"/>
          <w:lang w:eastAsia="sk-SK"/>
        </w:rPr>
        <w:t>a</w:t>
      </w:r>
      <w:r w:rsidR="007975E5" w:rsidRPr="00337F6A">
        <w:rPr>
          <w:rFonts w:eastAsia="Times New Roman" w:cstheme="minorHAnsi"/>
          <w:lang w:eastAsia="sk-SK"/>
        </w:rPr>
        <w:t xml:space="preserve"> o finančnej kontrole a audite</w:t>
      </w:r>
      <w:r w:rsidR="007975E5" w:rsidRPr="00337F6A">
        <w:rPr>
          <w:rFonts w:cstheme="minorHAnsi"/>
        </w:rPr>
        <w:t xml:space="preserve">  </w:t>
      </w:r>
      <w:r w:rsidRPr="00337F6A">
        <w:rPr>
          <w:rFonts w:cstheme="minorHAnsi"/>
        </w:rPr>
        <w:t>orgán verejnej správy finančnou kontrolou overuje, v súlade s cieľmi finančnej kontroly a podľa povahy každej finančnej operácie alebo jej časti, jej súlad so skutočnosťami podľa písmena a) až g).</w:t>
      </w:r>
    </w:p>
    <w:p w14:paraId="28354F4C" w14:textId="5F543298" w:rsidR="00E92929" w:rsidRPr="00337F6A" w:rsidRDefault="006E75E0" w:rsidP="0043569F">
      <w:pPr>
        <w:spacing w:after="120" w:line="240" w:lineRule="auto"/>
        <w:jc w:val="both"/>
        <w:rPr>
          <w:rFonts w:cstheme="minorHAnsi"/>
          <w:bCs/>
        </w:rPr>
      </w:pPr>
      <w:r w:rsidRPr="00337F6A">
        <w:rPr>
          <w:rFonts w:cstheme="minorHAnsi"/>
          <w:b/>
        </w:rPr>
        <w:t>finančná oprava</w:t>
      </w:r>
      <w:r w:rsidRPr="00337F6A">
        <w:rPr>
          <w:rFonts w:cstheme="minorHAnsi"/>
        </w:rPr>
        <w:t xml:space="preserve"> – </w:t>
      </w:r>
      <w:r w:rsidRPr="00337F6A">
        <w:rPr>
          <w:rFonts w:cstheme="minorHAnsi"/>
          <w:bCs/>
        </w:rPr>
        <w:t>úprava výdavkov následkom porušenia uplatniteľného práva EÚ alebo vnútroštátneho práva, ktoré boli vykázané EK alebo sú predmetom schvaľovania na národnej úrovni. Finančnú opravu je možné vykonať režimom ex ante, t. j. vo fáze pred schválením a úhradou deklarovaných výdavkov alebo režimom ex post, t. j. vo fáze po schválení a realizovanej úhrade deklarovaných výdavkov. Európska komisia pri rozhodovaní o finančnej oprave dodržiava zásadu proporcionality tým, že zohľadní povahu a závažnosť porušenia uplatniteľného práva EÚ alebo vnútroštátneho práva a jeho finančné dôsledky pre rozpočet EÚ. Členské štáty vykonávajú požadované finančné opravy v súvislosti s individuálnymi alebo systémovými nezrovnalosťami zistenými v jednotlivých fázach implementácie a financovania operácií a programov.</w:t>
      </w:r>
      <w:r w:rsidRPr="00337F6A">
        <w:rPr>
          <w:rStyle w:val="Odkaznapoznmkupodiarou"/>
          <w:rFonts w:cstheme="minorHAnsi"/>
          <w:bCs/>
        </w:rPr>
        <w:footnoteReference w:id="3"/>
      </w:r>
    </w:p>
    <w:p w14:paraId="7A733F85" w14:textId="45048BCE" w:rsidR="00E92929" w:rsidRPr="00337F6A" w:rsidRDefault="00E92929" w:rsidP="00E92929">
      <w:pPr>
        <w:widowControl w:val="0"/>
        <w:autoSpaceDE w:val="0"/>
        <w:autoSpaceDN w:val="0"/>
        <w:adjustRightInd w:val="0"/>
        <w:spacing w:line="240" w:lineRule="auto"/>
        <w:jc w:val="both"/>
        <w:rPr>
          <w:rFonts w:cstheme="minorHAnsi"/>
        </w:rPr>
      </w:pPr>
      <w:r w:rsidRPr="00337F6A">
        <w:rPr>
          <w:rFonts w:cstheme="minorHAnsi"/>
          <w:b/>
        </w:rPr>
        <w:t xml:space="preserve">čiastková kniha dlžníkov a stavu vysporiadania finančných prostriedkov </w:t>
      </w:r>
      <w:r w:rsidRPr="00337F6A">
        <w:rPr>
          <w:rFonts w:cstheme="minorHAnsi"/>
        </w:rPr>
        <w:t xml:space="preserve">– evidencia neuhradených dlžných súm, ktoré prijímateľ neuhradil včas a v určenej sume na základe žiadosti </w:t>
      </w:r>
      <w:r w:rsidR="007A47EA" w:rsidRPr="00337F6A">
        <w:rPr>
          <w:rFonts w:cstheme="minorHAnsi"/>
        </w:rPr>
        <w:t>riadiaceho</w:t>
      </w:r>
      <w:r w:rsidRPr="00337F6A">
        <w:rPr>
          <w:rFonts w:cstheme="minorHAnsi"/>
        </w:rPr>
        <w:t xml:space="preserve"> orgánu alebo kontrolného orgánu zabezpečujúceho finančnú kontrolu, príp. na základe právoplatného rozhodnutia vydaného v správnom alebo súdnom konaní.</w:t>
      </w:r>
    </w:p>
    <w:p w14:paraId="4E1AA38E" w14:textId="6347ED03" w:rsidR="00E92929" w:rsidRPr="00337F6A" w:rsidRDefault="00E92929" w:rsidP="00E92929">
      <w:pPr>
        <w:widowControl w:val="0"/>
        <w:spacing w:line="240" w:lineRule="auto"/>
        <w:jc w:val="both"/>
        <w:rPr>
          <w:rFonts w:cstheme="minorHAnsi"/>
          <w:bCs/>
        </w:rPr>
      </w:pPr>
      <w:r w:rsidRPr="00337F6A">
        <w:rPr>
          <w:rFonts w:cstheme="minorHAnsi"/>
          <w:b/>
          <w:bCs/>
        </w:rPr>
        <w:t>kontrola na mieste</w:t>
      </w:r>
      <w:r w:rsidRPr="00337F6A">
        <w:rPr>
          <w:rFonts w:cstheme="minorHAnsi"/>
          <w:bCs/>
        </w:rPr>
        <w:t xml:space="preserve"> – finančná kontrola výdavkov uplatnených prijímateľom v sídle prijímateľa vo väzbe na dodržiavanie zákona č. 431/2002 Z. z. o účtovníctve a zákona č. 523/2004 Z. z. o rozpočtových </w:t>
      </w:r>
      <w:r w:rsidRPr="00337F6A">
        <w:rPr>
          <w:rFonts w:cstheme="minorHAnsi"/>
          <w:bCs/>
        </w:rPr>
        <w:lastRenderedPageBreak/>
        <w:t>pravidlách. Kontrola na mieste sa môže vykonať u kontrolovanej osoby.  Finančnou kontrolou vykonávanou ako kontrola na mieste môže orgán verejnej správy overiť vybranú finančnú operáciu alebo jej časť</w:t>
      </w:r>
      <w:r w:rsidR="006564CA" w:rsidRPr="00337F6A">
        <w:rPr>
          <w:rFonts w:cstheme="minorHAnsi"/>
          <w:bCs/>
        </w:rPr>
        <w:t>.</w:t>
      </w:r>
    </w:p>
    <w:p w14:paraId="2755FE96" w14:textId="1F9AE67E" w:rsidR="0043569F" w:rsidRPr="00337F6A" w:rsidRDefault="00DB70E5" w:rsidP="0043569F">
      <w:pPr>
        <w:spacing w:after="120" w:line="240" w:lineRule="auto"/>
        <w:jc w:val="both"/>
        <w:rPr>
          <w:rFonts w:cstheme="minorHAnsi"/>
        </w:rPr>
      </w:pPr>
      <w:r w:rsidRPr="00337F6A">
        <w:rPr>
          <w:rFonts w:cstheme="minorHAnsi"/>
          <w:b/>
        </w:rPr>
        <w:t>oprávnený výdavok</w:t>
      </w:r>
      <w:r w:rsidRPr="00337F6A">
        <w:rPr>
          <w:rFonts w:cstheme="minorHAnsi"/>
        </w:rPr>
        <w:t xml:space="preserve"> – výdavok, ktorý bol skutočne vynaložený v oprávnenom období, vo forme nákladu alebo výdavku, v súlade s pravidlami oprávnenosti</w:t>
      </w:r>
      <w:r w:rsidRPr="00337F6A">
        <w:rPr>
          <w:rStyle w:val="Odkaznapoznmkupodiarou"/>
          <w:rFonts w:cstheme="minorHAnsi"/>
        </w:rPr>
        <w:footnoteReference w:id="4"/>
      </w:r>
      <w:r w:rsidRPr="00337F6A">
        <w:rPr>
          <w:rFonts w:cstheme="minorHAnsi"/>
        </w:rPr>
        <w:t>, zmluvou o poskytnutí NFP/</w:t>
      </w:r>
      <w:r w:rsidR="0018641A">
        <w:rPr>
          <w:rFonts w:cstheme="minorHAnsi"/>
        </w:rPr>
        <w:t>r</w:t>
      </w:r>
      <w:r w:rsidRPr="00337F6A">
        <w:rPr>
          <w:rFonts w:cstheme="minorHAnsi"/>
        </w:rPr>
        <w:t>ozhodnutím o schválení žiadosti o</w:t>
      </w:r>
      <w:r w:rsidR="00115FA3" w:rsidRPr="00337F6A">
        <w:rPr>
          <w:rFonts w:cstheme="minorHAnsi"/>
        </w:rPr>
        <w:t> </w:t>
      </w:r>
      <w:r w:rsidRPr="00337F6A">
        <w:rPr>
          <w:rFonts w:cstheme="minorHAnsi"/>
        </w:rPr>
        <w:t>NFP</w:t>
      </w:r>
    </w:p>
    <w:p w14:paraId="7C30A5C0" w14:textId="20737E6B" w:rsidR="008C6C25" w:rsidRPr="00337F6A" w:rsidRDefault="008C6C25" w:rsidP="008C6C25">
      <w:pPr>
        <w:spacing w:line="240" w:lineRule="auto"/>
        <w:jc w:val="both"/>
        <w:rPr>
          <w:rFonts w:cstheme="minorHAnsi"/>
        </w:rPr>
      </w:pPr>
      <w:r w:rsidRPr="00A52408">
        <w:rPr>
          <w:rFonts w:cstheme="minorHAnsi"/>
          <w:b/>
        </w:rPr>
        <w:t xml:space="preserve">predfinancovanie – </w:t>
      </w:r>
      <w:r w:rsidRPr="00A52408">
        <w:rPr>
          <w:rFonts w:cstheme="minorHAnsi"/>
        </w:rPr>
        <w:t xml:space="preserve">platba poskytnutá prijímateľovi v súlade s vydaným </w:t>
      </w:r>
      <w:r w:rsidR="0018641A" w:rsidRPr="00A52408">
        <w:rPr>
          <w:rFonts w:cstheme="minorHAnsi"/>
        </w:rPr>
        <w:t>r</w:t>
      </w:r>
      <w:r w:rsidRPr="00A52408">
        <w:rPr>
          <w:rFonts w:cstheme="minorHAnsi"/>
        </w:rPr>
        <w:t>ozhodnutím o schválení žiadosti o</w:t>
      </w:r>
      <w:del w:id="282" w:author="Autor">
        <w:r w:rsidR="00115FA3" w:rsidRPr="00E675FD" w:rsidDel="00A04364">
          <w:rPr>
            <w:rFonts w:cstheme="minorHAnsi"/>
          </w:rPr>
          <w:delText> </w:delText>
        </w:r>
      </w:del>
      <w:ins w:id="283" w:author="Autor">
        <w:r w:rsidR="00A04364" w:rsidRPr="00A52408">
          <w:rPr>
            <w:rFonts w:cstheme="minorHAnsi"/>
          </w:rPr>
          <w:t xml:space="preserve"> poskytnutie </w:t>
        </w:r>
      </w:ins>
      <w:r w:rsidRPr="00A52408">
        <w:rPr>
          <w:rFonts w:cstheme="minorHAnsi"/>
        </w:rPr>
        <w:t>NFP</w:t>
      </w:r>
      <w:r w:rsidR="00C319BB" w:rsidRPr="00A52408">
        <w:rPr>
          <w:rFonts w:cstheme="minorHAnsi"/>
        </w:rPr>
        <w:t xml:space="preserve">, resp. na základe zmluvy o poskytnutí NFP </w:t>
      </w:r>
      <w:r w:rsidRPr="00A52408">
        <w:rPr>
          <w:rFonts w:cstheme="minorHAnsi"/>
        </w:rPr>
        <w:t>pri financovaní formou predfinancovania na úhradu faktúr</w:t>
      </w:r>
      <w:r w:rsidR="006564CA" w:rsidRPr="00A52408">
        <w:rPr>
          <w:rFonts w:cstheme="minorHAnsi"/>
        </w:rPr>
        <w:t>.</w:t>
      </w:r>
    </w:p>
    <w:p w14:paraId="7DF24DD7" w14:textId="5530CE18" w:rsidR="00E81C29" w:rsidRPr="00337F6A" w:rsidRDefault="00E81C29" w:rsidP="00E81C29">
      <w:pPr>
        <w:spacing w:line="240" w:lineRule="auto"/>
        <w:jc w:val="both"/>
        <w:rPr>
          <w:rFonts w:cstheme="minorHAnsi"/>
        </w:rPr>
      </w:pPr>
      <w:r w:rsidRPr="00337F6A">
        <w:rPr>
          <w:rFonts w:cstheme="minorHAnsi"/>
          <w:b/>
        </w:rPr>
        <w:t xml:space="preserve">priebežná platba </w:t>
      </w:r>
      <w:r w:rsidR="00217AB6" w:rsidRPr="00337F6A">
        <w:rPr>
          <w:rFonts w:cstheme="minorHAnsi"/>
          <w:b/>
        </w:rPr>
        <w:t xml:space="preserve">(refundácia) </w:t>
      </w:r>
      <w:r w:rsidRPr="00337F6A">
        <w:rPr>
          <w:rFonts w:cstheme="minorHAnsi"/>
        </w:rPr>
        <w:t xml:space="preserve">– poskytnutie </w:t>
      </w:r>
      <w:r w:rsidRPr="00A52408">
        <w:rPr>
          <w:rFonts w:cstheme="minorHAnsi"/>
        </w:rPr>
        <w:t>finančných prostriedkov prijímateľovi na základe zmluvy o poskytnutí NFP resp. rozhodnutia o schválení žiadosti o</w:t>
      </w:r>
      <w:del w:id="284" w:author="Autor">
        <w:r w:rsidRPr="00A52408" w:rsidDel="00A04364">
          <w:rPr>
            <w:rFonts w:cstheme="minorHAnsi"/>
          </w:rPr>
          <w:delText xml:space="preserve"> </w:delText>
        </w:r>
      </w:del>
      <w:ins w:id="285" w:author="Autor">
        <w:r w:rsidR="00A04364" w:rsidRPr="00A52408">
          <w:rPr>
            <w:rFonts w:cstheme="minorHAnsi"/>
          </w:rPr>
          <w:t xml:space="preserve"> poskytnutie NFP </w:t>
        </w:r>
      </w:ins>
      <w:r w:rsidRPr="00A52408">
        <w:rPr>
          <w:rFonts w:cstheme="minorHAnsi"/>
        </w:rPr>
        <w:t>za zdroje EÚ a štátneho rozpočtu na spolufinancovanie a na základe žiadosti o platbu, ktorej súčasťou</w:t>
      </w:r>
      <w:r w:rsidRPr="00337F6A">
        <w:rPr>
          <w:rFonts w:cstheme="minorHAnsi"/>
        </w:rPr>
        <w:t xml:space="preserve"> sú účtovné doklady výdavkov, ktoré prijímateľ uhradil najskôr z vlastných zdrojov</w:t>
      </w:r>
      <w:r w:rsidR="006564CA" w:rsidRPr="00337F6A">
        <w:rPr>
          <w:rFonts w:cstheme="minorHAnsi"/>
        </w:rPr>
        <w:t>.</w:t>
      </w:r>
    </w:p>
    <w:p w14:paraId="1981FE0A" w14:textId="2E4F1E71" w:rsidR="00323FD1" w:rsidRPr="00337F6A" w:rsidRDefault="00323FD1" w:rsidP="00323FD1">
      <w:pPr>
        <w:spacing w:line="240" w:lineRule="auto"/>
        <w:jc w:val="both"/>
        <w:rPr>
          <w:rFonts w:cstheme="minorHAnsi"/>
        </w:rPr>
      </w:pPr>
      <w:r w:rsidRPr="00337F6A">
        <w:rPr>
          <w:rFonts w:cstheme="minorHAnsi"/>
          <w:b/>
        </w:rPr>
        <w:t>Štátna pokladnica</w:t>
      </w:r>
      <w:r w:rsidRPr="00337F6A">
        <w:rPr>
          <w:rFonts w:cstheme="minorHAnsi"/>
        </w:rPr>
        <w:t xml:space="preserve"> – orgán štátnej správy zriadený v zmysle zákona o Štátnej pokladnici</w:t>
      </w:r>
      <w:r w:rsidR="00281DB0" w:rsidRPr="00337F6A">
        <w:rPr>
          <w:rFonts w:cstheme="minorHAnsi"/>
        </w:rPr>
        <w:t>.</w:t>
      </w:r>
      <w:r w:rsidRPr="00337F6A">
        <w:rPr>
          <w:rFonts w:cstheme="minorHAnsi"/>
        </w:rPr>
        <w:t xml:space="preserve"> </w:t>
      </w:r>
    </w:p>
    <w:p w14:paraId="4EC5E1A5" w14:textId="7F2B5EDF" w:rsidR="00EB168B" w:rsidRPr="00337F6A" w:rsidRDefault="00EB168B" w:rsidP="00EB168B">
      <w:pPr>
        <w:spacing w:line="240" w:lineRule="auto"/>
        <w:jc w:val="both"/>
        <w:rPr>
          <w:rFonts w:cstheme="minorHAnsi"/>
          <w:bCs/>
        </w:rPr>
      </w:pPr>
      <w:r w:rsidRPr="00337F6A">
        <w:rPr>
          <w:rFonts w:cstheme="minorHAnsi"/>
          <w:b/>
          <w:bCs/>
        </w:rPr>
        <w:t>základná finančná kontrola</w:t>
      </w:r>
      <w:r w:rsidRPr="00337F6A">
        <w:rPr>
          <w:rFonts w:cstheme="minorHAnsi"/>
          <w:bCs/>
        </w:rPr>
        <w:t xml:space="preserve"> -  </w:t>
      </w:r>
      <w:r w:rsidR="00281DB0" w:rsidRPr="00337F6A">
        <w:rPr>
          <w:rFonts w:cstheme="minorHAnsi"/>
          <w:bCs/>
        </w:rPr>
        <w:t>druh finančnej kontroly v zmysle § 7 zákona o finančnej kontrole a audite. O</w:t>
      </w:r>
      <w:r w:rsidRPr="00337F6A">
        <w:rPr>
          <w:rFonts w:cstheme="minorHAnsi"/>
          <w:bCs/>
        </w:rPr>
        <w:t xml:space="preserve">rgán verejnej správy je povinný overiť vždy súlad každej finančnej operácie alebo jej časti so skutočnosťami uvedenými v § 6 ods. 4 zákona </w:t>
      </w:r>
      <w:r w:rsidR="00281DB0" w:rsidRPr="00337F6A">
        <w:rPr>
          <w:rFonts w:cstheme="minorHAnsi"/>
          <w:bCs/>
        </w:rPr>
        <w:t xml:space="preserve">o finančnej kontrole </w:t>
      </w:r>
      <w:r w:rsidR="00AB3CC3">
        <w:rPr>
          <w:rFonts w:cstheme="minorHAnsi"/>
          <w:bCs/>
        </w:rPr>
        <w:t xml:space="preserve">a audite </w:t>
      </w:r>
      <w:r w:rsidRPr="00337F6A">
        <w:rPr>
          <w:rFonts w:cstheme="minorHAnsi"/>
          <w:bCs/>
        </w:rPr>
        <w:t>na všetkých stupňoch riadenia.</w:t>
      </w:r>
    </w:p>
    <w:p w14:paraId="186E61CB" w14:textId="761289ED" w:rsidR="00EB168B" w:rsidRPr="00337F6A" w:rsidRDefault="00EB168B" w:rsidP="00EB168B">
      <w:pPr>
        <w:spacing w:line="240" w:lineRule="auto"/>
        <w:jc w:val="both"/>
        <w:rPr>
          <w:rFonts w:cstheme="minorHAnsi"/>
        </w:rPr>
      </w:pPr>
      <w:r w:rsidRPr="00A52408">
        <w:rPr>
          <w:rFonts w:cstheme="minorHAnsi"/>
          <w:b/>
        </w:rPr>
        <w:t xml:space="preserve">zálohová platba </w:t>
      </w:r>
      <w:r w:rsidRPr="00A52408">
        <w:rPr>
          <w:rFonts w:cstheme="minorHAnsi"/>
        </w:rPr>
        <w:t>– platba poskytnutá prijímateľovi v zmysle uzatvorenej zmluvy o poskytnutí NFP alebo rozhodnutia o schválení žiadosti o</w:t>
      </w:r>
      <w:del w:id="286" w:author="Autor">
        <w:r w:rsidR="00281DB0" w:rsidRPr="00A52408" w:rsidDel="00A04364">
          <w:rPr>
            <w:rFonts w:cstheme="minorHAnsi"/>
          </w:rPr>
          <w:delText> </w:delText>
        </w:r>
      </w:del>
      <w:ins w:id="287" w:author="Autor">
        <w:r w:rsidR="00A04364" w:rsidRPr="00A52408">
          <w:rPr>
            <w:rFonts w:cstheme="minorHAnsi"/>
          </w:rPr>
          <w:t xml:space="preserve"> poskytnutie </w:t>
        </w:r>
      </w:ins>
      <w:r w:rsidRPr="00A52408">
        <w:rPr>
          <w:rFonts w:cstheme="minorHAnsi"/>
        </w:rPr>
        <w:t>NFP</w:t>
      </w:r>
      <w:r w:rsidR="00BC3377" w:rsidRPr="00A52408">
        <w:rPr>
          <w:rFonts w:cstheme="minorHAnsi"/>
        </w:rPr>
        <w:t>.</w:t>
      </w:r>
    </w:p>
    <w:p w14:paraId="0F1F3EA1" w14:textId="671584BA" w:rsidR="008C6C25" w:rsidRPr="00337F6A" w:rsidRDefault="00EB168B" w:rsidP="00A411C6">
      <w:pPr>
        <w:spacing w:line="240" w:lineRule="auto"/>
        <w:jc w:val="both"/>
        <w:rPr>
          <w:rFonts w:cstheme="minorHAnsi"/>
        </w:rPr>
      </w:pPr>
      <w:r w:rsidRPr="00337F6A">
        <w:rPr>
          <w:rFonts w:cstheme="minorHAnsi"/>
          <w:b/>
        </w:rPr>
        <w:t xml:space="preserve">zálohová platba od EK </w:t>
      </w:r>
      <w:r w:rsidRPr="00337F6A">
        <w:rPr>
          <w:rFonts w:cstheme="minorHAnsi"/>
        </w:rPr>
        <w:t>– platba poskytovaná z EK Slovenskej republike v súlade s mechanizmom zálohového financovania podľa Nariadenia Európskeho parlamentu a Rady (EÚ) 2021/1060 z 24. júna 2021, resp. podľa špecifických nariadení pre jednotlivé fondy</w:t>
      </w:r>
      <w:r w:rsidR="006564CA" w:rsidRPr="00337F6A">
        <w:rPr>
          <w:rFonts w:cstheme="minorHAnsi"/>
        </w:rPr>
        <w:t>.</w:t>
      </w:r>
    </w:p>
    <w:p w14:paraId="7E88938B" w14:textId="37C384AA" w:rsidR="008E4237" w:rsidRPr="00AB714E" w:rsidDel="007D4717" w:rsidRDefault="00B92748" w:rsidP="007D4717">
      <w:pPr>
        <w:spacing w:after="120" w:line="240" w:lineRule="auto"/>
        <w:jc w:val="both"/>
        <w:rPr>
          <w:del w:id="288" w:author="Autor"/>
          <w:rFonts w:cstheme="minorHAnsi"/>
          <w:bCs/>
        </w:rPr>
      </w:pPr>
      <w:r w:rsidRPr="00337F6A">
        <w:rPr>
          <w:rFonts w:cstheme="minorHAnsi"/>
          <w:b/>
        </w:rPr>
        <w:t>smernica EIA</w:t>
      </w:r>
      <w:r w:rsidRPr="00337F6A">
        <w:rPr>
          <w:rFonts w:cstheme="minorHAnsi"/>
          <w:bCs/>
        </w:rPr>
        <w:t xml:space="preserve"> </w:t>
      </w:r>
      <w:r w:rsidR="00B3016F" w:rsidRPr="00337F6A">
        <w:rPr>
          <w:rFonts w:cstheme="minorHAnsi"/>
          <w:bCs/>
        </w:rPr>
        <w:t>–</w:t>
      </w:r>
      <w:r w:rsidRPr="00337F6A">
        <w:rPr>
          <w:rFonts w:cstheme="minorHAnsi"/>
          <w:bCs/>
        </w:rPr>
        <w:t xml:space="preserve"> </w:t>
      </w:r>
      <w:r w:rsidR="00D625A4" w:rsidRPr="00337F6A">
        <w:rPr>
          <w:rFonts w:cstheme="minorHAnsi"/>
          <w:bCs/>
        </w:rPr>
        <w:t>c</w:t>
      </w:r>
      <w:r w:rsidR="0028124D" w:rsidRPr="00337F6A">
        <w:rPr>
          <w:rFonts w:cstheme="minorHAnsi"/>
          <w:bCs/>
        </w:rPr>
        <w:t>ieľom tejto smernice známej aj pod označením Smernica EIA je vysoká úroveň ochrany životného prostredia a zahrnutie zohľadnenia životného prostredia do prípravy a udelenia súhlasu pre projekty. Stane sa tak tým, že sa vykoná posúdenie životného prostredia pre určité verejné či súkromné projekty uvedené v Prílohe I a II smernice.</w:t>
      </w:r>
      <w:r w:rsidR="002B0F59" w:rsidRPr="00337F6A">
        <w:rPr>
          <w:rFonts w:cstheme="minorHAnsi"/>
          <w:bCs/>
        </w:rPr>
        <w:t xml:space="preserve"> Smernica 2011/92/EÚ definuje proces posudzovania vplyvov na životné prostredie (EIA), ktorým sa zabezpečí, že projekty, ktoré pravdepodobne majú značné vplyvy na životné prostredie, sa pred udelením súhlasu posúdia.</w:t>
      </w:r>
    </w:p>
    <w:p w14:paraId="2F0553C1" w14:textId="77777777" w:rsidR="00F96E86" w:rsidRDefault="00F96E86">
      <w:pPr>
        <w:spacing w:after="120" w:line="240" w:lineRule="auto"/>
        <w:jc w:val="both"/>
        <w:pPrChange w:id="289" w:author="Autor">
          <w:pPr>
            <w:pStyle w:val="Nadpis1"/>
            <w:spacing w:before="0" w:line="240" w:lineRule="auto"/>
          </w:pPr>
        </w:pPrChange>
      </w:pPr>
    </w:p>
    <w:p w14:paraId="0664A015" w14:textId="3D8EEC20" w:rsidR="007F3715" w:rsidRPr="00A41DF7" w:rsidRDefault="006E75E0" w:rsidP="00AA7557">
      <w:pPr>
        <w:pStyle w:val="Nadpis1"/>
        <w:spacing w:before="0" w:line="240" w:lineRule="auto"/>
      </w:pPr>
      <w:bookmarkStart w:id="290" w:name="_Toc204683762"/>
      <w:r w:rsidRPr="00AA7557">
        <w:rPr>
          <w:rFonts w:asciiTheme="minorHAnsi" w:hAnsiTheme="minorHAnsi" w:cstheme="minorHAnsi"/>
          <w:b/>
          <w:caps/>
          <w:sz w:val="22"/>
          <w:szCs w:val="22"/>
        </w:rPr>
        <w:t>3. Zoznam skratiek</w:t>
      </w:r>
      <w:bookmarkEnd w:id="290"/>
    </w:p>
    <w:p w14:paraId="1BEE1887" w14:textId="77777777" w:rsidR="00ED184A" w:rsidRPr="00ED184A" w:rsidRDefault="00ED184A"/>
    <w:tbl>
      <w:tblPr>
        <w:tblStyle w:val="Mriekatabuky"/>
        <w:tblW w:w="0" w:type="auto"/>
        <w:tblLook w:val="04A0" w:firstRow="1" w:lastRow="0" w:firstColumn="1" w:lastColumn="0" w:noHBand="0" w:noVBand="1"/>
      </w:tblPr>
      <w:tblGrid>
        <w:gridCol w:w="1465"/>
        <w:gridCol w:w="3116"/>
        <w:gridCol w:w="4481"/>
      </w:tblGrid>
      <w:tr w:rsidR="006C5A91" w:rsidRPr="00337F6A" w14:paraId="7AD2908C" w14:textId="77777777" w:rsidTr="00AA7557">
        <w:tc>
          <w:tcPr>
            <w:tcW w:w="1465" w:type="dxa"/>
            <w:tcBorders>
              <w:top w:val="single" w:sz="4" w:space="0" w:color="auto"/>
              <w:left w:val="single" w:sz="4" w:space="0" w:color="auto"/>
              <w:bottom w:val="single" w:sz="4" w:space="0" w:color="auto"/>
              <w:right w:val="single" w:sz="4" w:space="0" w:color="auto"/>
            </w:tcBorders>
          </w:tcPr>
          <w:p w14:paraId="152F8F0A" w14:textId="77777777" w:rsidR="006C5A91" w:rsidRPr="00337F6A" w:rsidRDefault="006C5A91" w:rsidP="00D85154">
            <w:pPr>
              <w:rPr>
                <w:rFonts w:cstheme="minorHAnsi"/>
              </w:rPr>
            </w:pPr>
            <w:r w:rsidRPr="00337F6A">
              <w:rPr>
                <w:rFonts w:cstheme="minorHAnsi"/>
              </w:rPr>
              <w:t>AFK</w:t>
            </w:r>
          </w:p>
        </w:tc>
        <w:tc>
          <w:tcPr>
            <w:tcW w:w="3116" w:type="dxa"/>
            <w:tcBorders>
              <w:top w:val="single" w:sz="4" w:space="0" w:color="auto"/>
              <w:left w:val="single" w:sz="4" w:space="0" w:color="auto"/>
              <w:bottom w:val="single" w:sz="4" w:space="0" w:color="auto"/>
              <w:right w:val="single" w:sz="4" w:space="0" w:color="auto"/>
            </w:tcBorders>
          </w:tcPr>
          <w:p w14:paraId="1A79B393"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5C8F26DB" w14:textId="097CF96E" w:rsidR="006C5A91" w:rsidRPr="00337F6A" w:rsidRDefault="006C5A91" w:rsidP="00D85154">
            <w:pPr>
              <w:rPr>
                <w:rFonts w:cstheme="minorHAnsi"/>
              </w:rPr>
            </w:pPr>
            <w:r w:rsidRPr="00337F6A">
              <w:rPr>
                <w:rFonts w:cstheme="minorHAnsi"/>
              </w:rPr>
              <w:t>Administratívna finančná kontrola</w:t>
            </w:r>
          </w:p>
        </w:tc>
      </w:tr>
      <w:tr w:rsidR="006C5A91" w:rsidRPr="00337F6A" w14:paraId="7D52F930"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7B0047C3" w14:textId="77777777" w:rsidR="006C5A91" w:rsidRPr="00337F6A" w:rsidRDefault="006C5A91" w:rsidP="00D85154">
            <w:pPr>
              <w:rPr>
                <w:rFonts w:cstheme="minorHAnsi"/>
              </w:rPr>
            </w:pPr>
            <w:r w:rsidRPr="00337F6A">
              <w:rPr>
                <w:rFonts w:cstheme="minorHAnsi"/>
              </w:rPr>
              <w:t>AMIF</w:t>
            </w:r>
          </w:p>
        </w:tc>
        <w:tc>
          <w:tcPr>
            <w:tcW w:w="3116" w:type="dxa"/>
            <w:tcBorders>
              <w:top w:val="single" w:sz="4" w:space="0" w:color="auto"/>
              <w:left w:val="single" w:sz="4" w:space="0" w:color="auto"/>
              <w:bottom w:val="single" w:sz="4" w:space="0" w:color="auto"/>
              <w:right w:val="single" w:sz="4" w:space="0" w:color="auto"/>
            </w:tcBorders>
          </w:tcPr>
          <w:p w14:paraId="50DCE6B9"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54CDFC40" w14:textId="49EAD43C" w:rsidR="006C5A91" w:rsidRPr="00337F6A" w:rsidRDefault="006C5A91" w:rsidP="00D85154">
            <w:pPr>
              <w:rPr>
                <w:rFonts w:cstheme="minorHAnsi"/>
              </w:rPr>
            </w:pPr>
            <w:r w:rsidRPr="00337F6A">
              <w:rPr>
                <w:rFonts w:cstheme="minorHAnsi"/>
              </w:rPr>
              <w:t>Fond pre azyl, migráciu a integráciu</w:t>
            </w:r>
          </w:p>
        </w:tc>
      </w:tr>
      <w:tr w:rsidR="006C5A91" w:rsidRPr="00337F6A" w14:paraId="79107777" w14:textId="77777777" w:rsidTr="00AA7557">
        <w:tc>
          <w:tcPr>
            <w:tcW w:w="1465" w:type="dxa"/>
            <w:tcBorders>
              <w:top w:val="single" w:sz="4" w:space="0" w:color="auto"/>
              <w:left w:val="single" w:sz="4" w:space="0" w:color="auto"/>
              <w:bottom w:val="single" w:sz="4" w:space="0" w:color="auto"/>
              <w:right w:val="single" w:sz="4" w:space="0" w:color="auto"/>
            </w:tcBorders>
          </w:tcPr>
          <w:p w14:paraId="30935CB5" w14:textId="6A46C18F" w:rsidR="006C5A91" w:rsidRPr="00337F6A" w:rsidRDefault="006C5A91" w:rsidP="00D85154">
            <w:pPr>
              <w:rPr>
                <w:rFonts w:cstheme="minorHAnsi"/>
              </w:rPr>
            </w:pPr>
            <w:r w:rsidRPr="00337F6A">
              <w:rPr>
                <w:rFonts w:cstheme="minorHAnsi"/>
              </w:rPr>
              <w:t>AR</w:t>
            </w:r>
          </w:p>
        </w:tc>
        <w:tc>
          <w:tcPr>
            <w:tcW w:w="3116" w:type="dxa"/>
            <w:tcBorders>
              <w:top w:val="single" w:sz="4" w:space="0" w:color="auto"/>
              <w:left w:val="single" w:sz="4" w:space="0" w:color="auto"/>
              <w:bottom w:val="single" w:sz="4" w:space="0" w:color="auto"/>
              <w:right w:val="single" w:sz="4" w:space="0" w:color="auto"/>
            </w:tcBorders>
          </w:tcPr>
          <w:p w14:paraId="2FB68EAC"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20585DBA" w14:textId="458C3ABF" w:rsidR="006C5A91" w:rsidRPr="00337F6A" w:rsidRDefault="006C5A91" w:rsidP="00D85154">
            <w:pPr>
              <w:rPr>
                <w:rFonts w:cstheme="minorHAnsi"/>
              </w:rPr>
            </w:pPr>
            <w:r w:rsidRPr="00337F6A">
              <w:rPr>
                <w:rFonts w:cstheme="minorHAnsi"/>
              </w:rPr>
              <w:t>Analýza rizík</w:t>
            </w:r>
          </w:p>
        </w:tc>
      </w:tr>
      <w:tr w:rsidR="006C5A91" w:rsidRPr="00337F6A" w14:paraId="21009A53"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732EB3C0" w14:textId="77777777" w:rsidR="006C5A91" w:rsidRPr="00337F6A" w:rsidRDefault="006C5A91" w:rsidP="00D85154">
            <w:pPr>
              <w:rPr>
                <w:rFonts w:cstheme="minorHAnsi"/>
              </w:rPr>
            </w:pPr>
            <w:r w:rsidRPr="00337F6A">
              <w:rPr>
                <w:rFonts w:cstheme="minorHAnsi"/>
              </w:rPr>
              <w:t>BMVI</w:t>
            </w:r>
          </w:p>
        </w:tc>
        <w:tc>
          <w:tcPr>
            <w:tcW w:w="3116" w:type="dxa"/>
            <w:tcBorders>
              <w:top w:val="single" w:sz="4" w:space="0" w:color="auto"/>
              <w:left w:val="single" w:sz="4" w:space="0" w:color="auto"/>
              <w:bottom w:val="single" w:sz="4" w:space="0" w:color="auto"/>
              <w:right w:val="single" w:sz="4" w:space="0" w:color="auto"/>
            </w:tcBorders>
          </w:tcPr>
          <w:p w14:paraId="63DEB662"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61B2BCC4" w14:textId="098C3BCC" w:rsidR="006C5A91" w:rsidRPr="00337F6A" w:rsidRDefault="006C5A91" w:rsidP="00D85154">
            <w:pPr>
              <w:rPr>
                <w:rFonts w:cstheme="minorHAnsi"/>
              </w:rPr>
            </w:pPr>
            <w:r w:rsidRPr="00337F6A">
              <w:rPr>
                <w:rFonts w:cstheme="minorHAnsi"/>
              </w:rPr>
              <w:t>Nástroj finančnej podpory na riadenie hraníc a vízovú politiku</w:t>
            </w:r>
          </w:p>
        </w:tc>
      </w:tr>
      <w:tr w:rsidR="006C5A91" w:rsidRPr="00337F6A" w14:paraId="37DA6667" w14:textId="77777777" w:rsidTr="00AA7557">
        <w:tc>
          <w:tcPr>
            <w:tcW w:w="1465" w:type="dxa"/>
            <w:tcBorders>
              <w:top w:val="single" w:sz="4" w:space="0" w:color="auto"/>
              <w:left w:val="single" w:sz="4" w:space="0" w:color="auto"/>
              <w:bottom w:val="single" w:sz="4" w:space="0" w:color="auto"/>
              <w:right w:val="single" w:sz="4" w:space="0" w:color="auto"/>
            </w:tcBorders>
          </w:tcPr>
          <w:p w14:paraId="2F2D23F1" w14:textId="77777777" w:rsidR="006C5A91" w:rsidRPr="00337F6A" w:rsidRDefault="006C5A91" w:rsidP="00D85154">
            <w:pPr>
              <w:rPr>
                <w:rFonts w:cstheme="minorHAnsi"/>
              </w:rPr>
            </w:pPr>
            <w:r w:rsidRPr="00337F6A">
              <w:rPr>
                <w:rFonts w:cstheme="minorHAnsi"/>
              </w:rPr>
              <w:t>CKO</w:t>
            </w:r>
          </w:p>
        </w:tc>
        <w:tc>
          <w:tcPr>
            <w:tcW w:w="3116" w:type="dxa"/>
            <w:tcBorders>
              <w:top w:val="single" w:sz="4" w:space="0" w:color="auto"/>
              <w:left w:val="single" w:sz="4" w:space="0" w:color="auto"/>
              <w:bottom w:val="single" w:sz="4" w:space="0" w:color="auto"/>
              <w:right w:val="single" w:sz="4" w:space="0" w:color="auto"/>
            </w:tcBorders>
          </w:tcPr>
          <w:p w14:paraId="2B870206"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71C89A75" w14:textId="7207AD0F" w:rsidR="006C5A91" w:rsidRPr="00337F6A" w:rsidRDefault="006C5A91" w:rsidP="00D85154">
            <w:pPr>
              <w:rPr>
                <w:rFonts w:cstheme="minorHAnsi"/>
              </w:rPr>
            </w:pPr>
            <w:r w:rsidRPr="00337F6A">
              <w:rPr>
                <w:rFonts w:cstheme="minorHAnsi"/>
              </w:rPr>
              <w:t>Centrálny koordinačný orgán</w:t>
            </w:r>
          </w:p>
        </w:tc>
      </w:tr>
      <w:tr w:rsidR="006C5A91" w:rsidRPr="00337F6A" w14:paraId="3EB52230" w14:textId="77777777" w:rsidTr="00AA7557">
        <w:tc>
          <w:tcPr>
            <w:tcW w:w="1465" w:type="dxa"/>
            <w:tcBorders>
              <w:top w:val="single" w:sz="4" w:space="0" w:color="auto"/>
              <w:left w:val="single" w:sz="4" w:space="0" w:color="auto"/>
              <w:bottom w:val="single" w:sz="4" w:space="0" w:color="auto"/>
              <w:right w:val="single" w:sz="4" w:space="0" w:color="auto"/>
            </w:tcBorders>
          </w:tcPr>
          <w:p w14:paraId="50974679" w14:textId="77777777" w:rsidR="006C5A91" w:rsidRPr="00337F6A" w:rsidRDefault="006C5A91" w:rsidP="00D85154">
            <w:pPr>
              <w:rPr>
                <w:rFonts w:cstheme="minorHAnsi"/>
              </w:rPr>
            </w:pPr>
            <w:r w:rsidRPr="00337F6A">
              <w:rPr>
                <w:rFonts w:cstheme="minorHAnsi"/>
              </w:rPr>
              <w:t>DNSH</w:t>
            </w:r>
          </w:p>
        </w:tc>
        <w:tc>
          <w:tcPr>
            <w:tcW w:w="3116" w:type="dxa"/>
            <w:tcBorders>
              <w:top w:val="single" w:sz="4" w:space="0" w:color="auto"/>
              <w:left w:val="single" w:sz="4" w:space="0" w:color="auto"/>
              <w:bottom w:val="single" w:sz="4" w:space="0" w:color="auto"/>
              <w:right w:val="single" w:sz="4" w:space="0" w:color="auto"/>
            </w:tcBorders>
          </w:tcPr>
          <w:p w14:paraId="50A527E2"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56776D9E" w14:textId="75657778" w:rsidR="006C5A91" w:rsidRPr="00337F6A" w:rsidRDefault="006C5A91" w:rsidP="00D85154">
            <w:pPr>
              <w:rPr>
                <w:rFonts w:cstheme="minorHAnsi"/>
              </w:rPr>
            </w:pPr>
            <w:r w:rsidRPr="00337F6A">
              <w:rPr>
                <w:rFonts w:cstheme="minorHAnsi"/>
              </w:rPr>
              <w:t>„Do no significant harm“ principle / zásada „Nespôsobovať významnú škodu“</w:t>
            </w:r>
          </w:p>
        </w:tc>
      </w:tr>
      <w:tr w:rsidR="006C5A91" w:rsidRPr="00337F6A" w14:paraId="54EDAA10"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45ED5278" w14:textId="77777777" w:rsidR="006C5A91" w:rsidRPr="00337F6A" w:rsidRDefault="006C5A91" w:rsidP="00D85154">
            <w:pPr>
              <w:rPr>
                <w:rFonts w:cstheme="minorHAnsi"/>
              </w:rPr>
            </w:pPr>
            <w:r w:rsidRPr="00337F6A">
              <w:rPr>
                <w:rFonts w:cstheme="minorHAnsi"/>
              </w:rPr>
              <w:t>EK</w:t>
            </w:r>
          </w:p>
        </w:tc>
        <w:tc>
          <w:tcPr>
            <w:tcW w:w="3116" w:type="dxa"/>
            <w:tcBorders>
              <w:top w:val="single" w:sz="4" w:space="0" w:color="auto"/>
              <w:left w:val="single" w:sz="4" w:space="0" w:color="auto"/>
              <w:bottom w:val="single" w:sz="4" w:space="0" w:color="auto"/>
              <w:right w:val="single" w:sz="4" w:space="0" w:color="auto"/>
            </w:tcBorders>
          </w:tcPr>
          <w:p w14:paraId="4678DECE"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3C81A6ED" w14:textId="6AF7FB84" w:rsidR="006C5A91" w:rsidRPr="00337F6A" w:rsidRDefault="006C5A91" w:rsidP="00D85154">
            <w:pPr>
              <w:rPr>
                <w:rFonts w:cstheme="minorHAnsi"/>
              </w:rPr>
            </w:pPr>
            <w:r w:rsidRPr="00337F6A">
              <w:rPr>
                <w:rFonts w:cstheme="minorHAnsi"/>
              </w:rPr>
              <w:t xml:space="preserve">Európska komisia </w:t>
            </w:r>
          </w:p>
        </w:tc>
      </w:tr>
      <w:tr w:rsidR="006C5A91" w:rsidRPr="00337F6A" w14:paraId="51814238"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3CA20B18" w14:textId="77777777" w:rsidR="006C5A91" w:rsidRPr="00337F6A" w:rsidRDefault="006C5A91" w:rsidP="00D85154">
            <w:pPr>
              <w:rPr>
                <w:rFonts w:cstheme="minorHAnsi"/>
              </w:rPr>
            </w:pPr>
            <w:r w:rsidRPr="00337F6A">
              <w:rPr>
                <w:rFonts w:cstheme="minorHAnsi"/>
              </w:rPr>
              <w:t>EÚ</w:t>
            </w:r>
          </w:p>
        </w:tc>
        <w:tc>
          <w:tcPr>
            <w:tcW w:w="3116" w:type="dxa"/>
            <w:tcBorders>
              <w:top w:val="single" w:sz="4" w:space="0" w:color="auto"/>
              <w:left w:val="single" w:sz="4" w:space="0" w:color="auto"/>
              <w:bottom w:val="single" w:sz="4" w:space="0" w:color="auto"/>
              <w:right w:val="single" w:sz="4" w:space="0" w:color="auto"/>
            </w:tcBorders>
          </w:tcPr>
          <w:p w14:paraId="28C0748F"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2F90650C" w14:textId="26085563" w:rsidR="006C5A91" w:rsidRPr="00337F6A" w:rsidRDefault="006C5A91" w:rsidP="00D85154">
            <w:pPr>
              <w:rPr>
                <w:rFonts w:cstheme="minorHAnsi"/>
              </w:rPr>
            </w:pPr>
            <w:r w:rsidRPr="00337F6A">
              <w:rPr>
                <w:rFonts w:cstheme="minorHAnsi"/>
              </w:rPr>
              <w:t>Európska únia</w:t>
            </w:r>
          </w:p>
        </w:tc>
      </w:tr>
      <w:tr w:rsidR="006C5A91" w:rsidRPr="00337F6A" w14:paraId="21650ED3" w14:textId="77777777" w:rsidTr="00AA7557">
        <w:tc>
          <w:tcPr>
            <w:tcW w:w="1465" w:type="dxa"/>
            <w:tcBorders>
              <w:top w:val="single" w:sz="4" w:space="0" w:color="auto"/>
              <w:left w:val="single" w:sz="4" w:space="0" w:color="auto"/>
              <w:bottom w:val="single" w:sz="4" w:space="0" w:color="auto"/>
              <w:right w:val="single" w:sz="4" w:space="0" w:color="auto"/>
            </w:tcBorders>
          </w:tcPr>
          <w:p w14:paraId="66D63569" w14:textId="77777777" w:rsidR="006C5A91" w:rsidRPr="00337F6A" w:rsidRDefault="006C5A91" w:rsidP="00D85154">
            <w:pPr>
              <w:rPr>
                <w:rFonts w:cstheme="minorHAnsi"/>
              </w:rPr>
            </w:pPr>
            <w:r w:rsidRPr="00337F6A">
              <w:rPr>
                <w:rFonts w:cstheme="minorHAnsi"/>
              </w:rPr>
              <w:lastRenderedPageBreak/>
              <w:t>HP</w:t>
            </w:r>
          </w:p>
        </w:tc>
        <w:tc>
          <w:tcPr>
            <w:tcW w:w="3116" w:type="dxa"/>
            <w:tcBorders>
              <w:top w:val="single" w:sz="4" w:space="0" w:color="auto"/>
              <w:left w:val="single" w:sz="4" w:space="0" w:color="auto"/>
              <w:bottom w:val="single" w:sz="4" w:space="0" w:color="auto"/>
              <w:right w:val="single" w:sz="4" w:space="0" w:color="auto"/>
            </w:tcBorders>
          </w:tcPr>
          <w:p w14:paraId="29EE63D6"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42CBD988" w14:textId="7A445143" w:rsidR="006C5A91" w:rsidRPr="00337F6A" w:rsidRDefault="006C5A91" w:rsidP="00D85154">
            <w:pPr>
              <w:rPr>
                <w:rFonts w:cstheme="minorHAnsi"/>
              </w:rPr>
            </w:pPr>
            <w:r w:rsidRPr="00337F6A">
              <w:rPr>
                <w:rFonts w:cstheme="minorHAnsi"/>
              </w:rPr>
              <w:t>Horizontálne princípy</w:t>
            </w:r>
          </w:p>
        </w:tc>
      </w:tr>
      <w:tr w:rsidR="006C5A91" w:rsidRPr="00337F6A" w14:paraId="0B1AD0FB" w14:textId="77777777" w:rsidTr="00AA7557">
        <w:tc>
          <w:tcPr>
            <w:tcW w:w="1465" w:type="dxa"/>
            <w:tcBorders>
              <w:top w:val="single" w:sz="4" w:space="0" w:color="auto"/>
              <w:left w:val="single" w:sz="4" w:space="0" w:color="auto"/>
              <w:bottom w:val="single" w:sz="4" w:space="0" w:color="auto"/>
              <w:right w:val="single" w:sz="4" w:space="0" w:color="auto"/>
            </w:tcBorders>
          </w:tcPr>
          <w:p w14:paraId="3CF67504" w14:textId="77777777" w:rsidR="006C5A91" w:rsidRPr="00337F6A" w:rsidRDefault="006C5A91" w:rsidP="00D85154">
            <w:pPr>
              <w:rPr>
                <w:rFonts w:cstheme="minorHAnsi"/>
              </w:rPr>
            </w:pPr>
            <w:r w:rsidRPr="00337F6A">
              <w:rPr>
                <w:rFonts w:cstheme="minorHAnsi"/>
              </w:rPr>
              <w:t>IMS</w:t>
            </w:r>
          </w:p>
        </w:tc>
        <w:tc>
          <w:tcPr>
            <w:tcW w:w="3116" w:type="dxa"/>
            <w:tcBorders>
              <w:top w:val="single" w:sz="4" w:space="0" w:color="auto"/>
              <w:left w:val="single" w:sz="4" w:space="0" w:color="auto"/>
              <w:bottom w:val="single" w:sz="4" w:space="0" w:color="auto"/>
              <w:right w:val="single" w:sz="4" w:space="0" w:color="auto"/>
            </w:tcBorders>
          </w:tcPr>
          <w:p w14:paraId="6DB03EC4"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55F3F56A" w14:textId="3978E32E" w:rsidR="006C5A91" w:rsidRPr="00337F6A" w:rsidRDefault="006C5A91" w:rsidP="00D85154">
            <w:pPr>
              <w:rPr>
                <w:rFonts w:cstheme="minorHAnsi"/>
              </w:rPr>
            </w:pPr>
            <w:r w:rsidRPr="00337F6A">
              <w:rPr>
                <w:rFonts w:cstheme="minorHAnsi"/>
              </w:rPr>
              <w:t>Irregularity Management System (informačný systém na nahlasovanie podvodov a nezrovnalostí)</w:t>
            </w:r>
          </w:p>
        </w:tc>
      </w:tr>
      <w:tr w:rsidR="006C5A91" w:rsidRPr="00337F6A" w14:paraId="0E158B77" w14:textId="77777777" w:rsidTr="00AA7557">
        <w:tc>
          <w:tcPr>
            <w:tcW w:w="1465" w:type="dxa"/>
            <w:tcBorders>
              <w:top w:val="single" w:sz="4" w:space="0" w:color="auto"/>
              <w:left w:val="single" w:sz="4" w:space="0" w:color="auto"/>
              <w:bottom w:val="single" w:sz="4" w:space="0" w:color="auto"/>
              <w:right w:val="single" w:sz="4" w:space="0" w:color="auto"/>
            </w:tcBorders>
          </w:tcPr>
          <w:p w14:paraId="1ECFEF1F" w14:textId="77777777" w:rsidR="006C5A91" w:rsidRPr="00337F6A" w:rsidRDefault="006C5A91" w:rsidP="00D85154">
            <w:pPr>
              <w:rPr>
                <w:rFonts w:cstheme="minorHAnsi"/>
              </w:rPr>
            </w:pPr>
            <w:r w:rsidRPr="00337F6A">
              <w:rPr>
                <w:rFonts w:cstheme="minorHAnsi"/>
              </w:rPr>
              <w:t>ISF</w:t>
            </w:r>
          </w:p>
        </w:tc>
        <w:tc>
          <w:tcPr>
            <w:tcW w:w="3116" w:type="dxa"/>
            <w:tcBorders>
              <w:top w:val="single" w:sz="4" w:space="0" w:color="auto"/>
              <w:left w:val="single" w:sz="4" w:space="0" w:color="auto"/>
              <w:bottom w:val="single" w:sz="4" w:space="0" w:color="auto"/>
              <w:right w:val="single" w:sz="4" w:space="0" w:color="auto"/>
            </w:tcBorders>
          </w:tcPr>
          <w:p w14:paraId="3DBF9235"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2A154C1C" w14:textId="1D64C3FD" w:rsidR="006C5A91" w:rsidRPr="00337F6A" w:rsidRDefault="006C5A91" w:rsidP="00D85154">
            <w:pPr>
              <w:rPr>
                <w:rFonts w:cstheme="minorHAnsi"/>
              </w:rPr>
            </w:pPr>
            <w:r w:rsidRPr="00337F6A">
              <w:rPr>
                <w:rFonts w:cstheme="minorHAnsi"/>
              </w:rPr>
              <w:t>Fond pre vnútornú bezpečnosť</w:t>
            </w:r>
          </w:p>
        </w:tc>
      </w:tr>
      <w:tr w:rsidR="006C5A91" w:rsidRPr="00337F6A" w14:paraId="3DC17E68" w14:textId="77777777" w:rsidTr="00AA7557">
        <w:tc>
          <w:tcPr>
            <w:tcW w:w="1465" w:type="dxa"/>
            <w:tcBorders>
              <w:top w:val="single" w:sz="4" w:space="0" w:color="auto"/>
              <w:left w:val="single" w:sz="4" w:space="0" w:color="auto"/>
              <w:bottom w:val="single" w:sz="4" w:space="0" w:color="auto"/>
              <w:right w:val="single" w:sz="4" w:space="0" w:color="auto"/>
            </w:tcBorders>
          </w:tcPr>
          <w:p w14:paraId="6B941E08" w14:textId="38594091" w:rsidR="006C5A91" w:rsidRPr="00337F6A" w:rsidRDefault="006C5A91">
            <w:pPr>
              <w:rPr>
                <w:rFonts w:cstheme="minorHAnsi"/>
              </w:rPr>
            </w:pPr>
            <w:r w:rsidRPr="00337F6A">
              <w:rPr>
                <w:rFonts w:cstheme="minorHAnsi"/>
              </w:rPr>
              <w:t>ITMS</w:t>
            </w:r>
            <w:ins w:id="291" w:author="Autor">
              <w:r w:rsidR="0014466C">
                <w:rPr>
                  <w:rFonts w:cstheme="minorHAnsi"/>
                </w:rPr>
                <w:t xml:space="preserve"> </w:t>
              </w:r>
            </w:ins>
          </w:p>
        </w:tc>
        <w:tc>
          <w:tcPr>
            <w:tcW w:w="3116" w:type="dxa"/>
            <w:tcBorders>
              <w:top w:val="single" w:sz="4" w:space="0" w:color="auto"/>
              <w:left w:val="single" w:sz="4" w:space="0" w:color="auto"/>
              <w:bottom w:val="single" w:sz="4" w:space="0" w:color="auto"/>
              <w:right w:val="single" w:sz="4" w:space="0" w:color="auto"/>
            </w:tcBorders>
          </w:tcPr>
          <w:p w14:paraId="6069A616"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3C3A483C" w14:textId="77777777" w:rsidR="0014466C" w:rsidRDefault="006C5A91" w:rsidP="00D85154">
            <w:pPr>
              <w:rPr>
                <w:ins w:id="292" w:author="Autor"/>
                <w:rFonts w:cstheme="minorHAnsi"/>
              </w:rPr>
            </w:pPr>
            <w:r w:rsidRPr="00337F6A">
              <w:rPr>
                <w:rFonts w:cstheme="minorHAnsi"/>
              </w:rPr>
              <w:t>Informačný monitorovací systém</w:t>
            </w:r>
            <w:ins w:id="293" w:author="Autor">
              <w:r w:rsidR="0014466C">
                <w:rPr>
                  <w:rFonts w:cstheme="minorHAnsi"/>
                </w:rPr>
                <w:t xml:space="preserve"> </w:t>
              </w:r>
            </w:ins>
          </w:p>
          <w:p w14:paraId="2C5115E3" w14:textId="05199D87" w:rsidR="006C5A91" w:rsidRPr="00337F6A" w:rsidRDefault="0014466C" w:rsidP="00D85154">
            <w:pPr>
              <w:rPr>
                <w:rFonts w:cstheme="minorHAnsi"/>
              </w:rPr>
            </w:pPr>
            <w:ins w:id="294" w:author="Autor">
              <w:r>
                <w:rPr>
                  <w:rFonts w:cstheme="minorHAnsi"/>
                </w:rPr>
                <w:t>(ITMS2014+/ ITMS21+)</w:t>
              </w:r>
            </w:ins>
          </w:p>
        </w:tc>
      </w:tr>
      <w:tr w:rsidR="006C5A91" w:rsidRPr="00337F6A" w14:paraId="241FE5B1" w14:textId="77777777" w:rsidTr="00AA7557">
        <w:tc>
          <w:tcPr>
            <w:tcW w:w="1465" w:type="dxa"/>
            <w:tcBorders>
              <w:top w:val="single" w:sz="4" w:space="0" w:color="auto"/>
              <w:left w:val="single" w:sz="4" w:space="0" w:color="auto"/>
              <w:bottom w:val="single" w:sz="4" w:space="0" w:color="auto"/>
              <w:right w:val="single" w:sz="4" w:space="0" w:color="auto"/>
            </w:tcBorders>
          </w:tcPr>
          <w:p w14:paraId="431B268F" w14:textId="77777777" w:rsidR="006C5A91" w:rsidRPr="00337F6A" w:rsidRDefault="006C5A91" w:rsidP="00D85154">
            <w:pPr>
              <w:rPr>
                <w:rFonts w:cstheme="minorHAnsi"/>
              </w:rPr>
            </w:pPr>
            <w:r w:rsidRPr="00337F6A">
              <w:rPr>
                <w:rFonts w:cstheme="minorHAnsi"/>
              </w:rPr>
              <w:t>MF SR</w:t>
            </w:r>
          </w:p>
        </w:tc>
        <w:tc>
          <w:tcPr>
            <w:tcW w:w="3116" w:type="dxa"/>
            <w:tcBorders>
              <w:top w:val="single" w:sz="4" w:space="0" w:color="auto"/>
              <w:left w:val="single" w:sz="4" w:space="0" w:color="auto"/>
              <w:bottom w:val="single" w:sz="4" w:space="0" w:color="auto"/>
              <w:right w:val="single" w:sz="4" w:space="0" w:color="auto"/>
            </w:tcBorders>
          </w:tcPr>
          <w:p w14:paraId="6567DD40"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03A3206F" w14:textId="50158A4F" w:rsidR="006C5A91" w:rsidRPr="00337F6A" w:rsidRDefault="006C5A91" w:rsidP="00D85154">
            <w:pPr>
              <w:rPr>
                <w:rFonts w:cstheme="minorHAnsi"/>
              </w:rPr>
            </w:pPr>
            <w:r w:rsidRPr="00337F6A">
              <w:rPr>
                <w:rFonts w:cstheme="minorHAnsi"/>
              </w:rPr>
              <w:t>Ministerstvo financií SR</w:t>
            </w:r>
          </w:p>
        </w:tc>
      </w:tr>
      <w:tr w:rsidR="006C5A91" w:rsidRPr="00337F6A" w14:paraId="71B4D528" w14:textId="77777777" w:rsidTr="00AA7557">
        <w:tc>
          <w:tcPr>
            <w:tcW w:w="1465" w:type="dxa"/>
            <w:tcBorders>
              <w:top w:val="single" w:sz="4" w:space="0" w:color="auto"/>
              <w:left w:val="single" w:sz="4" w:space="0" w:color="auto"/>
              <w:bottom w:val="single" w:sz="4" w:space="0" w:color="auto"/>
              <w:right w:val="single" w:sz="4" w:space="0" w:color="auto"/>
            </w:tcBorders>
          </w:tcPr>
          <w:p w14:paraId="76BB86F2" w14:textId="77777777" w:rsidR="006C5A91" w:rsidRPr="00337F6A" w:rsidRDefault="006C5A91" w:rsidP="00D85154">
            <w:pPr>
              <w:rPr>
                <w:rFonts w:cstheme="minorHAnsi"/>
              </w:rPr>
            </w:pPr>
            <w:r w:rsidRPr="00337F6A">
              <w:rPr>
                <w:rFonts w:cstheme="minorHAnsi"/>
              </w:rPr>
              <w:t>MIRRI SR</w:t>
            </w:r>
          </w:p>
        </w:tc>
        <w:tc>
          <w:tcPr>
            <w:tcW w:w="3116" w:type="dxa"/>
            <w:tcBorders>
              <w:top w:val="single" w:sz="4" w:space="0" w:color="auto"/>
              <w:left w:val="single" w:sz="4" w:space="0" w:color="auto"/>
              <w:bottom w:val="single" w:sz="4" w:space="0" w:color="auto"/>
              <w:right w:val="single" w:sz="4" w:space="0" w:color="auto"/>
            </w:tcBorders>
          </w:tcPr>
          <w:p w14:paraId="7B13E396"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1334F557" w14:textId="5C9FD74F" w:rsidR="006C5A91" w:rsidRPr="00337F6A" w:rsidRDefault="006C5A91" w:rsidP="00D85154">
            <w:pPr>
              <w:rPr>
                <w:rFonts w:cstheme="minorHAnsi"/>
              </w:rPr>
            </w:pPr>
            <w:r w:rsidRPr="00337F6A">
              <w:rPr>
                <w:rFonts w:cstheme="minorHAnsi"/>
              </w:rPr>
              <w:t>Ministerstvo investícií, regionálneho rozvoja a informatizácie SR</w:t>
            </w:r>
          </w:p>
        </w:tc>
      </w:tr>
      <w:tr w:rsidR="006C5A91" w:rsidRPr="00337F6A" w14:paraId="625A9834" w14:textId="77777777" w:rsidTr="00AA7557">
        <w:tc>
          <w:tcPr>
            <w:tcW w:w="1465" w:type="dxa"/>
            <w:tcBorders>
              <w:top w:val="single" w:sz="4" w:space="0" w:color="auto"/>
              <w:left w:val="single" w:sz="4" w:space="0" w:color="auto"/>
              <w:bottom w:val="single" w:sz="4" w:space="0" w:color="auto"/>
              <w:right w:val="single" w:sz="4" w:space="0" w:color="auto"/>
            </w:tcBorders>
          </w:tcPr>
          <w:p w14:paraId="41625578" w14:textId="77777777" w:rsidR="006C5A91" w:rsidRPr="00337F6A" w:rsidRDefault="006C5A91" w:rsidP="00D85154">
            <w:pPr>
              <w:rPr>
                <w:rFonts w:cstheme="minorHAnsi"/>
              </w:rPr>
            </w:pPr>
            <w:r w:rsidRPr="00337F6A">
              <w:rPr>
                <w:rFonts w:cstheme="minorHAnsi"/>
              </w:rPr>
              <w:t>MPSVaR</w:t>
            </w:r>
          </w:p>
        </w:tc>
        <w:tc>
          <w:tcPr>
            <w:tcW w:w="3116" w:type="dxa"/>
            <w:tcBorders>
              <w:top w:val="single" w:sz="4" w:space="0" w:color="auto"/>
              <w:left w:val="single" w:sz="4" w:space="0" w:color="auto"/>
              <w:bottom w:val="single" w:sz="4" w:space="0" w:color="auto"/>
              <w:right w:val="single" w:sz="4" w:space="0" w:color="auto"/>
            </w:tcBorders>
          </w:tcPr>
          <w:p w14:paraId="69E50533"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7475B2D5" w14:textId="450EF54B" w:rsidR="006C5A91" w:rsidRPr="00337F6A" w:rsidRDefault="006C5A91" w:rsidP="00D85154">
            <w:pPr>
              <w:rPr>
                <w:rFonts w:cstheme="minorHAnsi"/>
              </w:rPr>
            </w:pPr>
            <w:r w:rsidRPr="00337F6A">
              <w:rPr>
                <w:rFonts w:cstheme="minorHAnsi"/>
              </w:rPr>
              <w:t>Ministerstvo práce, sociálnych vecí a rodiny SR</w:t>
            </w:r>
          </w:p>
        </w:tc>
      </w:tr>
      <w:tr w:rsidR="006C5A91" w:rsidRPr="00337F6A" w14:paraId="1C995A64"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488DE26D" w14:textId="77777777" w:rsidR="006C5A91" w:rsidRPr="00337F6A" w:rsidRDefault="006C5A91" w:rsidP="00D85154">
            <w:pPr>
              <w:rPr>
                <w:rFonts w:cstheme="minorHAnsi"/>
              </w:rPr>
            </w:pPr>
            <w:r w:rsidRPr="00337F6A">
              <w:rPr>
                <w:rFonts w:cstheme="minorHAnsi"/>
              </w:rPr>
              <w:t>MV SR</w:t>
            </w:r>
          </w:p>
        </w:tc>
        <w:tc>
          <w:tcPr>
            <w:tcW w:w="3116" w:type="dxa"/>
            <w:tcBorders>
              <w:top w:val="single" w:sz="4" w:space="0" w:color="auto"/>
              <w:left w:val="single" w:sz="4" w:space="0" w:color="auto"/>
              <w:bottom w:val="single" w:sz="4" w:space="0" w:color="auto"/>
              <w:right w:val="single" w:sz="4" w:space="0" w:color="auto"/>
            </w:tcBorders>
          </w:tcPr>
          <w:p w14:paraId="769677B2"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063439C8" w14:textId="12057642" w:rsidR="006C5A91" w:rsidRPr="00337F6A" w:rsidRDefault="006C5A91" w:rsidP="00D85154">
            <w:pPr>
              <w:rPr>
                <w:rFonts w:cstheme="minorHAnsi"/>
              </w:rPr>
            </w:pPr>
            <w:r w:rsidRPr="00337F6A">
              <w:rPr>
                <w:rFonts w:cstheme="minorHAnsi"/>
              </w:rPr>
              <w:t>Ministerstvo vnútra SR</w:t>
            </w:r>
          </w:p>
        </w:tc>
      </w:tr>
      <w:tr w:rsidR="006C5A91" w:rsidRPr="00337F6A" w14:paraId="37407F04" w14:textId="77777777" w:rsidTr="00AA7557">
        <w:tc>
          <w:tcPr>
            <w:tcW w:w="1465" w:type="dxa"/>
            <w:tcBorders>
              <w:top w:val="single" w:sz="4" w:space="0" w:color="auto"/>
              <w:left w:val="single" w:sz="4" w:space="0" w:color="auto"/>
              <w:bottom w:val="single" w:sz="4" w:space="0" w:color="auto"/>
              <w:right w:val="single" w:sz="4" w:space="0" w:color="auto"/>
            </w:tcBorders>
          </w:tcPr>
          <w:p w14:paraId="422D72AA" w14:textId="77777777" w:rsidR="006C5A91" w:rsidRPr="00337F6A" w:rsidRDefault="006C5A91" w:rsidP="00D85154">
            <w:pPr>
              <w:rPr>
                <w:rFonts w:cstheme="minorHAnsi"/>
              </w:rPr>
            </w:pPr>
            <w:r w:rsidRPr="00337F6A">
              <w:rPr>
                <w:rFonts w:cstheme="minorHAnsi"/>
              </w:rPr>
              <w:t>NFP</w:t>
            </w:r>
          </w:p>
        </w:tc>
        <w:tc>
          <w:tcPr>
            <w:tcW w:w="3116" w:type="dxa"/>
            <w:tcBorders>
              <w:top w:val="single" w:sz="4" w:space="0" w:color="auto"/>
              <w:left w:val="single" w:sz="4" w:space="0" w:color="auto"/>
              <w:bottom w:val="single" w:sz="4" w:space="0" w:color="auto"/>
              <w:right w:val="single" w:sz="4" w:space="0" w:color="auto"/>
            </w:tcBorders>
          </w:tcPr>
          <w:p w14:paraId="5879D1AC"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6494B068" w14:textId="057AF0F0" w:rsidR="006C5A91" w:rsidRPr="00337F6A" w:rsidRDefault="006C5A91" w:rsidP="00D85154">
            <w:pPr>
              <w:rPr>
                <w:rFonts w:cstheme="minorHAnsi"/>
              </w:rPr>
            </w:pPr>
            <w:r w:rsidRPr="00337F6A">
              <w:rPr>
                <w:rFonts w:cstheme="minorHAnsi"/>
              </w:rPr>
              <w:t>Nenávratný finančný príspevok</w:t>
            </w:r>
          </w:p>
        </w:tc>
      </w:tr>
      <w:tr w:rsidR="006C5A91" w:rsidRPr="00337F6A" w14:paraId="5F1796AA" w14:textId="77777777" w:rsidTr="00AA7557">
        <w:tc>
          <w:tcPr>
            <w:tcW w:w="1465" w:type="dxa"/>
            <w:tcBorders>
              <w:top w:val="single" w:sz="4" w:space="0" w:color="auto"/>
              <w:left w:val="single" w:sz="4" w:space="0" w:color="auto"/>
              <w:bottom w:val="single" w:sz="4" w:space="0" w:color="auto"/>
              <w:right w:val="single" w:sz="4" w:space="0" w:color="auto"/>
            </w:tcBorders>
          </w:tcPr>
          <w:p w14:paraId="4055923F" w14:textId="77777777" w:rsidR="006C5A91" w:rsidRPr="00337F6A" w:rsidRDefault="006C5A91" w:rsidP="00D85154">
            <w:pPr>
              <w:rPr>
                <w:rFonts w:cstheme="minorHAnsi"/>
              </w:rPr>
            </w:pPr>
            <w:r w:rsidRPr="00337F6A">
              <w:rPr>
                <w:rFonts w:cstheme="minorHAnsi"/>
              </w:rPr>
              <w:t>NIKA</w:t>
            </w:r>
          </w:p>
        </w:tc>
        <w:tc>
          <w:tcPr>
            <w:tcW w:w="3116" w:type="dxa"/>
            <w:tcBorders>
              <w:top w:val="single" w:sz="4" w:space="0" w:color="auto"/>
              <w:left w:val="single" w:sz="4" w:space="0" w:color="auto"/>
              <w:bottom w:val="single" w:sz="4" w:space="0" w:color="auto"/>
              <w:right w:val="single" w:sz="4" w:space="0" w:color="auto"/>
            </w:tcBorders>
          </w:tcPr>
          <w:p w14:paraId="09C51B79"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2DD853E7" w14:textId="546D8CF3" w:rsidR="006C5A91" w:rsidRPr="00337F6A" w:rsidRDefault="006C5A91" w:rsidP="00D85154">
            <w:pPr>
              <w:rPr>
                <w:rFonts w:cstheme="minorHAnsi"/>
              </w:rPr>
            </w:pPr>
            <w:r w:rsidRPr="00337F6A">
              <w:rPr>
                <w:rFonts w:cstheme="minorHAnsi"/>
              </w:rPr>
              <w:t>Národná implementačná a koordinačná autorita</w:t>
            </w:r>
          </w:p>
        </w:tc>
      </w:tr>
      <w:tr w:rsidR="006C5A91" w:rsidRPr="00337F6A" w14:paraId="39411DA0" w14:textId="77777777" w:rsidTr="00AA7557">
        <w:tc>
          <w:tcPr>
            <w:tcW w:w="1465" w:type="dxa"/>
            <w:tcBorders>
              <w:top w:val="single" w:sz="4" w:space="0" w:color="auto"/>
              <w:left w:val="single" w:sz="4" w:space="0" w:color="auto"/>
              <w:bottom w:val="single" w:sz="4" w:space="0" w:color="auto"/>
              <w:right w:val="single" w:sz="4" w:space="0" w:color="auto"/>
            </w:tcBorders>
          </w:tcPr>
          <w:p w14:paraId="5D882CB6" w14:textId="77777777" w:rsidR="006C5A91" w:rsidRPr="00337F6A" w:rsidRDefault="006C5A91" w:rsidP="00D85154">
            <w:pPr>
              <w:rPr>
                <w:rFonts w:cstheme="minorHAnsi"/>
              </w:rPr>
            </w:pPr>
            <w:r w:rsidRPr="00337F6A">
              <w:rPr>
                <w:rFonts w:cstheme="minorHAnsi"/>
              </w:rPr>
              <w:t>OLAF</w:t>
            </w:r>
          </w:p>
        </w:tc>
        <w:tc>
          <w:tcPr>
            <w:tcW w:w="3116" w:type="dxa"/>
            <w:tcBorders>
              <w:top w:val="single" w:sz="4" w:space="0" w:color="auto"/>
              <w:left w:val="single" w:sz="4" w:space="0" w:color="auto"/>
              <w:bottom w:val="single" w:sz="4" w:space="0" w:color="auto"/>
              <w:right w:val="single" w:sz="4" w:space="0" w:color="auto"/>
            </w:tcBorders>
          </w:tcPr>
          <w:p w14:paraId="61A54535"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4C281882" w14:textId="69BBB896" w:rsidR="006C5A91" w:rsidRPr="00337F6A" w:rsidRDefault="006C5A91" w:rsidP="00D85154">
            <w:pPr>
              <w:rPr>
                <w:rFonts w:cstheme="minorHAnsi"/>
              </w:rPr>
            </w:pPr>
            <w:r w:rsidRPr="00337F6A">
              <w:rPr>
                <w:rFonts w:cstheme="minorHAnsi"/>
              </w:rPr>
              <w:t>Európsky úrad pre boj proti podvodom</w:t>
            </w:r>
          </w:p>
        </w:tc>
      </w:tr>
      <w:tr w:rsidR="006C5A91" w:rsidRPr="00337F6A" w14:paraId="5DF100C7" w14:textId="77777777" w:rsidTr="00AA7557">
        <w:tc>
          <w:tcPr>
            <w:tcW w:w="1465" w:type="dxa"/>
            <w:tcBorders>
              <w:top w:val="single" w:sz="4" w:space="0" w:color="auto"/>
              <w:left w:val="single" w:sz="4" w:space="0" w:color="auto"/>
              <w:bottom w:val="single" w:sz="4" w:space="0" w:color="auto"/>
              <w:right w:val="single" w:sz="4" w:space="0" w:color="auto"/>
            </w:tcBorders>
          </w:tcPr>
          <w:p w14:paraId="7DEBD38A" w14:textId="2B83DA27" w:rsidR="006C5A91" w:rsidRPr="00337F6A" w:rsidRDefault="006C5A91" w:rsidP="00D85154">
            <w:pPr>
              <w:rPr>
                <w:rFonts w:cstheme="minorHAnsi"/>
              </w:rPr>
            </w:pPr>
            <w:r w:rsidRPr="00337F6A">
              <w:rPr>
                <w:rFonts w:cstheme="minorHAnsi"/>
              </w:rPr>
              <w:t>OO</w:t>
            </w:r>
          </w:p>
        </w:tc>
        <w:tc>
          <w:tcPr>
            <w:tcW w:w="3116" w:type="dxa"/>
            <w:tcBorders>
              <w:top w:val="single" w:sz="4" w:space="0" w:color="auto"/>
              <w:left w:val="single" w:sz="4" w:space="0" w:color="auto"/>
              <w:bottom w:val="single" w:sz="4" w:space="0" w:color="auto"/>
              <w:right w:val="single" w:sz="4" w:space="0" w:color="auto"/>
            </w:tcBorders>
          </w:tcPr>
          <w:p w14:paraId="31FB7050"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5B1F619F" w14:textId="11F43A3C" w:rsidR="006C5A91" w:rsidRPr="00337F6A" w:rsidRDefault="006C5A91" w:rsidP="00D85154">
            <w:pPr>
              <w:rPr>
                <w:rFonts w:cstheme="minorHAnsi"/>
              </w:rPr>
            </w:pPr>
            <w:r w:rsidRPr="00337F6A">
              <w:rPr>
                <w:rFonts w:cstheme="minorHAnsi"/>
              </w:rPr>
              <w:t xml:space="preserve">Organizačný odbor sekcie </w:t>
            </w:r>
            <w:ins w:id="295" w:author="Autor">
              <w:r w:rsidR="00981B1C">
                <w:rPr>
                  <w:rFonts w:cstheme="minorHAnsi"/>
                </w:rPr>
                <w:t>financovania a rozpočtu</w:t>
              </w:r>
            </w:ins>
            <w:del w:id="296" w:author="Autor">
              <w:r w:rsidRPr="00337F6A" w:rsidDel="00981B1C">
                <w:rPr>
                  <w:rFonts w:cstheme="minorHAnsi"/>
                </w:rPr>
                <w:delText>európskych programov</w:delText>
              </w:r>
            </w:del>
            <w:r w:rsidRPr="00337F6A">
              <w:rPr>
                <w:rFonts w:cstheme="minorHAnsi"/>
              </w:rPr>
              <w:t xml:space="preserve"> MV SR</w:t>
            </w:r>
          </w:p>
        </w:tc>
      </w:tr>
      <w:tr w:rsidR="006C5A91" w:rsidRPr="00337F6A" w14:paraId="308C01BF"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121A5A45" w14:textId="77777777" w:rsidR="006C5A91" w:rsidRPr="00337F6A" w:rsidRDefault="006C5A91" w:rsidP="00D85154">
            <w:pPr>
              <w:rPr>
                <w:rFonts w:cstheme="minorHAnsi"/>
              </w:rPr>
            </w:pPr>
            <w:r w:rsidRPr="00337F6A">
              <w:rPr>
                <w:rFonts w:cstheme="minorHAnsi"/>
              </w:rPr>
              <w:t xml:space="preserve">OZP </w:t>
            </w:r>
          </w:p>
        </w:tc>
        <w:tc>
          <w:tcPr>
            <w:tcW w:w="3116" w:type="dxa"/>
            <w:tcBorders>
              <w:top w:val="single" w:sz="4" w:space="0" w:color="auto"/>
              <w:left w:val="single" w:sz="4" w:space="0" w:color="auto"/>
              <w:bottom w:val="single" w:sz="4" w:space="0" w:color="auto"/>
              <w:right w:val="single" w:sz="4" w:space="0" w:color="auto"/>
            </w:tcBorders>
          </w:tcPr>
          <w:p w14:paraId="12BB019A"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1805C610" w14:textId="2BEACEFA" w:rsidR="006C5A91" w:rsidRPr="00337F6A" w:rsidRDefault="006C5A91" w:rsidP="00021F44">
            <w:pPr>
              <w:rPr>
                <w:rFonts w:cstheme="minorHAnsi"/>
              </w:rPr>
            </w:pPr>
            <w:r w:rsidRPr="00337F6A">
              <w:rPr>
                <w:rFonts w:cstheme="minorHAnsi"/>
              </w:rPr>
              <w:t>O</w:t>
            </w:r>
            <w:ins w:id="297" w:author="Autor">
              <w:r w:rsidR="00981B1C">
                <w:rPr>
                  <w:rFonts w:cstheme="minorHAnsi"/>
                </w:rPr>
                <w:t>ddelenie</w:t>
              </w:r>
            </w:ins>
            <w:del w:id="298" w:author="Autor">
              <w:r w:rsidRPr="00337F6A" w:rsidDel="00981B1C">
                <w:rPr>
                  <w:rFonts w:cstheme="minorHAnsi"/>
                </w:rPr>
                <w:delText>dbor</w:delText>
              </w:r>
            </w:del>
            <w:r w:rsidRPr="00337F6A">
              <w:rPr>
                <w:rFonts w:cstheme="minorHAnsi"/>
              </w:rPr>
              <w:t xml:space="preserve"> zahraničnej pomoci sekcie </w:t>
            </w:r>
            <w:ins w:id="299" w:author="Autor">
              <w:r w:rsidR="00981B1C">
                <w:rPr>
                  <w:rFonts w:cstheme="minorHAnsi"/>
                </w:rPr>
                <w:t xml:space="preserve">financovania a rozpočtu </w:t>
              </w:r>
            </w:ins>
            <w:del w:id="300" w:author="Autor">
              <w:r w:rsidRPr="00337F6A" w:rsidDel="00981B1C">
                <w:rPr>
                  <w:rFonts w:cstheme="minorHAnsi"/>
                </w:rPr>
                <w:delText xml:space="preserve">európskych programov </w:delText>
              </w:r>
            </w:del>
            <w:r w:rsidRPr="00337F6A">
              <w:rPr>
                <w:rFonts w:cstheme="minorHAnsi"/>
              </w:rPr>
              <w:t>MV SR</w:t>
            </w:r>
          </w:p>
        </w:tc>
      </w:tr>
      <w:tr w:rsidR="006C5A91" w:rsidRPr="00337F6A" w14:paraId="348A010B"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062BBD21" w14:textId="77777777" w:rsidR="006C5A91" w:rsidRPr="00337F6A" w:rsidRDefault="006C5A91" w:rsidP="00D85154">
            <w:pPr>
              <w:rPr>
                <w:rFonts w:cstheme="minorHAnsi"/>
              </w:rPr>
            </w:pPr>
            <w:r w:rsidRPr="00337F6A">
              <w:rPr>
                <w:rFonts w:cstheme="minorHAnsi"/>
              </w:rPr>
              <w:t>PJ</w:t>
            </w:r>
          </w:p>
        </w:tc>
        <w:tc>
          <w:tcPr>
            <w:tcW w:w="3116" w:type="dxa"/>
            <w:tcBorders>
              <w:top w:val="single" w:sz="4" w:space="0" w:color="auto"/>
              <w:left w:val="single" w:sz="4" w:space="0" w:color="auto"/>
              <w:bottom w:val="single" w:sz="4" w:space="0" w:color="auto"/>
              <w:right w:val="single" w:sz="4" w:space="0" w:color="auto"/>
            </w:tcBorders>
          </w:tcPr>
          <w:p w14:paraId="4C0B9FD3"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57034C11" w14:textId="2B3930A3" w:rsidR="006C5A91" w:rsidRPr="00337F6A" w:rsidRDefault="006C5A91" w:rsidP="00D85154">
            <w:pPr>
              <w:rPr>
                <w:rFonts w:cstheme="minorHAnsi"/>
              </w:rPr>
            </w:pPr>
            <w:r w:rsidRPr="00337F6A">
              <w:rPr>
                <w:rFonts w:cstheme="minorHAnsi"/>
              </w:rPr>
              <w:t>Platobná jednotka</w:t>
            </w:r>
          </w:p>
        </w:tc>
      </w:tr>
      <w:tr w:rsidR="006C5A91" w:rsidRPr="00337F6A" w14:paraId="5CDE530A" w14:textId="77777777" w:rsidTr="00AA7557">
        <w:tc>
          <w:tcPr>
            <w:tcW w:w="1465" w:type="dxa"/>
            <w:tcBorders>
              <w:top w:val="single" w:sz="4" w:space="0" w:color="auto"/>
              <w:left w:val="single" w:sz="4" w:space="0" w:color="auto"/>
              <w:bottom w:val="single" w:sz="4" w:space="0" w:color="auto"/>
              <w:right w:val="single" w:sz="4" w:space="0" w:color="auto"/>
            </w:tcBorders>
          </w:tcPr>
          <w:p w14:paraId="2D56C6CF" w14:textId="77777777" w:rsidR="006C5A91" w:rsidRPr="00337F6A" w:rsidRDefault="006C5A91" w:rsidP="00D85154">
            <w:pPr>
              <w:rPr>
                <w:rFonts w:cstheme="minorHAnsi"/>
              </w:rPr>
            </w:pPr>
            <w:r w:rsidRPr="00337F6A">
              <w:rPr>
                <w:rFonts w:cstheme="minorHAnsi"/>
              </w:rPr>
              <w:t>PO</w:t>
            </w:r>
          </w:p>
        </w:tc>
        <w:tc>
          <w:tcPr>
            <w:tcW w:w="3116" w:type="dxa"/>
            <w:tcBorders>
              <w:top w:val="single" w:sz="4" w:space="0" w:color="auto"/>
              <w:left w:val="single" w:sz="4" w:space="0" w:color="auto"/>
              <w:bottom w:val="single" w:sz="4" w:space="0" w:color="auto"/>
              <w:right w:val="single" w:sz="4" w:space="0" w:color="auto"/>
            </w:tcBorders>
          </w:tcPr>
          <w:p w14:paraId="015A62C4"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7515B56F" w14:textId="74FF4DD9" w:rsidR="006C5A91" w:rsidRPr="00337F6A" w:rsidRDefault="006C5A91" w:rsidP="00D85154">
            <w:pPr>
              <w:rPr>
                <w:rFonts w:cstheme="minorHAnsi"/>
              </w:rPr>
            </w:pPr>
            <w:r w:rsidRPr="00337F6A">
              <w:rPr>
                <w:rFonts w:cstheme="minorHAnsi"/>
              </w:rPr>
              <w:t>Platobný orgán</w:t>
            </w:r>
          </w:p>
        </w:tc>
      </w:tr>
      <w:tr w:rsidR="006C5A91" w:rsidRPr="00337F6A" w:rsidDel="00170D52" w14:paraId="593D2285" w14:textId="181A4BE9" w:rsidTr="00AA7557">
        <w:trPr>
          <w:del w:id="301" w:author="Autor"/>
        </w:trPr>
        <w:tc>
          <w:tcPr>
            <w:tcW w:w="1465" w:type="dxa"/>
            <w:tcBorders>
              <w:top w:val="single" w:sz="4" w:space="0" w:color="auto"/>
              <w:left w:val="single" w:sz="4" w:space="0" w:color="auto"/>
              <w:bottom w:val="single" w:sz="4" w:space="0" w:color="auto"/>
              <w:right w:val="single" w:sz="4" w:space="0" w:color="auto"/>
            </w:tcBorders>
          </w:tcPr>
          <w:p w14:paraId="5824A03E" w14:textId="5DD9F296" w:rsidR="006C5A91" w:rsidRPr="00337F6A" w:rsidDel="00170D52" w:rsidRDefault="006C5A91" w:rsidP="00D85154">
            <w:pPr>
              <w:rPr>
                <w:del w:id="302" w:author="Autor"/>
                <w:rFonts w:cstheme="minorHAnsi"/>
              </w:rPr>
            </w:pPr>
            <w:del w:id="303" w:author="Autor">
              <w:r w:rsidRPr="00337F6A" w:rsidDel="00170D52">
                <w:rPr>
                  <w:rFonts w:cstheme="minorHAnsi"/>
                </w:rPr>
                <w:delText>AR</w:delText>
              </w:r>
            </w:del>
          </w:p>
        </w:tc>
        <w:tc>
          <w:tcPr>
            <w:tcW w:w="3116" w:type="dxa"/>
            <w:tcBorders>
              <w:top w:val="single" w:sz="4" w:space="0" w:color="auto"/>
              <w:left w:val="single" w:sz="4" w:space="0" w:color="auto"/>
              <w:bottom w:val="single" w:sz="4" w:space="0" w:color="auto"/>
              <w:right w:val="single" w:sz="4" w:space="0" w:color="auto"/>
            </w:tcBorders>
          </w:tcPr>
          <w:p w14:paraId="1E89769D" w14:textId="0D3C4A66" w:rsidR="006C5A91" w:rsidRPr="00337F6A" w:rsidDel="00170D52" w:rsidRDefault="006C5A91" w:rsidP="00D85154">
            <w:pPr>
              <w:rPr>
                <w:del w:id="304" w:author="Auto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10243CCC" w14:textId="38D9D702" w:rsidR="006C5A91" w:rsidRPr="00337F6A" w:rsidDel="00170D52" w:rsidRDefault="006C5A91" w:rsidP="00D85154">
            <w:pPr>
              <w:rPr>
                <w:del w:id="305" w:author="Autor"/>
                <w:rFonts w:cstheme="minorHAnsi"/>
              </w:rPr>
            </w:pPr>
            <w:del w:id="306" w:author="Autor">
              <w:r w:rsidRPr="00337F6A" w:rsidDel="00170D52">
                <w:rPr>
                  <w:rFonts w:cstheme="minorHAnsi"/>
                </w:rPr>
                <w:delText>Analýza rizík</w:delText>
              </w:r>
            </w:del>
          </w:p>
        </w:tc>
      </w:tr>
      <w:tr w:rsidR="006C5A91" w:rsidRPr="00337F6A" w14:paraId="3A1C915B" w14:textId="77777777" w:rsidTr="00AA7557">
        <w:tc>
          <w:tcPr>
            <w:tcW w:w="1465" w:type="dxa"/>
            <w:tcBorders>
              <w:top w:val="single" w:sz="4" w:space="0" w:color="auto"/>
              <w:left w:val="single" w:sz="4" w:space="0" w:color="auto"/>
              <w:bottom w:val="single" w:sz="4" w:space="0" w:color="auto"/>
              <w:right w:val="single" w:sz="4" w:space="0" w:color="auto"/>
            </w:tcBorders>
          </w:tcPr>
          <w:p w14:paraId="19621BF0" w14:textId="77777777" w:rsidR="006C5A91" w:rsidRPr="00337F6A" w:rsidRDefault="006C5A91" w:rsidP="00D85154">
            <w:pPr>
              <w:rPr>
                <w:rFonts w:cstheme="minorHAnsi"/>
              </w:rPr>
            </w:pPr>
            <w:r w:rsidRPr="00337F6A">
              <w:rPr>
                <w:rFonts w:cstheme="minorHAnsi"/>
              </w:rPr>
              <w:t>RO</w:t>
            </w:r>
          </w:p>
        </w:tc>
        <w:tc>
          <w:tcPr>
            <w:tcW w:w="3116" w:type="dxa"/>
            <w:tcBorders>
              <w:top w:val="single" w:sz="4" w:space="0" w:color="auto"/>
              <w:left w:val="single" w:sz="4" w:space="0" w:color="auto"/>
              <w:bottom w:val="single" w:sz="4" w:space="0" w:color="auto"/>
              <w:right w:val="single" w:sz="4" w:space="0" w:color="auto"/>
            </w:tcBorders>
          </w:tcPr>
          <w:p w14:paraId="59DDF713"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63D694EF" w14:textId="1A98255C" w:rsidR="006C5A91" w:rsidRPr="00337F6A" w:rsidRDefault="006C5A91" w:rsidP="00D85154">
            <w:pPr>
              <w:rPr>
                <w:rFonts w:cstheme="minorHAnsi"/>
              </w:rPr>
            </w:pPr>
            <w:r w:rsidRPr="00337F6A">
              <w:rPr>
                <w:rFonts w:cstheme="minorHAnsi"/>
              </w:rPr>
              <w:t>Riadiaci orgán</w:t>
            </w:r>
          </w:p>
        </w:tc>
      </w:tr>
      <w:tr w:rsidR="006C5A91" w:rsidRPr="00337F6A" w14:paraId="545342CD"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7501258D" w14:textId="1AD48CDD" w:rsidR="006C5A91" w:rsidRPr="00337F6A" w:rsidRDefault="006C5A91" w:rsidP="00D85154">
            <w:pPr>
              <w:rPr>
                <w:rFonts w:cstheme="minorHAnsi"/>
              </w:rPr>
            </w:pPr>
            <w:r w:rsidRPr="00337F6A">
              <w:rPr>
                <w:rFonts w:cstheme="minorHAnsi"/>
              </w:rPr>
              <w:t>S</w:t>
            </w:r>
            <w:ins w:id="307" w:author="Autor">
              <w:r w:rsidR="00825A43">
                <w:rPr>
                  <w:rFonts w:cstheme="minorHAnsi"/>
                </w:rPr>
                <w:t>FR</w:t>
              </w:r>
            </w:ins>
            <w:del w:id="308" w:author="Autor">
              <w:r w:rsidRPr="00337F6A" w:rsidDel="00825A43">
                <w:rPr>
                  <w:rFonts w:cstheme="minorHAnsi"/>
                </w:rPr>
                <w:delText>EP</w:delText>
              </w:r>
            </w:del>
            <w:r w:rsidRPr="00337F6A">
              <w:rPr>
                <w:rFonts w:cstheme="minorHAnsi"/>
              </w:rPr>
              <w:t xml:space="preserve"> MV SR</w:t>
            </w:r>
          </w:p>
        </w:tc>
        <w:tc>
          <w:tcPr>
            <w:tcW w:w="3116" w:type="dxa"/>
            <w:tcBorders>
              <w:top w:val="single" w:sz="4" w:space="0" w:color="auto"/>
              <w:left w:val="single" w:sz="4" w:space="0" w:color="auto"/>
              <w:bottom w:val="single" w:sz="4" w:space="0" w:color="auto"/>
              <w:right w:val="single" w:sz="4" w:space="0" w:color="auto"/>
            </w:tcBorders>
          </w:tcPr>
          <w:p w14:paraId="7F02D01A"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480A75BA" w14:textId="467B2563" w:rsidR="006C5A91" w:rsidRPr="00337F6A" w:rsidRDefault="006C5A91" w:rsidP="00825A43">
            <w:pPr>
              <w:rPr>
                <w:rFonts w:cstheme="minorHAnsi"/>
              </w:rPr>
            </w:pPr>
            <w:r w:rsidRPr="00337F6A">
              <w:rPr>
                <w:rFonts w:cstheme="minorHAnsi"/>
              </w:rPr>
              <w:t xml:space="preserve">Sekcia </w:t>
            </w:r>
            <w:ins w:id="309" w:author="Autor">
              <w:r w:rsidR="00825A43">
                <w:rPr>
                  <w:rFonts w:cstheme="minorHAnsi"/>
                </w:rPr>
                <w:t>financovania a rozpočtu</w:t>
              </w:r>
            </w:ins>
            <w:del w:id="310" w:author="Autor">
              <w:r w:rsidRPr="00337F6A" w:rsidDel="00825A43">
                <w:rPr>
                  <w:rFonts w:cstheme="minorHAnsi"/>
                </w:rPr>
                <w:delText>európskych programov</w:delText>
              </w:r>
            </w:del>
            <w:r w:rsidRPr="00337F6A">
              <w:rPr>
                <w:rFonts w:cstheme="minorHAnsi"/>
              </w:rPr>
              <w:t xml:space="preserve"> MV SR</w:t>
            </w:r>
          </w:p>
        </w:tc>
      </w:tr>
      <w:tr w:rsidR="006C5A91" w:rsidRPr="00337F6A" w14:paraId="035D7E5D" w14:textId="77777777" w:rsidTr="00AA7557">
        <w:tc>
          <w:tcPr>
            <w:tcW w:w="1465" w:type="dxa"/>
            <w:tcBorders>
              <w:top w:val="single" w:sz="4" w:space="0" w:color="auto"/>
              <w:left w:val="single" w:sz="4" w:space="0" w:color="auto"/>
              <w:bottom w:val="single" w:sz="4" w:space="0" w:color="auto"/>
              <w:right w:val="single" w:sz="4" w:space="0" w:color="auto"/>
            </w:tcBorders>
            <w:hideMark/>
          </w:tcPr>
          <w:p w14:paraId="19369156" w14:textId="77777777" w:rsidR="006C5A91" w:rsidRPr="00337F6A" w:rsidRDefault="006C5A91" w:rsidP="00D85154">
            <w:pPr>
              <w:rPr>
                <w:rFonts w:cstheme="minorHAnsi"/>
              </w:rPr>
            </w:pPr>
            <w:r w:rsidRPr="00337F6A">
              <w:rPr>
                <w:rFonts w:cstheme="minorHAnsi"/>
              </w:rPr>
              <w:t>SR</w:t>
            </w:r>
          </w:p>
        </w:tc>
        <w:tc>
          <w:tcPr>
            <w:tcW w:w="3116" w:type="dxa"/>
            <w:tcBorders>
              <w:top w:val="single" w:sz="4" w:space="0" w:color="auto"/>
              <w:left w:val="single" w:sz="4" w:space="0" w:color="auto"/>
              <w:bottom w:val="single" w:sz="4" w:space="0" w:color="auto"/>
              <w:right w:val="single" w:sz="4" w:space="0" w:color="auto"/>
            </w:tcBorders>
          </w:tcPr>
          <w:p w14:paraId="6C155531"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hideMark/>
          </w:tcPr>
          <w:p w14:paraId="5D724211" w14:textId="29F661DE" w:rsidR="006C5A91" w:rsidRPr="00337F6A" w:rsidRDefault="006C5A91" w:rsidP="00D85154">
            <w:pPr>
              <w:rPr>
                <w:rFonts w:cstheme="minorHAnsi"/>
              </w:rPr>
            </w:pPr>
            <w:r w:rsidRPr="00337F6A">
              <w:rPr>
                <w:rFonts w:cstheme="minorHAnsi"/>
              </w:rPr>
              <w:t>Slovenská republika</w:t>
            </w:r>
          </w:p>
        </w:tc>
      </w:tr>
      <w:tr w:rsidR="006C5A91" w:rsidRPr="00337F6A" w14:paraId="650A1DCC" w14:textId="77777777" w:rsidTr="00AA7557">
        <w:tc>
          <w:tcPr>
            <w:tcW w:w="1465" w:type="dxa"/>
            <w:tcBorders>
              <w:top w:val="single" w:sz="4" w:space="0" w:color="auto"/>
              <w:left w:val="single" w:sz="4" w:space="0" w:color="auto"/>
              <w:bottom w:val="single" w:sz="4" w:space="0" w:color="auto"/>
              <w:right w:val="single" w:sz="4" w:space="0" w:color="auto"/>
            </w:tcBorders>
          </w:tcPr>
          <w:p w14:paraId="34C576C0" w14:textId="77777777" w:rsidR="006C5A91" w:rsidRPr="00337F6A" w:rsidRDefault="006C5A91" w:rsidP="00D85154">
            <w:pPr>
              <w:rPr>
                <w:rFonts w:cstheme="minorHAnsi"/>
              </w:rPr>
            </w:pPr>
            <w:r w:rsidRPr="00337F6A">
              <w:rPr>
                <w:rFonts w:cstheme="minorHAnsi"/>
              </w:rPr>
              <w:t>SRK</w:t>
            </w:r>
          </w:p>
        </w:tc>
        <w:tc>
          <w:tcPr>
            <w:tcW w:w="3116" w:type="dxa"/>
            <w:tcBorders>
              <w:top w:val="single" w:sz="4" w:space="0" w:color="auto"/>
              <w:left w:val="single" w:sz="4" w:space="0" w:color="auto"/>
              <w:bottom w:val="single" w:sz="4" w:space="0" w:color="auto"/>
              <w:right w:val="single" w:sz="4" w:space="0" w:color="auto"/>
            </w:tcBorders>
          </w:tcPr>
          <w:p w14:paraId="7B4CEC59"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166969BC" w14:textId="097226F3" w:rsidR="006C5A91" w:rsidRPr="00337F6A" w:rsidRDefault="006C5A91" w:rsidP="00D85154">
            <w:pPr>
              <w:rPr>
                <w:rFonts w:cstheme="minorHAnsi"/>
              </w:rPr>
            </w:pPr>
            <w:r w:rsidRPr="00337F6A">
              <w:rPr>
                <w:rFonts w:cstheme="minorHAnsi"/>
              </w:rPr>
              <w:t>Systém riadenia a kontroly</w:t>
            </w:r>
          </w:p>
        </w:tc>
      </w:tr>
      <w:tr w:rsidR="006C5A91" w:rsidRPr="00337F6A" w14:paraId="27DCA731" w14:textId="77777777" w:rsidTr="00AA7557">
        <w:tc>
          <w:tcPr>
            <w:tcW w:w="1465" w:type="dxa"/>
            <w:tcBorders>
              <w:top w:val="single" w:sz="4" w:space="0" w:color="auto"/>
              <w:left w:val="single" w:sz="4" w:space="0" w:color="auto"/>
              <w:bottom w:val="single" w:sz="4" w:space="0" w:color="auto"/>
              <w:right w:val="single" w:sz="4" w:space="0" w:color="auto"/>
            </w:tcBorders>
          </w:tcPr>
          <w:p w14:paraId="50260668" w14:textId="77777777" w:rsidR="006C5A91" w:rsidRPr="00337F6A" w:rsidRDefault="006C5A91" w:rsidP="00D85154">
            <w:pPr>
              <w:rPr>
                <w:rFonts w:cstheme="minorHAnsi"/>
              </w:rPr>
            </w:pPr>
            <w:r w:rsidRPr="00337F6A">
              <w:rPr>
                <w:rFonts w:cstheme="minorHAnsi"/>
              </w:rPr>
              <w:t>VO/O</w:t>
            </w:r>
          </w:p>
        </w:tc>
        <w:tc>
          <w:tcPr>
            <w:tcW w:w="3116" w:type="dxa"/>
            <w:tcBorders>
              <w:top w:val="single" w:sz="4" w:space="0" w:color="auto"/>
              <w:left w:val="single" w:sz="4" w:space="0" w:color="auto"/>
              <w:bottom w:val="single" w:sz="4" w:space="0" w:color="auto"/>
              <w:right w:val="single" w:sz="4" w:space="0" w:color="auto"/>
            </w:tcBorders>
          </w:tcPr>
          <w:p w14:paraId="0B7973B0"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5DD0A1D1" w14:textId="51141BC0" w:rsidR="006C5A91" w:rsidRPr="00337F6A" w:rsidRDefault="006C5A91" w:rsidP="00D85154">
            <w:pPr>
              <w:rPr>
                <w:rFonts w:cstheme="minorHAnsi"/>
              </w:rPr>
            </w:pPr>
            <w:r w:rsidRPr="00337F6A">
              <w:rPr>
                <w:rFonts w:cstheme="minorHAnsi"/>
              </w:rPr>
              <w:t>Verejné obstarávanie/obstarávanie</w:t>
            </w:r>
          </w:p>
        </w:tc>
      </w:tr>
      <w:tr w:rsidR="006C5A91" w:rsidRPr="00337F6A" w14:paraId="059F132D" w14:textId="77777777" w:rsidTr="00AA7557">
        <w:tc>
          <w:tcPr>
            <w:tcW w:w="1465" w:type="dxa"/>
            <w:tcBorders>
              <w:top w:val="single" w:sz="4" w:space="0" w:color="auto"/>
              <w:left w:val="single" w:sz="4" w:space="0" w:color="auto"/>
              <w:bottom w:val="single" w:sz="4" w:space="0" w:color="auto"/>
              <w:right w:val="single" w:sz="4" w:space="0" w:color="auto"/>
            </w:tcBorders>
          </w:tcPr>
          <w:p w14:paraId="5706DB97" w14:textId="77777777" w:rsidR="006C5A91" w:rsidRPr="00337F6A" w:rsidRDefault="006C5A91" w:rsidP="00D85154">
            <w:pPr>
              <w:rPr>
                <w:rFonts w:cstheme="minorHAnsi"/>
              </w:rPr>
            </w:pPr>
            <w:r w:rsidRPr="00337F6A">
              <w:rPr>
                <w:rFonts w:cstheme="minorHAnsi"/>
              </w:rPr>
              <w:t>ZP</w:t>
            </w:r>
          </w:p>
        </w:tc>
        <w:tc>
          <w:tcPr>
            <w:tcW w:w="3116" w:type="dxa"/>
            <w:tcBorders>
              <w:top w:val="single" w:sz="4" w:space="0" w:color="auto"/>
              <w:left w:val="single" w:sz="4" w:space="0" w:color="auto"/>
              <w:bottom w:val="single" w:sz="4" w:space="0" w:color="auto"/>
              <w:right w:val="single" w:sz="4" w:space="0" w:color="auto"/>
            </w:tcBorders>
          </w:tcPr>
          <w:p w14:paraId="3F2EFCFF"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3D231310" w14:textId="4D57DFBC" w:rsidR="006C5A91" w:rsidRPr="00337F6A" w:rsidRDefault="006C5A91" w:rsidP="00D85154">
            <w:pPr>
              <w:rPr>
                <w:rFonts w:cstheme="minorHAnsi"/>
              </w:rPr>
            </w:pPr>
            <w:r w:rsidRPr="00337F6A">
              <w:rPr>
                <w:rFonts w:cstheme="minorHAnsi"/>
              </w:rPr>
              <w:t>Základná podmienka/ podmienky</w:t>
            </w:r>
          </w:p>
        </w:tc>
      </w:tr>
      <w:tr w:rsidR="006C5A91" w:rsidRPr="00337F6A" w14:paraId="1E9F0025" w14:textId="77777777" w:rsidTr="00AA7557">
        <w:tc>
          <w:tcPr>
            <w:tcW w:w="1465" w:type="dxa"/>
            <w:tcBorders>
              <w:top w:val="single" w:sz="4" w:space="0" w:color="auto"/>
              <w:left w:val="single" w:sz="4" w:space="0" w:color="auto"/>
              <w:bottom w:val="single" w:sz="4" w:space="0" w:color="auto"/>
              <w:right w:val="single" w:sz="4" w:space="0" w:color="auto"/>
            </w:tcBorders>
          </w:tcPr>
          <w:p w14:paraId="42AF47F7" w14:textId="77777777" w:rsidR="006C5A91" w:rsidRPr="00337F6A" w:rsidRDefault="006C5A91" w:rsidP="00D85154">
            <w:pPr>
              <w:rPr>
                <w:rFonts w:cstheme="minorHAnsi"/>
              </w:rPr>
            </w:pPr>
            <w:r w:rsidRPr="00337F6A">
              <w:rPr>
                <w:rFonts w:cstheme="minorHAnsi"/>
              </w:rPr>
              <w:t>ZVV</w:t>
            </w:r>
          </w:p>
        </w:tc>
        <w:tc>
          <w:tcPr>
            <w:tcW w:w="3116" w:type="dxa"/>
            <w:tcBorders>
              <w:top w:val="single" w:sz="4" w:space="0" w:color="auto"/>
              <w:left w:val="single" w:sz="4" w:space="0" w:color="auto"/>
              <w:bottom w:val="single" w:sz="4" w:space="0" w:color="auto"/>
              <w:right w:val="single" w:sz="4" w:space="0" w:color="auto"/>
            </w:tcBorders>
          </w:tcPr>
          <w:p w14:paraId="630F8E11" w14:textId="77777777" w:rsidR="006C5A91" w:rsidRPr="00337F6A" w:rsidRDefault="006C5A91" w:rsidP="00D85154">
            <w:pPr>
              <w:rPr>
                <w:rFonts w:cstheme="minorHAnsi"/>
              </w:rPr>
            </w:pPr>
          </w:p>
        </w:tc>
        <w:tc>
          <w:tcPr>
            <w:tcW w:w="4481" w:type="dxa"/>
            <w:tcBorders>
              <w:top w:val="single" w:sz="4" w:space="0" w:color="auto"/>
              <w:left w:val="single" w:sz="4" w:space="0" w:color="auto"/>
              <w:bottom w:val="single" w:sz="4" w:space="0" w:color="auto"/>
              <w:right w:val="single" w:sz="4" w:space="0" w:color="auto"/>
            </w:tcBorders>
          </w:tcPr>
          <w:p w14:paraId="5968A56C" w14:textId="08ACAA57" w:rsidR="006C5A91" w:rsidRPr="00337F6A" w:rsidRDefault="006C5A91" w:rsidP="00D85154">
            <w:pPr>
              <w:rPr>
                <w:rFonts w:cstheme="minorHAnsi"/>
              </w:rPr>
            </w:pPr>
            <w:r w:rsidRPr="00337F6A">
              <w:rPr>
                <w:rFonts w:cstheme="minorHAnsi"/>
              </w:rPr>
              <w:t>Zjednodušené vykazovanie výdavkov</w:t>
            </w:r>
          </w:p>
        </w:tc>
      </w:tr>
    </w:tbl>
    <w:p w14:paraId="1A63F96C" w14:textId="187BE4A2" w:rsidR="00ED184A" w:rsidRPr="00AA7557" w:rsidRDefault="00ED184A" w:rsidP="00AA7557"/>
    <w:p w14:paraId="2CBC952E" w14:textId="77777777" w:rsidR="0027156A" w:rsidRDefault="0027156A" w:rsidP="0023701E">
      <w:pPr>
        <w:pStyle w:val="Nadpis1"/>
        <w:spacing w:before="0" w:line="240" w:lineRule="auto"/>
        <w:rPr>
          <w:ins w:id="311" w:author="Autor"/>
          <w:rFonts w:asciiTheme="minorHAnsi" w:hAnsiTheme="minorHAnsi" w:cstheme="minorHAnsi"/>
          <w:b/>
          <w:caps/>
          <w:sz w:val="22"/>
          <w:szCs w:val="22"/>
        </w:rPr>
      </w:pPr>
    </w:p>
    <w:p w14:paraId="6E4F135C" w14:textId="77777777" w:rsidR="0027156A" w:rsidRDefault="0027156A" w:rsidP="0023701E">
      <w:pPr>
        <w:pStyle w:val="Nadpis1"/>
        <w:spacing w:before="0" w:line="240" w:lineRule="auto"/>
        <w:rPr>
          <w:ins w:id="312" w:author="Autor"/>
          <w:rFonts w:asciiTheme="minorHAnsi" w:hAnsiTheme="minorHAnsi" w:cstheme="minorHAnsi"/>
          <w:b/>
          <w:caps/>
          <w:sz w:val="22"/>
          <w:szCs w:val="22"/>
        </w:rPr>
      </w:pPr>
    </w:p>
    <w:p w14:paraId="4607814C" w14:textId="7D59D6C0" w:rsidR="0027156A" w:rsidRDefault="0027156A" w:rsidP="0023701E">
      <w:pPr>
        <w:pStyle w:val="Nadpis1"/>
        <w:spacing w:before="0" w:line="240" w:lineRule="auto"/>
        <w:rPr>
          <w:ins w:id="313" w:author="Autor"/>
          <w:rFonts w:asciiTheme="minorHAnsi" w:hAnsiTheme="minorHAnsi" w:cstheme="minorHAnsi"/>
          <w:b/>
          <w:caps/>
          <w:sz w:val="22"/>
          <w:szCs w:val="22"/>
        </w:rPr>
      </w:pPr>
    </w:p>
    <w:p w14:paraId="1B54A57D" w14:textId="26BD80CE" w:rsidR="0027156A" w:rsidRDefault="0027156A" w:rsidP="0023701E">
      <w:pPr>
        <w:pStyle w:val="Nadpis1"/>
        <w:spacing w:before="0" w:line="240" w:lineRule="auto"/>
        <w:rPr>
          <w:rFonts w:asciiTheme="minorHAnsi" w:eastAsiaTheme="minorHAnsi" w:hAnsiTheme="minorHAnsi" w:cstheme="minorBidi"/>
          <w:color w:val="auto"/>
          <w:sz w:val="22"/>
          <w:szCs w:val="22"/>
        </w:rPr>
      </w:pPr>
    </w:p>
    <w:p w14:paraId="4F0335AD" w14:textId="77777777" w:rsidR="007D4717" w:rsidRPr="007D4717" w:rsidRDefault="007D4717">
      <w:pPr>
        <w:rPr>
          <w:ins w:id="314" w:author="Autor"/>
          <w:rPrChange w:id="315" w:author="Autor">
            <w:rPr>
              <w:ins w:id="316" w:author="Autor"/>
              <w:rFonts w:asciiTheme="minorHAnsi" w:hAnsiTheme="minorHAnsi" w:cstheme="minorHAnsi"/>
              <w:b/>
              <w:caps/>
              <w:sz w:val="22"/>
              <w:szCs w:val="22"/>
            </w:rPr>
          </w:rPrChange>
        </w:rPr>
        <w:pPrChange w:id="317" w:author="Autor">
          <w:pPr>
            <w:pStyle w:val="Nadpis1"/>
            <w:spacing w:before="0" w:line="240" w:lineRule="auto"/>
          </w:pPr>
        </w:pPrChange>
      </w:pPr>
    </w:p>
    <w:p w14:paraId="16BB6DF0" w14:textId="1479AFA9" w:rsidR="00B933AA" w:rsidRPr="00337F6A" w:rsidRDefault="006E75E0" w:rsidP="0023701E">
      <w:pPr>
        <w:pStyle w:val="Nadpis1"/>
        <w:spacing w:before="0" w:line="240" w:lineRule="auto"/>
        <w:rPr>
          <w:rFonts w:asciiTheme="minorHAnsi" w:hAnsiTheme="minorHAnsi" w:cstheme="minorHAnsi"/>
          <w:b/>
          <w:caps/>
          <w:sz w:val="22"/>
          <w:szCs w:val="22"/>
        </w:rPr>
      </w:pPr>
      <w:bookmarkStart w:id="318" w:name="_Toc204683763"/>
      <w:r w:rsidRPr="00337F6A">
        <w:rPr>
          <w:rFonts w:asciiTheme="minorHAnsi" w:hAnsiTheme="minorHAnsi" w:cstheme="minorHAnsi"/>
          <w:b/>
          <w:caps/>
          <w:sz w:val="22"/>
          <w:szCs w:val="22"/>
        </w:rPr>
        <w:t>4</w:t>
      </w:r>
      <w:r w:rsidR="00B52E78" w:rsidRPr="00337F6A">
        <w:rPr>
          <w:rFonts w:asciiTheme="minorHAnsi" w:hAnsiTheme="minorHAnsi" w:cstheme="minorHAnsi"/>
          <w:b/>
          <w:caps/>
          <w:sz w:val="22"/>
          <w:szCs w:val="22"/>
        </w:rPr>
        <w:t>. Úvod a všeobecné ustanovenia</w:t>
      </w:r>
      <w:bookmarkEnd w:id="318"/>
      <w:r w:rsidR="00B52E78" w:rsidRPr="00337F6A">
        <w:rPr>
          <w:rFonts w:asciiTheme="minorHAnsi" w:hAnsiTheme="minorHAnsi" w:cstheme="minorHAnsi"/>
          <w:b/>
          <w:caps/>
          <w:sz w:val="22"/>
          <w:szCs w:val="22"/>
        </w:rPr>
        <w:t xml:space="preserve"> </w:t>
      </w:r>
    </w:p>
    <w:p w14:paraId="52C08A10" w14:textId="77777777" w:rsidR="0023701E" w:rsidRPr="00337F6A" w:rsidRDefault="0023701E" w:rsidP="001727A5">
      <w:pPr>
        <w:spacing w:after="0" w:line="240" w:lineRule="auto"/>
        <w:jc w:val="both"/>
        <w:rPr>
          <w:rFonts w:eastAsia="Times New Roman" w:cstheme="minorHAnsi"/>
          <w:lang w:eastAsia="sk-SK"/>
        </w:rPr>
      </w:pPr>
    </w:p>
    <w:p w14:paraId="2F755666" w14:textId="3FB66153" w:rsidR="00173301" w:rsidRPr="00337F6A" w:rsidRDefault="006C6AA0" w:rsidP="001727A5">
      <w:pPr>
        <w:spacing w:after="0" w:line="240" w:lineRule="auto"/>
        <w:jc w:val="both"/>
        <w:rPr>
          <w:rFonts w:eastAsia="Times New Roman" w:cstheme="minorHAnsi"/>
          <w:b/>
          <w:lang w:eastAsia="sk-SK"/>
        </w:rPr>
      </w:pPr>
      <w:r w:rsidRPr="00337F6A">
        <w:rPr>
          <w:rFonts w:eastAsia="Times New Roman" w:cstheme="minorHAnsi"/>
          <w:lang w:eastAsia="sk-SK"/>
        </w:rPr>
        <w:t xml:space="preserve">Slovenská republika </w:t>
      </w:r>
      <w:r w:rsidR="00DB4B69" w:rsidRPr="00337F6A">
        <w:rPr>
          <w:rFonts w:eastAsia="Times New Roman" w:cstheme="minorHAnsi"/>
          <w:lang w:eastAsia="sk-SK"/>
        </w:rPr>
        <w:t>sa</w:t>
      </w:r>
      <w:r w:rsidRPr="00337F6A">
        <w:rPr>
          <w:rFonts w:eastAsia="Times New Roman" w:cstheme="minorHAnsi"/>
          <w:lang w:eastAsia="sk-SK"/>
        </w:rPr>
        <w:t xml:space="preserve"> podieľa na čerpaní finančných prostriedkov </w:t>
      </w:r>
      <w:r w:rsidR="00A2776D" w:rsidRPr="00337F6A">
        <w:rPr>
          <w:rFonts w:eastAsia="Times New Roman" w:cstheme="minorHAnsi"/>
          <w:b/>
          <w:lang w:eastAsia="sk-SK"/>
        </w:rPr>
        <w:t xml:space="preserve">Fondov pre oblasť vnútorných záležitostí </w:t>
      </w:r>
      <w:r w:rsidR="00A2776D" w:rsidRPr="00337F6A">
        <w:rPr>
          <w:rFonts w:eastAsia="Times New Roman" w:cstheme="minorHAnsi"/>
          <w:lang w:eastAsia="sk-SK"/>
        </w:rPr>
        <w:t xml:space="preserve"> (ďalej </w:t>
      </w:r>
      <w:r w:rsidR="00D05D03" w:rsidRPr="00337F6A">
        <w:rPr>
          <w:rFonts w:eastAsia="Times New Roman" w:cstheme="minorHAnsi"/>
          <w:lang w:eastAsia="sk-SK"/>
        </w:rPr>
        <w:t>aj</w:t>
      </w:r>
      <w:r w:rsidR="00A2776D" w:rsidRPr="00337F6A">
        <w:rPr>
          <w:rFonts w:eastAsia="Times New Roman" w:cstheme="minorHAnsi"/>
          <w:lang w:eastAsia="sk-SK"/>
        </w:rPr>
        <w:t xml:space="preserve"> „fondy“) </w:t>
      </w:r>
      <w:r w:rsidRPr="00337F6A">
        <w:rPr>
          <w:rFonts w:eastAsia="Times New Roman" w:cstheme="minorHAnsi"/>
          <w:lang w:eastAsia="sk-SK"/>
        </w:rPr>
        <w:t>z viacročného fi</w:t>
      </w:r>
      <w:r w:rsidR="00C73CF5" w:rsidRPr="00337F6A">
        <w:rPr>
          <w:rFonts w:eastAsia="Times New Roman" w:cstheme="minorHAnsi"/>
          <w:lang w:eastAsia="sk-SK"/>
        </w:rPr>
        <w:t>nančného rámca Európskej únie (ďalej len „</w:t>
      </w:r>
      <w:r w:rsidRPr="00337F6A">
        <w:rPr>
          <w:rFonts w:eastAsia="Times New Roman" w:cstheme="minorHAnsi"/>
          <w:lang w:eastAsia="sk-SK"/>
        </w:rPr>
        <w:t>EÚ</w:t>
      </w:r>
      <w:r w:rsidR="00C73CF5" w:rsidRPr="00337F6A">
        <w:rPr>
          <w:rFonts w:eastAsia="Times New Roman" w:cstheme="minorHAnsi"/>
          <w:lang w:eastAsia="sk-SK"/>
        </w:rPr>
        <w:t>“</w:t>
      </w:r>
      <w:r w:rsidRPr="00337F6A">
        <w:rPr>
          <w:rFonts w:eastAsia="Times New Roman" w:cstheme="minorHAnsi"/>
          <w:lang w:eastAsia="sk-SK"/>
        </w:rPr>
        <w:t>)</w:t>
      </w:r>
      <w:r w:rsidR="006F57F1" w:rsidRPr="00337F6A">
        <w:rPr>
          <w:rFonts w:eastAsia="Times New Roman" w:cstheme="minorHAnsi"/>
          <w:lang w:eastAsia="sk-SK"/>
        </w:rPr>
        <w:t xml:space="preserve"> na roky 2021 až 2027</w:t>
      </w:r>
      <w:r w:rsidR="00FA1E64" w:rsidRPr="00337F6A">
        <w:rPr>
          <w:rStyle w:val="Odkaznapoznmkupodiarou"/>
          <w:rFonts w:eastAsia="Times New Roman" w:cstheme="minorHAnsi"/>
          <w:lang w:eastAsia="sk-SK"/>
        </w:rPr>
        <w:footnoteReference w:id="5"/>
      </w:r>
      <w:r w:rsidR="00466CB1" w:rsidRPr="00337F6A">
        <w:rPr>
          <w:rFonts w:eastAsia="Times New Roman" w:cstheme="minorHAnsi"/>
          <w:lang w:eastAsia="sk-SK"/>
        </w:rPr>
        <w:t>, ktorými sú</w:t>
      </w:r>
      <w:r w:rsidR="00173301" w:rsidRPr="00337F6A">
        <w:rPr>
          <w:rFonts w:eastAsia="Times New Roman" w:cstheme="minorHAnsi"/>
          <w:lang w:eastAsia="sk-SK"/>
        </w:rPr>
        <w:t>:</w:t>
      </w:r>
    </w:p>
    <w:p w14:paraId="43804219" w14:textId="77777777" w:rsidR="00173301" w:rsidRPr="00337F6A" w:rsidRDefault="00173301" w:rsidP="00173301">
      <w:pPr>
        <w:spacing w:after="0" w:line="240" w:lineRule="auto"/>
        <w:ind w:firstLine="709"/>
        <w:jc w:val="both"/>
        <w:rPr>
          <w:rFonts w:eastAsia="Times New Roman" w:cstheme="minorHAnsi"/>
          <w:b/>
          <w:lang w:eastAsia="sk-SK"/>
        </w:rPr>
      </w:pPr>
    </w:p>
    <w:p w14:paraId="2A749805" w14:textId="77777777" w:rsidR="002B54C1" w:rsidRPr="00337F6A" w:rsidRDefault="00F319B3" w:rsidP="00A81105">
      <w:pPr>
        <w:pStyle w:val="Odsekzoznamu"/>
        <w:numPr>
          <w:ilvl w:val="0"/>
          <w:numId w:val="8"/>
        </w:numPr>
        <w:spacing w:after="0" w:line="240" w:lineRule="auto"/>
        <w:ind w:hanging="294"/>
        <w:jc w:val="both"/>
        <w:rPr>
          <w:rFonts w:eastAsia="Times New Roman" w:cstheme="minorHAnsi"/>
          <w:b/>
          <w:lang w:eastAsia="sk-SK"/>
        </w:rPr>
      </w:pPr>
      <w:r w:rsidRPr="00337F6A">
        <w:rPr>
          <w:rFonts w:eastAsia="Times New Roman" w:cstheme="minorHAnsi"/>
          <w:b/>
          <w:lang w:eastAsia="sk-SK"/>
        </w:rPr>
        <w:t>Fond pre a</w:t>
      </w:r>
      <w:r w:rsidR="0009170C" w:rsidRPr="00337F6A">
        <w:rPr>
          <w:rFonts w:eastAsia="Times New Roman" w:cstheme="minorHAnsi"/>
          <w:b/>
          <w:lang w:eastAsia="sk-SK"/>
        </w:rPr>
        <w:t>zyl</w:t>
      </w:r>
      <w:r w:rsidR="00EE133E" w:rsidRPr="00337F6A">
        <w:rPr>
          <w:rFonts w:eastAsia="Times New Roman" w:cstheme="minorHAnsi"/>
          <w:b/>
          <w:lang w:eastAsia="sk-SK"/>
        </w:rPr>
        <w:t>,</w:t>
      </w:r>
      <w:r w:rsidR="0009170C" w:rsidRPr="00337F6A">
        <w:rPr>
          <w:rFonts w:eastAsia="Times New Roman" w:cstheme="minorHAnsi"/>
          <w:b/>
          <w:lang w:eastAsia="sk-SK"/>
        </w:rPr>
        <w:t xml:space="preserve"> migráciu a integráciu</w:t>
      </w:r>
      <w:r w:rsidR="00AD5DFC" w:rsidRPr="00337F6A">
        <w:rPr>
          <w:rStyle w:val="Odkaznapoznmkupodiarou"/>
          <w:rFonts w:eastAsia="Times New Roman" w:cstheme="minorHAnsi"/>
          <w:b/>
          <w:lang w:eastAsia="sk-SK"/>
        </w:rPr>
        <w:footnoteReference w:id="6"/>
      </w:r>
      <w:r w:rsidR="0009170C" w:rsidRPr="00337F6A">
        <w:rPr>
          <w:rFonts w:eastAsia="Times New Roman" w:cstheme="minorHAnsi"/>
          <w:b/>
          <w:lang w:eastAsia="sk-SK"/>
        </w:rPr>
        <w:t xml:space="preserve"> </w:t>
      </w:r>
      <w:r w:rsidR="0009170C" w:rsidRPr="00337F6A">
        <w:rPr>
          <w:rFonts w:eastAsia="Times New Roman" w:cstheme="minorHAnsi"/>
          <w:lang w:eastAsia="sk-SK"/>
        </w:rPr>
        <w:t>(ďalej len „AMIF“)</w:t>
      </w:r>
      <w:r w:rsidR="00EE133E" w:rsidRPr="00337F6A">
        <w:rPr>
          <w:rFonts w:eastAsia="Times New Roman" w:cstheme="minorHAnsi"/>
          <w:lang w:eastAsia="sk-SK"/>
        </w:rPr>
        <w:t>,</w:t>
      </w:r>
    </w:p>
    <w:p w14:paraId="55F8B09C" w14:textId="77777777" w:rsidR="00562812" w:rsidRPr="00337F6A" w:rsidRDefault="00562812" w:rsidP="00A81105">
      <w:pPr>
        <w:pStyle w:val="Odsekzoznamu"/>
        <w:numPr>
          <w:ilvl w:val="0"/>
          <w:numId w:val="8"/>
        </w:numPr>
        <w:spacing w:after="0" w:line="240" w:lineRule="auto"/>
        <w:ind w:hanging="294"/>
        <w:jc w:val="both"/>
        <w:rPr>
          <w:rFonts w:eastAsia="Times New Roman" w:cstheme="minorHAnsi"/>
          <w:lang w:eastAsia="sk-SK"/>
        </w:rPr>
      </w:pPr>
      <w:r w:rsidRPr="00337F6A">
        <w:rPr>
          <w:rFonts w:eastAsia="Times New Roman" w:cstheme="minorHAnsi"/>
          <w:b/>
          <w:lang w:eastAsia="sk-SK"/>
        </w:rPr>
        <w:lastRenderedPageBreak/>
        <w:t>Fond pre vnútornú bezpečnosť</w:t>
      </w:r>
      <w:r w:rsidR="00AD5DFC" w:rsidRPr="00337F6A">
        <w:rPr>
          <w:rStyle w:val="Odkaznapoznmkupodiarou"/>
          <w:rFonts w:eastAsia="Times New Roman" w:cstheme="minorHAnsi"/>
          <w:b/>
          <w:lang w:eastAsia="sk-SK"/>
        </w:rPr>
        <w:footnoteReference w:id="7"/>
      </w:r>
      <w:r w:rsidRPr="00337F6A">
        <w:rPr>
          <w:rFonts w:eastAsia="Times New Roman" w:cstheme="minorHAnsi"/>
          <w:lang w:eastAsia="sk-SK"/>
        </w:rPr>
        <w:t xml:space="preserve"> (ďalej len „ISF“)</w:t>
      </w:r>
      <w:r w:rsidR="00EE133E" w:rsidRPr="00337F6A">
        <w:rPr>
          <w:rFonts w:eastAsia="Times New Roman" w:cstheme="minorHAnsi"/>
          <w:lang w:eastAsia="sk-SK"/>
        </w:rPr>
        <w:t>,</w:t>
      </w:r>
    </w:p>
    <w:p w14:paraId="409C44BC" w14:textId="77777777" w:rsidR="00E63D2D" w:rsidRPr="00337F6A" w:rsidRDefault="00173301" w:rsidP="00A81105">
      <w:pPr>
        <w:pStyle w:val="Odsekzoznamu"/>
        <w:numPr>
          <w:ilvl w:val="0"/>
          <w:numId w:val="8"/>
        </w:numPr>
        <w:spacing w:after="0" w:line="240" w:lineRule="auto"/>
        <w:ind w:hanging="294"/>
        <w:jc w:val="both"/>
        <w:rPr>
          <w:rFonts w:eastAsia="Times New Roman" w:cstheme="minorHAnsi"/>
          <w:lang w:eastAsia="sk-SK"/>
        </w:rPr>
      </w:pPr>
      <w:r w:rsidRPr="00337F6A">
        <w:rPr>
          <w:rFonts w:eastAsia="Times New Roman" w:cstheme="minorHAnsi"/>
          <w:b/>
          <w:lang w:eastAsia="sk-SK"/>
        </w:rPr>
        <w:t>Nástroj</w:t>
      </w:r>
      <w:r w:rsidR="00DF555A" w:rsidRPr="00337F6A">
        <w:rPr>
          <w:rFonts w:eastAsia="Times New Roman" w:cstheme="minorHAnsi"/>
          <w:b/>
          <w:lang w:eastAsia="sk-SK"/>
        </w:rPr>
        <w:t xml:space="preserve"> finančnej podpory na riadenie hraníc a vízovú politiku</w:t>
      </w:r>
      <w:r w:rsidR="00AD5DFC" w:rsidRPr="00337F6A">
        <w:rPr>
          <w:rStyle w:val="Odkaznapoznmkupodiarou"/>
          <w:rFonts w:eastAsia="Times New Roman" w:cstheme="minorHAnsi"/>
          <w:b/>
          <w:lang w:eastAsia="sk-SK"/>
        </w:rPr>
        <w:footnoteReference w:id="8"/>
      </w:r>
      <w:r w:rsidRPr="00337F6A">
        <w:rPr>
          <w:rFonts w:eastAsia="Times New Roman" w:cstheme="minorHAnsi"/>
          <w:lang w:eastAsia="sk-SK"/>
        </w:rPr>
        <w:t xml:space="preserve"> </w:t>
      </w:r>
      <w:r w:rsidR="00DF555A" w:rsidRPr="00337F6A">
        <w:rPr>
          <w:rFonts w:eastAsia="Times New Roman" w:cstheme="minorHAnsi"/>
          <w:lang w:eastAsia="sk-SK"/>
        </w:rPr>
        <w:t>(„ďalej len BMVI“).</w:t>
      </w:r>
    </w:p>
    <w:p w14:paraId="4605C7FF" w14:textId="77777777" w:rsidR="00A02FBF" w:rsidRPr="00337F6A" w:rsidRDefault="00A02FBF" w:rsidP="007F46D8">
      <w:pPr>
        <w:spacing w:after="0" w:line="240" w:lineRule="auto"/>
        <w:jc w:val="both"/>
        <w:rPr>
          <w:rFonts w:eastAsia="Times New Roman" w:cstheme="minorHAnsi"/>
          <w:lang w:eastAsia="sk-SK"/>
        </w:rPr>
      </w:pPr>
    </w:p>
    <w:p w14:paraId="66D66A76" w14:textId="77777777" w:rsidR="00F32412" w:rsidRPr="00337F6A" w:rsidRDefault="008329A9" w:rsidP="001727A5">
      <w:pPr>
        <w:spacing w:after="0" w:line="240" w:lineRule="auto"/>
        <w:jc w:val="both"/>
        <w:rPr>
          <w:rFonts w:eastAsia="Times New Roman" w:cstheme="minorHAnsi"/>
          <w:lang w:eastAsia="sk-SK"/>
        </w:rPr>
      </w:pPr>
      <w:r w:rsidRPr="00337F6A">
        <w:rPr>
          <w:rFonts w:eastAsia="Times New Roman" w:cstheme="minorHAnsi"/>
          <w:lang w:eastAsia="sk-SK"/>
        </w:rPr>
        <w:t xml:space="preserve">Cieľom </w:t>
      </w:r>
      <w:r w:rsidR="001E2267" w:rsidRPr="00337F6A">
        <w:rPr>
          <w:rFonts w:eastAsia="Times New Roman" w:cstheme="minorHAnsi"/>
          <w:lang w:eastAsia="sk-SK"/>
        </w:rPr>
        <w:t xml:space="preserve">fondov </w:t>
      </w:r>
      <w:r w:rsidRPr="00337F6A">
        <w:rPr>
          <w:rFonts w:eastAsia="Times New Roman" w:cstheme="minorHAnsi"/>
          <w:lang w:eastAsia="sk-SK"/>
        </w:rPr>
        <w:t>je podpora opatrení zameraných na rozvíjanie legálnej migrácie a presadzovanie účinnej integrácie štátnych príslušníkov tretích krajín, boj proti nelegálnej migrácii a posilňovanie účinného návratu a readmisie, zvýšenie solidarity s členskými štátmi najviac postihnutými výzvami v oblasti migrácie, predchádzanie trestnej činnosti, terorizmu a radikalizácii a boja proti nim, rozvoj policajnej cezhraničnej spolupráce vrátane výmeny informácií a spoločných operácií a krízového riadenia, podpora účinného integrovaného riadenia hraníc na vonkajších hraniciach EÚ, podpora spoločnej vízovej politiky a predchádzanie migračným a bezpečnostným rizikám.</w:t>
      </w:r>
    </w:p>
    <w:p w14:paraId="4ABF0F20" w14:textId="77777777" w:rsidR="00A02FBF" w:rsidRPr="00337F6A" w:rsidRDefault="00A02FBF" w:rsidP="00274090">
      <w:pPr>
        <w:spacing w:after="0" w:line="240" w:lineRule="auto"/>
        <w:ind w:firstLine="708"/>
        <w:jc w:val="both"/>
        <w:rPr>
          <w:rFonts w:eastAsia="Times New Roman" w:cstheme="minorHAnsi"/>
          <w:lang w:eastAsia="sk-SK"/>
        </w:rPr>
      </w:pPr>
    </w:p>
    <w:p w14:paraId="1EB42BCC" w14:textId="27D67BC1" w:rsidR="00D05D03" w:rsidRPr="00337F6A" w:rsidRDefault="00CC5891" w:rsidP="001727A5">
      <w:pPr>
        <w:spacing w:after="0" w:line="240" w:lineRule="auto"/>
        <w:jc w:val="both"/>
        <w:rPr>
          <w:rFonts w:eastAsia="Times New Roman" w:cstheme="minorHAnsi"/>
          <w:lang w:eastAsia="sk-SK"/>
        </w:rPr>
      </w:pPr>
      <w:r w:rsidRPr="00337F6A">
        <w:rPr>
          <w:rFonts w:eastAsia="Times New Roman" w:cstheme="minorHAnsi"/>
          <w:lang w:eastAsia="sk-SK"/>
        </w:rPr>
        <w:t xml:space="preserve">Na zabezpečenie efektívnej a koordinovanej implementácie programov fondov každý členský štát určuje </w:t>
      </w:r>
      <w:r w:rsidR="006B3130" w:rsidRPr="00337F6A">
        <w:rPr>
          <w:rFonts w:eastAsia="Times New Roman" w:cstheme="minorHAnsi"/>
          <w:b/>
          <w:lang w:eastAsia="sk-SK"/>
        </w:rPr>
        <w:t>orgán</w:t>
      </w:r>
      <w:r w:rsidR="00AF1F53" w:rsidRPr="00337F6A">
        <w:rPr>
          <w:rFonts w:eastAsia="Times New Roman" w:cstheme="minorHAnsi"/>
          <w:b/>
          <w:lang w:eastAsia="sk-SK"/>
        </w:rPr>
        <w:t>y</w:t>
      </w:r>
      <w:r w:rsidR="004409E7" w:rsidRPr="00337F6A">
        <w:rPr>
          <w:rFonts w:eastAsia="Times New Roman" w:cstheme="minorHAnsi"/>
          <w:b/>
          <w:lang w:eastAsia="sk-SK"/>
        </w:rPr>
        <w:t xml:space="preserve"> zodpovedné za programy</w:t>
      </w:r>
      <w:r w:rsidR="00AF1F53" w:rsidRPr="00337F6A">
        <w:rPr>
          <w:rFonts w:eastAsia="Times New Roman" w:cstheme="minorHAnsi"/>
          <w:b/>
          <w:lang w:eastAsia="sk-SK"/>
        </w:rPr>
        <w:t>: r</w:t>
      </w:r>
      <w:r w:rsidRPr="00337F6A">
        <w:rPr>
          <w:rFonts w:eastAsia="Times New Roman" w:cstheme="minorHAnsi"/>
          <w:b/>
          <w:lang w:eastAsia="sk-SK"/>
        </w:rPr>
        <w:t>iadiaci orgá</w:t>
      </w:r>
      <w:r w:rsidR="006B3130" w:rsidRPr="00337F6A">
        <w:rPr>
          <w:rFonts w:eastAsia="Times New Roman" w:cstheme="minorHAnsi"/>
          <w:b/>
          <w:lang w:eastAsia="sk-SK"/>
        </w:rPr>
        <w:t>n</w:t>
      </w:r>
      <w:r w:rsidR="00BA6841" w:rsidRPr="00337F6A">
        <w:rPr>
          <w:rFonts w:eastAsia="Times New Roman" w:cstheme="minorHAnsi"/>
          <w:b/>
          <w:lang w:eastAsia="sk-SK"/>
        </w:rPr>
        <w:t xml:space="preserve">, ktorý súčasne plní úlohy </w:t>
      </w:r>
      <w:r w:rsidR="00AF1F53" w:rsidRPr="00337F6A">
        <w:rPr>
          <w:rFonts w:eastAsia="Times New Roman" w:cstheme="minorHAnsi"/>
          <w:b/>
          <w:lang w:eastAsia="sk-SK"/>
        </w:rPr>
        <w:t>platobného</w:t>
      </w:r>
      <w:r w:rsidR="006B3130" w:rsidRPr="00337F6A">
        <w:rPr>
          <w:rFonts w:eastAsia="Times New Roman" w:cstheme="minorHAnsi"/>
          <w:b/>
          <w:lang w:eastAsia="sk-SK"/>
        </w:rPr>
        <w:t xml:space="preserve"> orgánu </w:t>
      </w:r>
      <w:r w:rsidR="005A2FBE" w:rsidRPr="00AA7557">
        <w:rPr>
          <w:rFonts w:eastAsia="Times New Roman" w:cstheme="minorHAnsi"/>
          <w:lang w:eastAsia="sk-SK"/>
        </w:rPr>
        <w:t>(ď</w:t>
      </w:r>
      <w:r w:rsidR="00132F40" w:rsidRPr="00132F40">
        <w:rPr>
          <w:rFonts w:eastAsia="Times New Roman" w:cstheme="minorHAnsi"/>
          <w:lang w:eastAsia="sk-SK"/>
        </w:rPr>
        <w:t>alej  aj</w:t>
      </w:r>
      <w:r w:rsidR="005A2FBE" w:rsidRPr="00AA7557">
        <w:rPr>
          <w:rFonts w:eastAsia="Times New Roman" w:cstheme="minorHAnsi"/>
          <w:lang w:eastAsia="sk-SK"/>
        </w:rPr>
        <w:t xml:space="preserve"> „riadiaci orgán“</w:t>
      </w:r>
      <w:r w:rsidR="00132F40">
        <w:rPr>
          <w:rFonts w:eastAsia="Times New Roman" w:cstheme="minorHAnsi"/>
          <w:lang w:eastAsia="sk-SK"/>
        </w:rPr>
        <w:t xml:space="preserve"> alebo „RO“</w:t>
      </w:r>
      <w:r w:rsidR="005A2FBE" w:rsidRPr="00AA7557">
        <w:rPr>
          <w:rFonts w:eastAsia="Times New Roman" w:cstheme="minorHAnsi"/>
          <w:lang w:eastAsia="sk-SK"/>
        </w:rPr>
        <w:t>)</w:t>
      </w:r>
      <w:r w:rsidR="005A2FBE">
        <w:rPr>
          <w:rFonts w:eastAsia="Times New Roman" w:cstheme="minorHAnsi"/>
          <w:b/>
          <w:lang w:eastAsia="sk-SK"/>
        </w:rPr>
        <w:t xml:space="preserve"> </w:t>
      </w:r>
      <w:r w:rsidR="006B3130" w:rsidRPr="00337F6A">
        <w:rPr>
          <w:rFonts w:eastAsia="Times New Roman" w:cstheme="minorHAnsi"/>
          <w:b/>
          <w:lang w:eastAsia="sk-SK"/>
        </w:rPr>
        <w:t xml:space="preserve">a </w:t>
      </w:r>
      <w:r w:rsidR="00AF1F53" w:rsidRPr="00337F6A">
        <w:rPr>
          <w:rFonts w:eastAsia="Times New Roman" w:cstheme="minorHAnsi"/>
          <w:b/>
          <w:lang w:eastAsia="sk-SK"/>
        </w:rPr>
        <w:t>o</w:t>
      </w:r>
      <w:r w:rsidR="006B3130" w:rsidRPr="00337F6A">
        <w:rPr>
          <w:rFonts w:eastAsia="Times New Roman" w:cstheme="minorHAnsi"/>
          <w:b/>
          <w:lang w:eastAsia="sk-SK"/>
        </w:rPr>
        <w:t xml:space="preserve">rgán auditu, </w:t>
      </w:r>
      <w:r w:rsidRPr="00337F6A">
        <w:rPr>
          <w:rFonts w:eastAsia="Times New Roman" w:cstheme="minorHAnsi"/>
          <w:lang w:eastAsia="sk-SK"/>
        </w:rPr>
        <w:t xml:space="preserve">a v spolupráci s partnermi </w:t>
      </w:r>
      <w:r w:rsidR="00D82B6D" w:rsidRPr="00337F6A">
        <w:rPr>
          <w:rFonts w:eastAsia="Times New Roman" w:cstheme="minorHAnsi"/>
          <w:lang w:eastAsia="sk-SK"/>
        </w:rPr>
        <w:t>sú vypracované</w:t>
      </w:r>
      <w:r w:rsidRPr="00337F6A">
        <w:rPr>
          <w:rFonts w:eastAsia="Times New Roman" w:cstheme="minorHAnsi"/>
          <w:lang w:eastAsia="sk-SK"/>
        </w:rPr>
        <w:t xml:space="preserve"> </w:t>
      </w:r>
      <w:r w:rsidRPr="00337F6A">
        <w:rPr>
          <w:rFonts w:eastAsia="Times New Roman" w:cstheme="minorHAnsi"/>
          <w:b/>
          <w:lang w:eastAsia="sk-SK"/>
        </w:rPr>
        <w:t>program</w:t>
      </w:r>
      <w:r w:rsidR="00D82B6D" w:rsidRPr="00337F6A">
        <w:rPr>
          <w:rFonts w:eastAsia="Times New Roman" w:cstheme="minorHAnsi"/>
          <w:b/>
          <w:lang w:eastAsia="sk-SK"/>
        </w:rPr>
        <w:t>y</w:t>
      </w:r>
      <w:r w:rsidRPr="00337F6A">
        <w:rPr>
          <w:rFonts w:eastAsia="Times New Roman" w:cstheme="minorHAnsi"/>
          <w:lang w:eastAsia="sk-SK"/>
        </w:rPr>
        <w:t xml:space="preserve"> na implementáciu fondov. </w:t>
      </w:r>
    </w:p>
    <w:p w14:paraId="0100FD8A" w14:textId="77777777" w:rsidR="00D82357" w:rsidRPr="00337F6A" w:rsidRDefault="00D05D03" w:rsidP="00964A93">
      <w:pPr>
        <w:spacing w:after="0" w:line="240" w:lineRule="auto"/>
        <w:ind w:firstLine="426"/>
        <w:jc w:val="both"/>
        <w:rPr>
          <w:rFonts w:eastAsia="Times New Roman" w:cstheme="minorHAnsi"/>
          <w:lang w:eastAsia="sk-SK"/>
        </w:rPr>
      </w:pPr>
      <w:r w:rsidRPr="00337F6A">
        <w:rPr>
          <w:rFonts w:eastAsia="Times New Roman" w:cstheme="minorHAnsi"/>
          <w:lang w:eastAsia="sk-SK"/>
        </w:rPr>
        <w:t xml:space="preserve"> </w:t>
      </w:r>
    </w:p>
    <w:p w14:paraId="1E0B551A" w14:textId="640AD47B" w:rsidR="00662A43" w:rsidRPr="00337F6A" w:rsidRDefault="00CC5891" w:rsidP="001727A5">
      <w:pPr>
        <w:spacing w:after="0" w:line="240" w:lineRule="auto"/>
        <w:jc w:val="both"/>
        <w:rPr>
          <w:rFonts w:eastAsia="Times New Roman" w:cstheme="minorHAnsi"/>
          <w:color w:val="000000"/>
          <w:lang w:eastAsia="sk-SK"/>
        </w:rPr>
      </w:pPr>
      <w:r w:rsidRPr="00337F6A">
        <w:rPr>
          <w:rFonts w:cstheme="minorHAnsi"/>
          <w:snapToGrid w:val="0"/>
          <w:lang w:eastAsia="en-GB"/>
        </w:rPr>
        <w:t>V zmysle čl. 69 ods</w:t>
      </w:r>
      <w:r w:rsidR="003E031A" w:rsidRPr="00337F6A">
        <w:rPr>
          <w:rFonts w:cstheme="minorHAnsi"/>
          <w:snapToGrid w:val="0"/>
          <w:lang w:eastAsia="en-GB"/>
        </w:rPr>
        <w:t xml:space="preserve">. </w:t>
      </w:r>
      <w:r w:rsidRPr="00337F6A">
        <w:rPr>
          <w:rFonts w:cstheme="minorHAnsi"/>
          <w:snapToGrid w:val="0"/>
          <w:lang w:eastAsia="en-GB"/>
        </w:rPr>
        <w:t xml:space="preserve">1 nariadenia Európskeho parlamentu a Rady (EÚ) 2021/1060 </w:t>
      </w:r>
      <w:r w:rsidR="003E031A" w:rsidRPr="00337F6A">
        <w:rPr>
          <w:rFonts w:cstheme="minorHAnsi"/>
          <w:snapToGrid w:val="0"/>
          <w:lang w:eastAsia="en-GB"/>
        </w:rPr>
        <w:br/>
      </w:r>
      <w:r w:rsidRPr="00337F6A">
        <w:rPr>
          <w:rFonts w:cstheme="minorHAnsi"/>
          <w:snapToGrid w:val="0"/>
          <w:lang w:eastAsia="en-GB"/>
        </w:rPr>
        <w:t>z 24. júna 2021</w:t>
      </w:r>
      <w:r w:rsidR="001F32F5" w:rsidRPr="00337F6A">
        <w:rPr>
          <w:rStyle w:val="Odkaznapoznmkupodiarou"/>
          <w:rFonts w:cstheme="minorHAnsi"/>
          <w:snapToGrid w:val="0"/>
          <w:lang w:eastAsia="en-GB"/>
        </w:rPr>
        <w:footnoteReference w:id="9"/>
      </w:r>
      <w:r w:rsidRPr="00337F6A">
        <w:rPr>
          <w:rFonts w:cstheme="minorHAnsi"/>
          <w:snapToGrid w:val="0"/>
          <w:lang w:eastAsia="en-GB"/>
        </w:rPr>
        <w:t xml:space="preserve"> </w:t>
      </w:r>
      <w:r w:rsidR="00B53390" w:rsidRPr="00337F6A">
        <w:rPr>
          <w:rFonts w:cstheme="minorHAnsi"/>
          <w:snapToGrid w:val="0"/>
          <w:lang w:eastAsia="en-GB"/>
        </w:rPr>
        <w:t>(ďalej len „</w:t>
      </w:r>
      <w:r w:rsidR="00F27374" w:rsidRPr="00337F6A">
        <w:rPr>
          <w:rFonts w:cstheme="minorHAnsi"/>
          <w:snapToGrid w:val="0"/>
          <w:lang w:eastAsia="en-GB"/>
        </w:rPr>
        <w:t>nariadenie</w:t>
      </w:r>
      <w:r w:rsidR="009F631F" w:rsidRPr="00337F6A">
        <w:rPr>
          <w:rFonts w:cstheme="minorHAnsi"/>
          <w:snapToGrid w:val="0"/>
          <w:lang w:eastAsia="en-GB"/>
        </w:rPr>
        <w:t xml:space="preserve"> o spoločných ustanoveniach</w:t>
      </w:r>
      <w:r w:rsidR="00B53390" w:rsidRPr="00337F6A">
        <w:rPr>
          <w:rFonts w:cstheme="minorHAnsi"/>
          <w:snapToGrid w:val="0"/>
          <w:lang w:eastAsia="en-GB"/>
        </w:rPr>
        <w:t xml:space="preserve">“) </w:t>
      </w:r>
      <w:r w:rsidRPr="00337F6A">
        <w:rPr>
          <w:rFonts w:cstheme="minorHAnsi"/>
          <w:snapToGrid w:val="0"/>
          <w:lang w:eastAsia="en-GB"/>
        </w:rPr>
        <w:t xml:space="preserve">je každý členský štát EÚ povinný pre účely implementácie programov vypracovať </w:t>
      </w:r>
      <w:r w:rsidRPr="00337F6A">
        <w:rPr>
          <w:rFonts w:cstheme="minorHAnsi"/>
          <w:b/>
          <w:snapToGrid w:val="0"/>
          <w:lang w:eastAsia="en-GB"/>
        </w:rPr>
        <w:t>systém riadenia</w:t>
      </w:r>
      <w:r w:rsidR="00D82B6D" w:rsidRPr="00337F6A">
        <w:rPr>
          <w:rFonts w:cstheme="minorHAnsi"/>
          <w:b/>
          <w:snapToGrid w:val="0"/>
          <w:lang w:eastAsia="en-GB"/>
        </w:rPr>
        <w:t xml:space="preserve"> </w:t>
      </w:r>
      <w:r w:rsidR="00A311FA" w:rsidRPr="00337F6A">
        <w:rPr>
          <w:rFonts w:cstheme="minorHAnsi"/>
          <w:b/>
          <w:snapToGrid w:val="0"/>
          <w:lang w:eastAsia="en-GB"/>
        </w:rPr>
        <w:t xml:space="preserve">a kontroly </w:t>
      </w:r>
      <w:r w:rsidR="00D82B6D" w:rsidRPr="00337F6A">
        <w:rPr>
          <w:rFonts w:cstheme="minorHAnsi"/>
          <w:snapToGrid w:val="0"/>
          <w:lang w:eastAsia="en-GB"/>
        </w:rPr>
        <w:t>(ďalej len „SR</w:t>
      </w:r>
      <w:r w:rsidR="00A311FA" w:rsidRPr="00337F6A">
        <w:rPr>
          <w:rFonts w:cstheme="minorHAnsi"/>
          <w:snapToGrid w:val="0"/>
          <w:lang w:eastAsia="en-GB"/>
        </w:rPr>
        <w:t>K</w:t>
      </w:r>
      <w:r w:rsidR="00D82B6D" w:rsidRPr="00337F6A">
        <w:rPr>
          <w:rFonts w:cstheme="minorHAnsi"/>
          <w:snapToGrid w:val="0"/>
          <w:lang w:eastAsia="en-GB"/>
        </w:rPr>
        <w:t>“)</w:t>
      </w:r>
      <w:r w:rsidRPr="00337F6A">
        <w:rPr>
          <w:rFonts w:cstheme="minorHAnsi"/>
          <w:snapToGrid w:val="0"/>
          <w:lang w:eastAsia="en-GB"/>
        </w:rPr>
        <w:t xml:space="preserve">, v rámci ktorého je vymedzený opis </w:t>
      </w:r>
      <w:r w:rsidR="000516A6" w:rsidRPr="00337F6A">
        <w:rPr>
          <w:rFonts w:cstheme="minorHAnsi"/>
          <w:snapToGrid w:val="0"/>
          <w:lang w:eastAsia="en-GB"/>
        </w:rPr>
        <w:t>pravidiel, úloh a</w:t>
      </w:r>
      <w:r w:rsidRPr="00337F6A">
        <w:rPr>
          <w:rFonts w:cstheme="minorHAnsi"/>
          <w:snapToGrid w:val="0"/>
          <w:lang w:eastAsia="en-GB"/>
        </w:rPr>
        <w:t xml:space="preserve"> zodpovedností pracovných postupov jednotlivých orgánov zapojených do riadenia a kontroly a rozdelenie funkcií v rámci každého orgánu</w:t>
      </w:r>
      <w:r w:rsidR="000516A6" w:rsidRPr="00337F6A">
        <w:rPr>
          <w:rFonts w:cstheme="minorHAnsi"/>
          <w:snapToGrid w:val="0"/>
          <w:lang w:eastAsia="en-GB"/>
        </w:rPr>
        <w:t xml:space="preserve"> v súvislosti s činnosťami poskytovania príspevku</w:t>
      </w:r>
      <w:r w:rsidR="00A622CD" w:rsidRPr="00337F6A">
        <w:rPr>
          <w:rFonts w:cstheme="minorHAnsi"/>
          <w:snapToGrid w:val="0"/>
          <w:lang w:eastAsia="en-GB"/>
        </w:rPr>
        <w:t xml:space="preserve"> a implementácie projektov</w:t>
      </w:r>
      <w:r w:rsidR="000516A6" w:rsidRPr="00337F6A">
        <w:rPr>
          <w:rFonts w:cstheme="minorHAnsi"/>
          <w:snapToGrid w:val="0"/>
          <w:lang w:eastAsia="en-GB"/>
        </w:rPr>
        <w:t xml:space="preserve">, kontroly verejného obstarávania </w:t>
      </w:r>
      <w:r w:rsidR="00A622CD" w:rsidRPr="00337F6A">
        <w:rPr>
          <w:rFonts w:cstheme="minorHAnsi"/>
          <w:snapToGrid w:val="0"/>
          <w:lang w:eastAsia="en-GB"/>
        </w:rPr>
        <w:t xml:space="preserve">a </w:t>
      </w:r>
      <w:r w:rsidR="000516A6" w:rsidRPr="00337F6A">
        <w:rPr>
          <w:rFonts w:cstheme="minorHAnsi"/>
          <w:snapToGrid w:val="0"/>
          <w:lang w:eastAsia="en-GB"/>
        </w:rPr>
        <w:t>finančného riadenia</w:t>
      </w:r>
      <w:r w:rsidRPr="00337F6A">
        <w:rPr>
          <w:rFonts w:cstheme="minorHAnsi"/>
          <w:snapToGrid w:val="0"/>
          <w:lang w:eastAsia="en-GB"/>
        </w:rPr>
        <w:t xml:space="preserve">. Implementácia </w:t>
      </w:r>
      <w:r w:rsidR="00167FFC" w:rsidRPr="00337F6A">
        <w:rPr>
          <w:rFonts w:cstheme="minorHAnsi"/>
          <w:snapToGrid w:val="0"/>
          <w:lang w:eastAsia="en-GB"/>
        </w:rPr>
        <w:t xml:space="preserve">programov </w:t>
      </w:r>
      <w:r w:rsidRPr="00337F6A">
        <w:rPr>
          <w:rFonts w:cstheme="minorHAnsi"/>
          <w:snapToGrid w:val="0"/>
          <w:lang w:eastAsia="en-GB"/>
        </w:rPr>
        <w:t xml:space="preserve">fondov sa riadi </w:t>
      </w:r>
      <w:r w:rsidR="00D82B6D" w:rsidRPr="00337F6A">
        <w:rPr>
          <w:rFonts w:cstheme="minorHAnsi"/>
          <w:b/>
          <w:snapToGrid w:val="0"/>
          <w:lang w:eastAsia="en-GB"/>
        </w:rPr>
        <w:t xml:space="preserve">jedným </w:t>
      </w:r>
      <w:r w:rsidR="00167FFC" w:rsidRPr="00337F6A">
        <w:rPr>
          <w:rFonts w:cstheme="minorHAnsi"/>
          <w:b/>
          <w:snapToGrid w:val="0"/>
          <w:lang w:eastAsia="en-GB"/>
        </w:rPr>
        <w:t>spoločným systémom</w:t>
      </w:r>
      <w:r w:rsidR="00167FFC" w:rsidRPr="00337F6A">
        <w:rPr>
          <w:rFonts w:cstheme="minorHAnsi"/>
          <w:snapToGrid w:val="0"/>
          <w:lang w:eastAsia="en-GB"/>
        </w:rPr>
        <w:t xml:space="preserve"> </w:t>
      </w:r>
      <w:r w:rsidR="00167FFC" w:rsidRPr="00337F6A">
        <w:rPr>
          <w:rFonts w:cstheme="minorHAnsi"/>
          <w:b/>
          <w:snapToGrid w:val="0"/>
          <w:lang w:eastAsia="en-GB"/>
        </w:rPr>
        <w:t>riadenia</w:t>
      </w:r>
      <w:r w:rsidR="00A311FA" w:rsidRPr="00337F6A">
        <w:rPr>
          <w:rFonts w:cstheme="minorHAnsi"/>
          <w:b/>
          <w:snapToGrid w:val="0"/>
          <w:lang w:eastAsia="en-GB"/>
        </w:rPr>
        <w:t xml:space="preserve"> a kontroly</w:t>
      </w:r>
      <w:r w:rsidR="00167FFC" w:rsidRPr="00337F6A">
        <w:rPr>
          <w:rFonts w:cstheme="minorHAnsi"/>
          <w:snapToGrid w:val="0"/>
          <w:lang w:eastAsia="en-GB"/>
        </w:rPr>
        <w:t xml:space="preserve"> </w:t>
      </w:r>
      <w:r w:rsidR="00717C5E" w:rsidRPr="00337F6A">
        <w:rPr>
          <w:rFonts w:cstheme="minorHAnsi"/>
          <w:snapToGrid w:val="0"/>
          <w:lang w:eastAsia="en-GB"/>
        </w:rPr>
        <w:t>programov týchto fondov</w:t>
      </w:r>
      <w:r w:rsidRPr="00337F6A">
        <w:rPr>
          <w:rFonts w:cstheme="minorHAnsi"/>
          <w:snapToGrid w:val="0"/>
          <w:lang w:eastAsia="en-GB"/>
        </w:rPr>
        <w:t>.</w:t>
      </w:r>
      <w:r w:rsidR="00662A43" w:rsidRPr="00337F6A">
        <w:rPr>
          <w:rFonts w:eastAsia="Times New Roman" w:cstheme="minorHAnsi"/>
          <w:color w:val="000000"/>
          <w:lang w:eastAsia="sk-SK"/>
        </w:rPr>
        <w:t xml:space="preserve"> </w:t>
      </w:r>
    </w:p>
    <w:p w14:paraId="33CC823E" w14:textId="77777777" w:rsidR="00AD5DFC" w:rsidRPr="00337F6A" w:rsidRDefault="00403582" w:rsidP="001727A5">
      <w:pPr>
        <w:spacing w:after="0" w:line="240" w:lineRule="auto"/>
        <w:jc w:val="both"/>
        <w:rPr>
          <w:rFonts w:cstheme="minorHAnsi"/>
          <w:b/>
          <w:lang w:eastAsia="en-GB"/>
        </w:rPr>
      </w:pPr>
      <w:r w:rsidRPr="00337F6A">
        <w:rPr>
          <w:rFonts w:cstheme="minorHAnsi"/>
          <w:lang w:eastAsia="en-GB"/>
        </w:rPr>
        <w:t>SR</w:t>
      </w:r>
      <w:r w:rsidR="00DC4731" w:rsidRPr="00337F6A">
        <w:rPr>
          <w:rFonts w:cstheme="minorHAnsi"/>
          <w:lang w:eastAsia="en-GB"/>
        </w:rPr>
        <w:t>K</w:t>
      </w:r>
      <w:r w:rsidR="00167FFC" w:rsidRPr="00337F6A">
        <w:rPr>
          <w:rFonts w:cstheme="minorHAnsi"/>
          <w:lang w:eastAsia="en-GB"/>
        </w:rPr>
        <w:t xml:space="preserve"> </w:t>
      </w:r>
      <w:r w:rsidR="004C761F" w:rsidRPr="00337F6A">
        <w:rPr>
          <w:rFonts w:cstheme="minorHAnsi"/>
          <w:lang w:eastAsia="en-GB"/>
        </w:rPr>
        <w:t>je záväzným dokumentom</w:t>
      </w:r>
      <w:r w:rsidR="00074F93" w:rsidRPr="00337F6A">
        <w:rPr>
          <w:rFonts w:cstheme="minorHAnsi"/>
          <w:lang w:eastAsia="en-GB"/>
        </w:rPr>
        <w:t>, up</w:t>
      </w:r>
      <w:r w:rsidR="00662A43" w:rsidRPr="00337F6A">
        <w:rPr>
          <w:rFonts w:cstheme="minorHAnsi"/>
          <w:lang w:eastAsia="en-GB"/>
        </w:rPr>
        <w:t xml:space="preserve">ravuje spoločné pravidlá </w:t>
      </w:r>
      <w:r w:rsidR="00074F93" w:rsidRPr="00337F6A">
        <w:rPr>
          <w:rFonts w:cstheme="minorHAnsi"/>
          <w:lang w:eastAsia="en-GB"/>
        </w:rPr>
        <w:t xml:space="preserve">pre účinnú, efektívnu a transparentnú </w:t>
      </w:r>
      <w:r w:rsidR="000A52D0" w:rsidRPr="00337F6A">
        <w:rPr>
          <w:rFonts w:cstheme="minorHAnsi"/>
          <w:lang w:eastAsia="en-GB"/>
        </w:rPr>
        <w:t>implementáciu programov fondov</w:t>
      </w:r>
      <w:r w:rsidR="004C761F" w:rsidRPr="00337F6A">
        <w:rPr>
          <w:rFonts w:cstheme="minorHAnsi"/>
          <w:lang w:eastAsia="en-GB"/>
        </w:rPr>
        <w:t xml:space="preserve">. </w:t>
      </w:r>
      <w:r w:rsidR="00DB2048" w:rsidRPr="00337F6A">
        <w:rPr>
          <w:rFonts w:cstheme="minorHAnsi"/>
          <w:b/>
          <w:lang w:eastAsia="en-GB"/>
        </w:rPr>
        <w:t xml:space="preserve">Na dokument </w:t>
      </w:r>
      <w:r w:rsidR="00662A43" w:rsidRPr="00337F6A">
        <w:rPr>
          <w:rFonts w:cstheme="minorHAnsi"/>
          <w:b/>
          <w:lang w:eastAsia="en-GB"/>
        </w:rPr>
        <w:t>SR</w:t>
      </w:r>
      <w:r w:rsidR="00DC4731" w:rsidRPr="00337F6A">
        <w:rPr>
          <w:rFonts w:cstheme="minorHAnsi"/>
          <w:b/>
          <w:lang w:eastAsia="en-GB"/>
        </w:rPr>
        <w:t>K</w:t>
      </w:r>
      <w:r w:rsidR="00662A43" w:rsidRPr="00337F6A">
        <w:rPr>
          <w:rFonts w:cstheme="minorHAnsi"/>
          <w:b/>
          <w:lang w:eastAsia="en-GB"/>
        </w:rPr>
        <w:t xml:space="preserve"> </w:t>
      </w:r>
      <w:r w:rsidR="00717C5E" w:rsidRPr="00337F6A">
        <w:rPr>
          <w:rFonts w:cstheme="minorHAnsi"/>
          <w:b/>
          <w:lang w:eastAsia="en-GB"/>
        </w:rPr>
        <w:t>nadväzujú</w:t>
      </w:r>
      <w:r w:rsidR="00BA45DA" w:rsidRPr="00337F6A">
        <w:rPr>
          <w:rFonts w:cstheme="minorHAnsi"/>
          <w:b/>
          <w:lang w:eastAsia="en-GB"/>
        </w:rPr>
        <w:t xml:space="preserve"> jednotlivé priamo uplatniteľné </w:t>
      </w:r>
      <w:r w:rsidR="00C64E08" w:rsidRPr="00337F6A">
        <w:rPr>
          <w:rFonts w:cstheme="minorHAnsi"/>
          <w:b/>
          <w:lang w:eastAsia="en-GB"/>
        </w:rPr>
        <w:t xml:space="preserve">manuály RO a </w:t>
      </w:r>
      <w:r w:rsidR="00BA45DA" w:rsidRPr="00337F6A">
        <w:rPr>
          <w:rFonts w:cstheme="minorHAnsi"/>
          <w:b/>
          <w:lang w:eastAsia="en-GB"/>
        </w:rPr>
        <w:t>metodické príručky.</w:t>
      </w:r>
      <w:r w:rsidR="00825D08" w:rsidRPr="00337F6A">
        <w:rPr>
          <w:rFonts w:cstheme="minorHAnsi"/>
          <w:b/>
          <w:lang w:eastAsia="en-GB"/>
        </w:rPr>
        <w:t xml:space="preserve"> </w:t>
      </w:r>
    </w:p>
    <w:p w14:paraId="47AD418D" w14:textId="77777777" w:rsidR="003E031A" w:rsidRPr="00337F6A" w:rsidRDefault="003E031A" w:rsidP="00B24CEE">
      <w:pPr>
        <w:spacing w:after="0" w:line="240" w:lineRule="auto"/>
        <w:ind w:firstLine="426"/>
        <w:jc w:val="both"/>
        <w:rPr>
          <w:rFonts w:cstheme="minorHAnsi"/>
          <w:b/>
          <w:lang w:eastAsia="en-GB"/>
        </w:rPr>
      </w:pPr>
    </w:p>
    <w:p w14:paraId="5CB8A92E" w14:textId="397EE688" w:rsidR="003E031A" w:rsidRPr="00337F6A" w:rsidRDefault="003062AA" w:rsidP="001727A5">
      <w:pPr>
        <w:spacing w:after="0" w:line="240" w:lineRule="auto"/>
        <w:jc w:val="both"/>
        <w:rPr>
          <w:rFonts w:cstheme="minorHAnsi"/>
          <w:bCs/>
          <w:lang w:eastAsia="en-GB"/>
        </w:rPr>
      </w:pPr>
      <w:r w:rsidRPr="00337F6A">
        <w:rPr>
          <w:rFonts w:cstheme="minorHAnsi"/>
          <w:bCs/>
          <w:lang w:eastAsia="en-GB"/>
        </w:rPr>
        <w:t>P</w:t>
      </w:r>
      <w:r w:rsidR="003E031A" w:rsidRPr="00337F6A">
        <w:rPr>
          <w:rFonts w:cstheme="minorHAnsi"/>
          <w:bCs/>
          <w:lang w:eastAsia="en-GB"/>
        </w:rPr>
        <w:t xml:space="preserve">odľa článku 69 ods. 11 </w:t>
      </w:r>
      <w:r w:rsidR="00350474" w:rsidRPr="00337F6A">
        <w:rPr>
          <w:rFonts w:cstheme="minorHAnsi"/>
          <w:snapToGrid w:val="0"/>
          <w:lang w:eastAsia="en-GB"/>
        </w:rPr>
        <w:t>nariadeni</w:t>
      </w:r>
      <w:r w:rsidR="003B21FA" w:rsidRPr="00337F6A">
        <w:rPr>
          <w:rFonts w:cstheme="minorHAnsi"/>
          <w:snapToGrid w:val="0"/>
          <w:lang w:eastAsia="en-GB"/>
        </w:rPr>
        <w:t>a</w:t>
      </w:r>
      <w:r w:rsidR="00350474" w:rsidRPr="00337F6A">
        <w:rPr>
          <w:rFonts w:cstheme="minorHAnsi"/>
          <w:snapToGrid w:val="0"/>
          <w:lang w:eastAsia="en-GB"/>
        </w:rPr>
        <w:t xml:space="preserve"> o spoločných ustanoveniach </w:t>
      </w:r>
      <w:r w:rsidRPr="00337F6A">
        <w:rPr>
          <w:rFonts w:cstheme="minorHAnsi"/>
          <w:bCs/>
          <w:lang w:eastAsia="en-GB"/>
        </w:rPr>
        <w:t xml:space="preserve"> musí mať každý členský štát zavedený </w:t>
      </w:r>
      <w:r w:rsidR="002E4036" w:rsidRPr="00337F6A">
        <w:rPr>
          <w:rFonts w:cstheme="minorHAnsi"/>
          <w:b/>
          <w:lang w:eastAsia="en-GB"/>
        </w:rPr>
        <w:t>opis systému riadenia a</w:t>
      </w:r>
      <w:r w:rsidR="008A64A0" w:rsidRPr="00337F6A">
        <w:rPr>
          <w:rFonts w:cstheme="minorHAnsi"/>
          <w:b/>
          <w:lang w:eastAsia="en-GB"/>
        </w:rPr>
        <w:t> </w:t>
      </w:r>
      <w:r w:rsidR="002E4036" w:rsidRPr="00337F6A">
        <w:rPr>
          <w:rFonts w:cstheme="minorHAnsi"/>
          <w:b/>
          <w:lang w:eastAsia="en-GB"/>
        </w:rPr>
        <w:t>kontroly</w:t>
      </w:r>
      <w:r w:rsidR="008A64A0" w:rsidRPr="00337F6A">
        <w:rPr>
          <w:rFonts w:cstheme="minorHAnsi"/>
          <w:bCs/>
          <w:lang w:eastAsia="en-GB"/>
        </w:rPr>
        <w:t xml:space="preserve"> </w:t>
      </w:r>
      <w:r w:rsidRPr="00337F6A">
        <w:rPr>
          <w:rFonts w:cstheme="minorHAnsi"/>
          <w:bCs/>
          <w:lang w:eastAsia="en-GB"/>
        </w:rPr>
        <w:t>najneskôr v čase predloženia žiadosti o záverečnú platbu za prvý účtovný rok a najneskôr 30. júna 2023</w:t>
      </w:r>
      <w:r w:rsidR="002E4036" w:rsidRPr="00337F6A">
        <w:rPr>
          <w:rFonts w:cstheme="minorHAnsi"/>
          <w:bCs/>
          <w:lang w:eastAsia="en-GB"/>
        </w:rPr>
        <w:t xml:space="preserve">. </w:t>
      </w:r>
      <w:r w:rsidR="003C3817" w:rsidRPr="00337F6A">
        <w:rPr>
          <w:rFonts w:cstheme="minorHAnsi"/>
          <w:bCs/>
          <w:lang w:eastAsia="en-GB"/>
        </w:rPr>
        <w:t>Jeho s</w:t>
      </w:r>
      <w:r w:rsidR="00804CB4" w:rsidRPr="00337F6A">
        <w:rPr>
          <w:rFonts w:cstheme="minorHAnsi"/>
          <w:bCs/>
          <w:lang w:eastAsia="en-GB"/>
        </w:rPr>
        <w:t>chvaľovateľom je minister vnútra alebo ním splnomocnená osoba</w:t>
      </w:r>
      <w:r w:rsidR="005E61D6" w:rsidRPr="00337F6A">
        <w:rPr>
          <w:rFonts w:cstheme="minorHAnsi"/>
          <w:bCs/>
          <w:lang w:eastAsia="en-GB"/>
        </w:rPr>
        <w:t xml:space="preserve"> podľa </w:t>
      </w:r>
      <w:r w:rsidR="00334C92" w:rsidRPr="00337F6A">
        <w:rPr>
          <w:rFonts w:cstheme="minorHAnsi"/>
          <w:bCs/>
          <w:lang w:eastAsia="en-GB"/>
        </w:rPr>
        <w:t xml:space="preserve">čl. 2 ods. 3 </w:t>
      </w:r>
      <w:r w:rsidR="007837D1" w:rsidRPr="00337F6A">
        <w:rPr>
          <w:rFonts w:cstheme="minorHAnsi"/>
          <w:bCs/>
          <w:lang w:eastAsia="en-GB"/>
        </w:rPr>
        <w:t>N</w:t>
      </w:r>
      <w:r w:rsidR="00334C92" w:rsidRPr="00337F6A">
        <w:rPr>
          <w:rFonts w:cstheme="minorHAnsi"/>
          <w:bCs/>
          <w:lang w:eastAsia="en-GB"/>
        </w:rPr>
        <w:t>ariadenia Ministerstva vnútra SR č. 100 z 1. júla 2022 o systéme riadenia programov Fondov pre oblasť vnútorných záležitostí</w:t>
      </w:r>
      <w:r w:rsidR="00096698" w:rsidRPr="00337F6A">
        <w:rPr>
          <w:rFonts w:cstheme="minorHAnsi"/>
          <w:bCs/>
          <w:lang w:eastAsia="en-GB"/>
        </w:rPr>
        <w:t xml:space="preserve"> na roky 2021 </w:t>
      </w:r>
      <w:r w:rsidR="00EB6E58" w:rsidRPr="00337F6A">
        <w:rPr>
          <w:rFonts w:cstheme="minorHAnsi"/>
          <w:bCs/>
          <w:lang w:eastAsia="en-GB"/>
        </w:rPr>
        <w:t>–</w:t>
      </w:r>
      <w:r w:rsidR="00096698" w:rsidRPr="00337F6A">
        <w:rPr>
          <w:rFonts w:cstheme="minorHAnsi"/>
          <w:bCs/>
          <w:lang w:eastAsia="en-GB"/>
        </w:rPr>
        <w:t xml:space="preserve"> 2027</w:t>
      </w:r>
      <w:r w:rsidR="00EB6E58" w:rsidRPr="00337F6A">
        <w:rPr>
          <w:rFonts w:cstheme="minorHAnsi"/>
          <w:bCs/>
          <w:lang w:eastAsia="en-GB"/>
        </w:rPr>
        <w:t xml:space="preserve"> v platnom znení</w:t>
      </w:r>
      <w:r w:rsidR="007837D1" w:rsidRPr="00337F6A">
        <w:rPr>
          <w:rFonts w:cstheme="minorHAnsi"/>
          <w:bCs/>
          <w:lang w:eastAsia="en-GB"/>
        </w:rPr>
        <w:t xml:space="preserve"> </w:t>
      </w:r>
      <w:r w:rsidR="007837D1" w:rsidRPr="00337F6A">
        <w:rPr>
          <w:rFonts w:eastAsia="Times New Roman" w:cstheme="minorHAnsi"/>
          <w:lang w:eastAsia="sk-SK"/>
        </w:rPr>
        <w:t>(ďalej len „</w:t>
      </w:r>
      <w:r w:rsidR="007837D1" w:rsidRPr="00337F6A">
        <w:rPr>
          <w:rFonts w:cstheme="minorHAnsi"/>
        </w:rPr>
        <w:t>nariadenie Ministerstva vnútra SR č. 100/2022“)</w:t>
      </w:r>
      <w:r w:rsidR="00334C92" w:rsidRPr="00337F6A">
        <w:rPr>
          <w:rFonts w:cstheme="minorHAnsi"/>
          <w:bCs/>
          <w:lang w:eastAsia="en-GB"/>
        </w:rPr>
        <w:t>.</w:t>
      </w:r>
    </w:p>
    <w:p w14:paraId="42DA4776" w14:textId="77777777" w:rsidR="00F35BA1" w:rsidRPr="00337F6A" w:rsidRDefault="00F35BA1" w:rsidP="001727A5">
      <w:pPr>
        <w:spacing w:after="0" w:line="240" w:lineRule="auto"/>
        <w:jc w:val="both"/>
        <w:rPr>
          <w:rFonts w:cstheme="minorHAnsi"/>
          <w:bCs/>
          <w:lang w:eastAsia="en-GB"/>
        </w:rPr>
      </w:pPr>
    </w:p>
    <w:p w14:paraId="333F41E6" w14:textId="07FD7660" w:rsidR="00C64E08" w:rsidRPr="0046752E" w:rsidRDefault="00F35BA1" w:rsidP="0046752E">
      <w:pPr>
        <w:spacing w:line="256" w:lineRule="auto"/>
        <w:jc w:val="both"/>
        <w:rPr>
          <w:rFonts w:cstheme="minorHAnsi"/>
          <w:snapToGrid w:val="0"/>
          <w:lang w:eastAsia="en-GB"/>
        </w:rPr>
      </w:pPr>
      <w:r w:rsidRPr="00337F6A">
        <w:rPr>
          <w:rFonts w:cstheme="minorHAnsi"/>
          <w:snapToGrid w:val="0"/>
          <w:lang w:eastAsia="en-GB"/>
        </w:rPr>
        <w:t xml:space="preserve">Tento dokument nadobúda </w:t>
      </w:r>
      <w:r w:rsidRPr="00337F6A">
        <w:rPr>
          <w:rFonts w:cstheme="minorHAnsi"/>
          <w:b/>
          <w:snapToGrid w:val="0"/>
          <w:lang w:eastAsia="en-GB"/>
        </w:rPr>
        <w:t xml:space="preserve">platnosť </w:t>
      </w:r>
      <w:r w:rsidRPr="00337F6A">
        <w:rPr>
          <w:rFonts w:cstheme="minorHAnsi"/>
          <w:snapToGrid w:val="0"/>
          <w:lang w:eastAsia="en-GB"/>
        </w:rPr>
        <w:t xml:space="preserve">dňom jeho schválenia generálnym riaditeľom sekcie </w:t>
      </w:r>
      <w:ins w:id="319" w:author="Autor">
        <w:r w:rsidR="006B0B05">
          <w:rPr>
            <w:rFonts w:cstheme="minorHAnsi"/>
            <w:snapToGrid w:val="0"/>
            <w:lang w:eastAsia="en-GB"/>
          </w:rPr>
          <w:t xml:space="preserve">financovania a rozpočtu </w:t>
        </w:r>
      </w:ins>
      <w:del w:id="320" w:author="Autor">
        <w:r w:rsidRPr="00337F6A" w:rsidDel="006B0B05">
          <w:rPr>
            <w:rFonts w:cstheme="minorHAnsi"/>
            <w:snapToGrid w:val="0"/>
            <w:lang w:eastAsia="en-GB"/>
          </w:rPr>
          <w:delText xml:space="preserve">európskych programov  </w:delText>
        </w:r>
      </w:del>
      <w:r w:rsidRPr="00337F6A">
        <w:rPr>
          <w:rFonts w:cstheme="minorHAnsi"/>
          <w:snapToGrid w:val="0"/>
          <w:lang w:eastAsia="en-GB"/>
        </w:rPr>
        <w:t>Ministerstva v</w:t>
      </w:r>
      <w:r w:rsidR="000360C4" w:rsidRPr="00337F6A">
        <w:rPr>
          <w:rFonts w:cstheme="minorHAnsi"/>
          <w:snapToGrid w:val="0"/>
          <w:lang w:eastAsia="en-GB"/>
        </w:rPr>
        <w:t xml:space="preserve">nútra  SR (ďalej len „MV SR“), </w:t>
      </w:r>
      <w:r w:rsidR="00FB75E9" w:rsidRPr="00337F6A">
        <w:rPr>
          <w:rFonts w:eastAsia="Calibri" w:cstheme="minorHAnsi"/>
          <w:b/>
        </w:rPr>
        <w:t xml:space="preserve">účinnosť </w:t>
      </w:r>
      <w:r w:rsidR="00FB75E9" w:rsidRPr="00337F6A">
        <w:rPr>
          <w:rFonts w:eastAsia="Calibri" w:cstheme="minorHAnsi"/>
        </w:rPr>
        <w:t>je uveden</w:t>
      </w:r>
      <w:r w:rsidR="00B70343" w:rsidRPr="00337F6A">
        <w:rPr>
          <w:rFonts w:cstheme="minorHAnsi"/>
          <w:snapToGrid w:val="0"/>
          <w:lang w:eastAsia="en-GB"/>
        </w:rPr>
        <w:t>á na prvej strane</w:t>
      </w:r>
      <w:r w:rsidR="000360C4" w:rsidRPr="00337F6A">
        <w:rPr>
          <w:rFonts w:cstheme="minorHAnsi"/>
          <w:snapToGrid w:val="0"/>
          <w:lang w:eastAsia="en-GB"/>
        </w:rPr>
        <w:t xml:space="preserve"> dokumentu</w:t>
      </w:r>
      <w:r w:rsidR="00FB75E9" w:rsidRPr="00337F6A">
        <w:rPr>
          <w:rFonts w:cstheme="minorHAnsi"/>
          <w:snapToGrid w:val="0"/>
          <w:lang w:eastAsia="en-GB"/>
        </w:rPr>
        <w:t>.</w:t>
      </w:r>
    </w:p>
    <w:p w14:paraId="1CCFD585" w14:textId="5C4F67D2" w:rsidR="00901587" w:rsidRPr="00AA7557" w:rsidRDefault="001E0B62" w:rsidP="00D82B6D">
      <w:pPr>
        <w:jc w:val="both"/>
        <w:rPr>
          <w:rFonts w:cstheme="minorHAnsi"/>
          <w:b/>
          <w:color w:val="0070C0"/>
        </w:rPr>
      </w:pPr>
      <w:r w:rsidRPr="00AA7557">
        <w:rPr>
          <w:rFonts w:cstheme="minorHAnsi"/>
          <w:b/>
          <w:color w:val="0070C0"/>
        </w:rPr>
        <w:t>4</w:t>
      </w:r>
      <w:r w:rsidR="005F27B4" w:rsidRPr="00AA7557">
        <w:rPr>
          <w:rFonts w:cstheme="minorHAnsi"/>
          <w:b/>
          <w:color w:val="0070C0"/>
        </w:rPr>
        <w:t xml:space="preserve">.1 </w:t>
      </w:r>
      <w:r w:rsidR="007F3715" w:rsidRPr="00AA7557">
        <w:rPr>
          <w:rFonts w:cstheme="minorHAnsi"/>
          <w:b/>
          <w:color w:val="0070C0"/>
        </w:rPr>
        <w:t>SUBJEKTY</w:t>
      </w:r>
    </w:p>
    <w:p w14:paraId="6C3F154C" w14:textId="5AD54E8F" w:rsidR="00823207" w:rsidRPr="00337F6A" w:rsidRDefault="001E0B62" w:rsidP="00901587">
      <w:pPr>
        <w:spacing w:after="0" w:line="240" w:lineRule="auto"/>
        <w:jc w:val="both"/>
        <w:rPr>
          <w:rFonts w:eastAsia="Times New Roman" w:cstheme="minorHAnsi"/>
          <w:b/>
          <w:color w:val="0070C0"/>
          <w:lang w:eastAsia="sk-SK"/>
        </w:rPr>
      </w:pPr>
      <w:r w:rsidRPr="00337F6A">
        <w:rPr>
          <w:rFonts w:eastAsia="Times New Roman" w:cstheme="minorHAnsi"/>
          <w:b/>
          <w:color w:val="0070C0"/>
          <w:lang w:eastAsia="sk-SK"/>
        </w:rPr>
        <w:t>4</w:t>
      </w:r>
      <w:r w:rsidR="00823207" w:rsidRPr="00337F6A">
        <w:rPr>
          <w:rFonts w:eastAsia="Times New Roman" w:cstheme="minorHAnsi"/>
          <w:b/>
          <w:color w:val="0070C0"/>
          <w:lang w:eastAsia="sk-SK"/>
        </w:rPr>
        <w:t>.1.</w:t>
      </w:r>
      <w:r w:rsidR="005F27B4" w:rsidRPr="00337F6A">
        <w:rPr>
          <w:rFonts w:eastAsia="Times New Roman" w:cstheme="minorHAnsi"/>
          <w:b/>
          <w:color w:val="0070C0"/>
          <w:lang w:eastAsia="sk-SK"/>
        </w:rPr>
        <w:t>1.</w:t>
      </w:r>
      <w:r w:rsidR="00823207" w:rsidRPr="00337F6A">
        <w:rPr>
          <w:rFonts w:eastAsia="Times New Roman" w:cstheme="minorHAnsi"/>
          <w:b/>
          <w:color w:val="0070C0"/>
          <w:lang w:eastAsia="sk-SK"/>
        </w:rPr>
        <w:t xml:space="preserve"> Orgány zodpovedné za programy </w:t>
      </w:r>
    </w:p>
    <w:p w14:paraId="4B20F779" w14:textId="77777777" w:rsidR="00823207" w:rsidRPr="00337F6A" w:rsidRDefault="00823207" w:rsidP="00901587">
      <w:pPr>
        <w:spacing w:after="0" w:line="240" w:lineRule="auto"/>
        <w:jc w:val="both"/>
        <w:rPr>
          <w:rFonts w:eastAsia="Times New Roman" w:cstheme="minorHAnsi"/>
          <w:b/>
          <w:color w:val="0070C0"/>
          <w:lang w:eastAsia="sk-SK"/>
        </w:rPr>
      </w:pPr>
    </w:p>
    <w:p w14:paraId="4AC2C854" w14:textId="77777777" w:rsidR="0082331E" w:rsidRPr="00337F6A" w:rsidRDefault="0082331E" w:rsidP="001727A5">
      <w:pPr>
        <w:autoSpaceDE w:val="0"/>
        <w:autoSpaceDN w:val="0"/>
        <w:adjustRightInd w:val="0"/>
        <w:spacing w:after="0" w:line="240" w:lineRule="auto"/>
        <w:jc w:val="both"/>
        <w:rPr>
          <w:rFonts w:eastAsia="Times New Roman" w:cstheme="minorHAnsi"/>
          <w:lang w:eastAsia="sk-SK"/>
        </w:rPr>
      </w:pPr>
      <w:r w:rsidRPr="00337F6A">
        <w:rPr>
          <w:rFonts w:eastAsia="Times New Roman" w:cstheme="minorHAnsi"/>
          <w:lang w:eastAsia="sk-SK"/>
        </w:rPr>
        <w:t xml:space="preserve">Orgánmi zodpovednými za programy sú </w:t>
      </w:r>
      <w:r w:rsidRPr="00337F6A">
        <w:rPr>
          <w:rFonts w:eastAsia="Times New Roman" w:cstheme="minorHAnsi"/>
          <w:b/>
          <w:lang w:eastAsia="sk-SK"/>
        </w:rPr>
        <w:t>riadiaci orgán, ktorý súčasne plní úlohy platobného orgánu</w:t>
      </w:r>
      <w:r w:rsidR="00E76567" w:rsidRPr="00337F6A">
        <w:rPr>
          <w:rFonts w:eastAsia="Times New Roman" w:cstheme="minorHAnsi"/>
          <w:b/>
          <w:lang w:eastAsia="sk-SK"/>
        </w:rPr>
        <w:t xml:space="preserve"> </w:t>
      </w:r>
      <w:r w:rsidR="00E76567" w:rsidRPr="00337F6A">
        <w:rPr>
          <w:rFonts w:eastAsia="Times New Roman" w:cstheme="minorHAnsi"/>
          <w:lang w:eastAsia="sk-SK"/>
        </w:rPr>
        <w:t>a</w:t>
      </w:r>
      <w:r w:rsidR="00E76567" w:rsidRPr="00337F6A">
        <w:rPr>
          <w:rFonts w:eastAsia="Times New Roman" w:cstheme="minorHAnsi"/>
          <w:b/>
          <w:lang w:eastAsia="sk-SK"/>
        </w:rPr>
        <w:t xml:space="preserve"> </w:t>
      </w:r>
      <w:r w:rsidRPr="00337F6A">
        <w:rPr>
          <w:rFonts w:eastAsia="Times New Roman" w:cstheme="minorHAnsi"/>
          <w:b/>
          <w:lang w:eastAsia="sk-SK"/>
        </w:rPr>
        <w:t>orgán auditu</w:t>
      </w:r>
      <w:r w:rsidRPr="00337F6A">
        <w:rPr>
          <w:rFonts w:eastAsia="Times New Roman" w:cstheme="minorHAnsi"/>
          <w:lang w:eastAsia="sk-SK"/>
        </w:rPr>
        <w:t>.</w:t>
      </w:r>
      <w:r w:rsidR="00EF7C4C" w:rsidRPr="00337F6A">
        <w:rPr>
          <w:rStyle w:val="Odkaznapoznmkupodiarou"/>
          <w:rFonts w:eastAsia="Times New Roman" w:cstheme="minorHAnsi"/>
          <w:lang w:eastAsia="sk-SK"/>
        </w:rPr>
        <w:footnoteReference w:id="10"/>
      </w:r>
      <w:r w:rsidRPr="00337F6A">
        <w:rPr>
          <w:rFonts w:eastAsia="Times New Roman" w:cstheme="minorHAnsi"/>
          <w:lang w:eastAsia="sk-SK"/>
        </w:rPr>
        <w:t xml:space="preserve"> Je zabezpečené, aby sa dodržiavala </w:t>
      </w:r>
      <w:r w:rsidRPr="00337F6A">
        <w:rPr>
          <w:rFonts w:eastAsia="Times New Roman" w:cstheme="minorHAnsi"/>
          <w:b/>
          <w:lang w:eastAsia="sk-SK"/>
        </w:rPr>
        <w:t>zásada oddelenia funkcií</w:t>
      </w:r>
      <w:r w:rsidRPr="00337F6A">
        <w:rPr>
          <w:rFonts w:eastAsia="Times New Roman" w:cstheme="minorHAnsi"/>
          <w:lang w:eastAsia="sk-SK"/>
        </w:rPr>
        <w:t xml:space="preserve"> medzi orgánmi zodpovednými za programy a v rámci nich. </w:t>
      </w:r>
    </w:p>
    <w:p w14:paraId="2D8C2385" w14:textId="77777777" w:rsidR="0082331E" w:rsidRPr="00337F6A" w:rsidRDefault="0082331E" w:rsidP="00901587">
      <w:pPr>
        <w:spacing w:after="0" w:line="240" w:lineRule="auto"/>
        <w:jc w:val="both"/>
        <w:rPr>
          <w:rFonts w:eastAsia="Times New Roman" w:cstheme="minorHAnsi"/>
          <w:b/>
          <w:color w:val="0070C0"/>
          <w:lang w:eastAsia="sk-SK"/>
        </w:rPr>
      </w:pPr>
    </w:p>
    <w:p w14:paraId="743B7975" w14:textId="77777777" w:rsidR="00EF50E9" w:rsidRPr="00337F6A" w:rsidRDefault="00EF50E9" w:rsidP="001727A5">
      <w:pPr>
        <w:spacing w:after="0" w:line="240" w:lineRule="auto"/>
        <w:jc w:val="both"/>
        <w:rPr>
          <w:rFonts w:eastAsia="Times New Roman" w:cstheme="minorHAnsi"/>
          <w:color w:val="000000"/>
          <w:lang w:eastAsia="sk-SK"/>
        </w:rPr>
      </w:pPr>
      <w:r w:rsidRPr="00337F6A">
        <w:rPr>
          <w:rFonts w:eastAsia="Times New Roman" w:cstheme="minorHAnsi"/>
          <w:color w:val="000000"/>
          <w:lang w:eastAsia="sk-SK"/>
        </w:rPr>
        <w:t>Na účely eliminácie rizika prekrývania, resp. nedostatočného oddelenia funkcií orgánov zodpovedných za programy je zabezpečené:</w:t>
      </w:r>
    </w:p>
    <w:p w14:paraId="28AF7D09" w14:textId="77777777" w:rsidR="00EF50E9" w:rsidRPr="00337F6A" w:rsidRDefault="00EF50E9" w:rsidP="00A81105">
      <w:pPr>
        <w:pStyle w:val="Odsekzoznamu"/>
        <w:numPr>
          <w:ilvl w:val="0"/>
          <w:numId w:val="13"/>
        </w:numPr>
        <w:spacing w:after="0" w:line="240" w:lineRule="auto"/>
        <w:ind w:left="709" w:hanging="283"/>
        <w:jc w:val="both"/>
        <w:rPr>
          <w:rFonts w:eastAsia="Times New Roman" w:cstheme="minorHAnsi"/>
          <w:color w:val="000000"/>
          <w:lang w:eastAsia="sk-SK"/>
        </w:rPr>
      </w:pPr>
      <w:r w:rsidRPr="00337F6A">
        <w:rPr>
          <w:rFonts w:eastAsia="Times New Roman" w:cstheme="minorHAnsi"/>
          <w:color w:val="000000"/>
          <w:lang w:eastAsia="sk-SK"/>
        </w:rPr>
        <w:t>definovanie funkcií riadiaceho orgánu, ktorý súčasne plní úlohu platobného orgánu</w:t>
      </w:r>
      <w:r w:rsidR="0018105B" w:rsidRPr="00337F6A">
        <w:rPr>
          <w:rFonts w:eastAsia="Times New Roman" w:cstheme="minorHAnsi"/>
          <w:color w:val="000000"/>
          <w:lang w:eastAsia="sk-SK"/>
        </w:rPr>
        <w:t xml:space="preserve"> a</w:t>
      </w:r>
      <w:r w:rsidRPr="00337F6A">
        <w:rPr>
          <w:rFonts w:eastAsia="Times New Roman" w:cstheme="minorHAnsi"/>
          <w:color w:val="000000"/>
          <w:lang w:eastAsia="sk-SK"/>
        </w:rPr>
        <w:t xml:space="preserve"> orgánu auditu a rozdelenie funkcií v rámci každého z nich;</w:t>
      </w:r>
    </w:p>
    <w:p w14:paraId="6F5C7BBD" w14:textId="77777777" w:rsidR="00EF50E9" w:rsidRPr="00337F6A" w:rsidRDefault="00EF50E9" w:rsidP="00A81105">
      <w:pPr>
        <w:pStyle w:val="Odsekzoznamu"/>
        <w:numPr>
          <w:ilvl w:val="0"/>
          <w:numId w:val="13"/>
        </w:numPr>
        <w:spacing w:after="0" w:line="240" w:lineRule="auto"/>
        <w:ind w:left="709" w:hanging="283"/>
        <w:jc w:val="both"/>
        <w:rPr>
          <w:rFonts w:eastAsia="Times New Roman" w:cstheme="minorHAnsi"/>
          <w:color w:val="000000"/>
          <w:lang w:eastAsia="sk-SK"/>
        </w:rPr>
      </w:pPr>
      <w:r w:rsidRPr="00337F6A">
        <w:rPr>
          <w:rFonts w:eastAsia="Times New Roman" w:cstheme="minorHAnsi"/>
          <w:color w:val="000000"/>
          <w:lang w:eastAsia="sk-SK"/>
        </w:rPr>
        <w:t>jednoznačne stanovená organizačná štruktúra a popis úloh a zodpovedností organizačných súčastí riadiaceho orgánu, ktorý súčasne plní úlohy platobného orgánu;</w:t>
      </w:r>
    </w:p>
    <w:p w14:paraId="4A03E7B6" w14:textId="77777777" w:rsidR="00EF50E9" w:rsidRPr="00337F6A" w:rsidRDefault="00EF50E9" w:rsidP="00A81105">
      <w:pPr>
        <w:pStyle w:val="Odsekzoznamu"/>
        <w:numPr>
          <w:ilvl w:val="0"/>
          <w:numId w:val="13"/>
        </w:numPr>
        <w:spacing w:after="0" w:line="240" w:lineRule="auto"/>
        <w:ind w:left="709" w:hanging="283"/>
        <w:jc w:val="both"/>
        <w:rPr>
          <w:rFonts w:eastAsia="Times New Roman" w:cstheme="minorHAnsi"/>
          <w:lang w:eastAsia="sk-SK"/>
        </w:rPr>
      </w:pPr>
      <w:r w:rsidRPr="00337F6A">
        <w:rPr>
          <w:rFonts w:eastAsia="Times New Roman" w:cstheme="minorHAnsi"/>
          <w:color w:val="000000"/>
          <w:lang w:eastAsia="sk-SK"/>
        </w:rPr>
        <w:t>zrozumiteľný a jednoznačný popis pracovných pozícií osôb, oddelení, odborov alebo sekcií, ktoré plnia funkciu konkrétneho orgánu.</w:t>
      </w:r>
    </w:p>
    <w:p w14:paraId="12DD1A3F" w14:textId="77777777" w:rsidR="0082331E" w:rsidRPr="00337F6A" w:rsidRDefault="0082331E" w:rsidP="00901587">
      <w:pPr>
        <w:spacing w:after="0" w:line="240" w:lineRule="auto"/>
        <w:jc w:val="both"/>
        <w:rPr>
          <w:rFonts w:eastAsia="Times New Roman" w:cstheme="minorHAnsi"/>
          <w:b/>
          <w:color w:val="0070C0"/>
          <w:lang w:eastAsia="sk-SK"/>
        </w:rPr>
      </w:pPr>
    </w:p>
    <w:p w14:paraId="00201657" w14:textId="57A32AB2" w:rsidR="000A5151" w:rsidRPr="00337F6A" w:rsidRDefault="00627729" w:rsidP="001727A5">
      <w:pPr>
        <w:spacing w:after="0" w:line="240" w:lineRule="auto"/>
        <w:jc w:val="both"/>
        <w:rPr>
          <w:rFonts w:eastAsia="Times New Roman" w:cstheme="minorHAnsi"/>
          <w:bCs/>
          <w:lang w:eastAsia="sk-SK"/>
        </w:rPr>
      </w:pPr>
      <w:r w:rsidRPr="00337F6A">
        <w:rPr>
          <w:rFonts w:eastAsia="Times New Roman" w:cstheme="minorHAnsi"/>
          <w:bCs/>
          <w:lang w:eastAsia="sk-SK"/>
        </w:rPr>
        <w:t>Pre potreby programov AMIF, ISF a BMVI nie sú určené žiadne sprostredkovateľské orgány.</w:t>
      </w:r>
    </w:p>
    <w:p w14:paraId="29A9DC96" w14:textId="222E1814" w:rsidR="009C4DD1" w:rsidRPr="00337F6A" w:rsidRDefault="009C4DD1" w:rsidP="001727A5">
      <w:pPr>
        <w:spacing w:after="0" w:line="240" w:lineRule="auto"/>
        <w:jc w:val="both"/>
        <w:rPr>
          <w:rFonts w:eastAsia="Times New Roman" w:cstheme="minorHAnsi"/>
          <w:bCs/>
          <w:lang w:eastAsia="sk-SK"/>
        </w:rPr>
      </w:pPr>
    </w:p>
    <w:p w14:paraId="2214705D" w14:textId="7702152C" w:rsidR="007F3715" w:rsidRPr="00337F6A" w:rsidRDefault="007F3715" w:rsidP="001727A5">
      <w:pPr>
        <w:spacing w:after="0" w:line="240" w:lineRule="auto"/>
        <w:jc w:val="both"/>
        <w:rPr>
          <w:rFonts w:eastAsia="Times New Roman" w:cstheme="minorHAnsi"/>
          <w:b/>
          <w:color w:val="0070C0"/>
          <w:lang w:eastAsia="sk-SK"/>
        </w:rPr>
      </w:pPr>
    </w:p>
    <w:p w14:paraId="09CCC3C1" w14:textId="4FBD0923" w:rsidR="009355CD" w:rsidRPr="00337F6A" w:rsidRDefault="009355CD" w:rsidP="001727A5">
      <w:pPr>
        <w:spacing w:after="0" w:line="240" w:lineRule="auto"/>
        <w:jc w:val="both"/>
        <w:rPr>
          <w:rFonts w:cstheme="minorHAnsi"/>
          <w:b/>
          <w:color w:val="0070C0"/>
        </w:rPr>
      </w:pPr>
      <w:r w:rsidRPr="00337F6A">
        <w:rPr>
          <w:rFonts w:eastAsia="Times New Roman" w:cstheme="minorHAnsi"/>
          <w:b/>
          <w:color w:val="0070C0"/>
          <w:lang w:eastAsia="sk-SK"/>
        </w:rPr>
        <w:t>Riadiaci orgán</w:t>
      </w:r>
      <w:r w:rsidR="009A7026" w:rsidRPr="00337F6A">
        <w:rPr>
          <w:rFonts w:eastAsia="Times New Roman" w:cstheme="minorHAnsi"/>
          <w:b/>
          <w:color w:val="0070C0"/>
          <w:lang w:eastAsia="sk-SK"/>
        </w:rPr>
        <w:t>,</w:t>
      </w:r>
      <w:r w:rsidR="001473D2" w:rsidRPr="00337F6A">
        <w:rPr>
          <w:rStyle w:val="Odkaznapoznmkupodiarou"/>
          <w:rFonts w:eastAsia="Times New Roman" w:cstheme="minorHAnsi"/>
          <w:b/>
          <w:color w:val="0070C0"/>
          <w:lang w:eastAsia="sk-SK"/>
        </w:rPr>
        <w:footnoteReference w:id="11"/>
      </w:r>
      <w:r w:rsidR="009A7026" w:rsidRPr="00337F6A">
        <w:rPr>
          <w:rFonts w:eastAsia="Times New Roman" w:cstheme="minorHAnsi"/>
          <w:b/>
          <w:color w:val="0070C0"/>
          <w:lang w:eastAsia="sk-SK"/>
        </w:rPr>
        <w:t xml:space="preserve"> </w:t>
      </w:r>
      <w:r w:rsidR="004854F8" w:rsidRPr="00337F6A">
        <w:rPr>
          <w:rFonts w:eastAsia="Times New Roman" w:cstheme="minorHAnsi"/>
          <w:b/>
          <w:color w:val="0070C0"/>
          <w:lang w:eastAsia="sk-SK"/>
        </w:rPr>
        <w:t> </w:t>
      </w:r>
      <w:r w:rsidR="009A7026" w:rsidRPr="00337F6A">
        <w:rPr>
          <w:rFonts w:eastAsia="Times New Roman" w:cstheme="minorHAnsi"/>
          <w:b/>
          <w:color w:val="0070C0"/>
          <w:lang w:eastAsia="sk-SK"/>
        </w:rPr>
        <w:t xml:space="preserve">ktorý </w:t>
      </w:r>
      <w:r w:rsidR="001D12D4" w:rsidRPr="00337F6A">
        <w:rPr>
          <w:rFonts w:eastAsia="Times New Roman" w:cstheme="minorHAnsi"/>
          <w:b/>
          <w:color w:val="0070C0"/>
          <w:lang w:eastAsia="sk-SK"/>
        </w:rPr>
        <w:t xml:space="preserve">súčasne plní úlohy </w:t>
      </w:r>
      <w:r w:rsidR="004663A9" w:rsidRPr="00337F6A">
        <w:rPr>
          <w:rFonts w:eastAsia="Times New Roman" w:cstheme="minorHAnsi"/>
          <w:b/>
          <w:color w:val="0070C0"/>
          <w:lang w:eastAsia="sk-SK"/>
        </w:rPr>
        <w:t>p</w:t>
      </w:r>
      <w:r w:rsidR="009A7026" w:rsidRPr="00337F6A">
        <w:rPr>
          <w:rFonts w:eastAsia="Times New Roman" w:cstheme="minorHAnsi"/>
          <w:b/>
          <w:color w:val="0070C0"/>
          <w:lang w:eastAsia="sk-SK"/>
        </w:rPr>
        <w:t>latobného</w:t>
      </w:r>
      <w:r w:rsidR="004854F8" w:rsidRPr="00337F6A">
        <w:rPr>
          <w:rFonts w:eastAsia="Times New Roman" w:cstheme="minorHAnsi"/>
          <w:b/>
          <w:color w:val="0070C0"/>
          <w:lang w:eastAsia="sk-SK"/>
        </w:rPr>
        <w:t xml:space="preserve"> orgán</w:t>
      </w:r>
      <w:r w:rsidR="009A7026" w:rsidRPr="00337F6A">
        <w:rPr>
          <w:rFonts w:eastAsia="Times New Roman" w:cstheme="minorHAnsi"/>
          <w:b/>
          <w:color w:val="0070C0"/>
          <w:lang w:eastAsia="sk-SK"/>
        </w:rPr>
        <w:t>u</w:t>
      </w:r>
      <w:r w:rsidR="001473D2" w:rsidRPr="00337F6A">
        <w:rPr>
          <w:rStyle w:val="Odkaznapoznmkupodiarou"/>
          <w:rFonts w:eastAsia="Times New Roman" w:cstheme="minorHAnsi"/>
          <w:b/>
          <w:color w:val="0070C0"/>
          <w:lang w:eastAsia="sk-SK"/>
        </w:rPr>
        <w:footnoteReference w:id="12"/>
      </w:r>
      <w:r w:rsidR="00DA184B" w:rsidRPr="00337F6A">
        <w:rPr>
          <w:rFonts w:eastAsia="Times New Roman" w:cstheme="minorHAnsi"/>
          <w:b/>
          <w:color w:val="0070C0"/>
          <w:lang w:eastAsia="sk-SK"/>
        </w:rPr>
        <w:t xml:space="preserve"> </w:t>
      </w:r>
    </w:p>
    <w:p w14:paraId="0F7E72FF" w14:textId="77777777" w:rsidR="005A3C0E" w:rsidRPr="00337F6A" w:rsidRDefault="005A3C0E" w:rsidP="0082331E">
      <w:pPr>
        <w:autoSpaceDE w:val="0"/>
        <w:autoSpaceDN w:val="0"/>
        <w:adjustRightInd w:val="0"/>
        <w:spacing w:after="0" w:line="240" w:lineRule="auto"/>
        <w:jc w:val="both"/>
        <w:rPr>
          <w:rFonts w:eastAsia="Times New Roman" w:cstheme="minorHAnsi"/>
          <w:b/>
          <w:lang w:eastAsia="sk-SK"/>
        </w:rPr>
      </w:pPr>
    </w:p>
    <w:p w14:paraId="010E56BD" w14:textId="3A004E10" w:rsidR="00B45A7E" w:rsidRPr="00337F6A" w:rsidRDefault="008C067B" w:rsidP="001727A5">
      <w:pPr>
        <w:autoSpaceDE w:val="0"/>
        <w:autoSpaceDN w:val="0"/>
        <w:adjustRightInd w:val="0"/>
        <w:spacing w:after="0" w:line="240" w:lineRule="auto"/>
        <w:jc w:val="both"/>
        <w:rPr>
          <w:rFonts w:eastAsia="Times New Roman" w:cstheme="minorHAnsi"/>
          <w:lang w:eastAsia="sk-SK"/>
        </w:rPr>
      </w:pPr>
      <w:r w:rsidRPr="00337F6A">
        <w:rPr>
          <w:rFonts w:eastAsia="Times New Roman" w:cstheme="minorHAnsi"/>
          <w:b/>
          <w:lang w:eastAsia="sk-SK"/>
        </w:rPr>
        <w:t>Uznesením vlády SR č. 329 z 27. mája 2020</w:t>
      </w:r>
      <w:r w:rsidRPr="00337F6A">
        <w:rPr>
          <w:rFonts w:eastAsia="Times New Roman" w:cstheme="minorHAnsi"/>
          <w:lang w:eastAsia="sk-SK"/>
        </w:rPr>
        <w:t xml:space="preserve"> bolo riadiacim orgánom programov Fondu pre azyl, migráciu a integráciu, Fondu pre vnútornú bezpečnosť a Nástroja finančnej podpory na riadenie hraníc a vízovú politiku na roky 2021 – 2027 (ďalej len „Fondy pre oblasť vnútorných záležitostí“ alebo „fondy“) </w:t>
      </w:r>
      <w:r w:rsidRPr="004D63BC">
        <w:rPr>
          <w:rFonts w:eastAsia="Times New Roman" w:cstheme="minorHAnsi"/>
          <w:lang w:eastAsia="sk-SK"/>
        </w:rPr>
        <w:t xml:space="preserve">určené </w:t>
      </w:r>
      <w:r w:rsidRPr="00AA7557">
        <w:rPr>
          <w:rFonts w:eastAsia="Times New Roman" w:cstheme="minorHAnsi"/>
          <w:lang w:eastAsia="sk-SK"/>
        </w:rPr>
        <w:t>Ministerstvo vnútra SR</w:t>
      </w:r>
      <w:r w:rsidRPr="00337F6A">
        <w:rPr>
          <w:rFonts w:eastAsia="Times New Roman" w:cstheme="minorHAnsi"/>
          <w:lang w:eastAsia="sk-SK"/>
        </w:rPr>
        <w:t xml:space="preserve"> (ďalej len „MV SR“). </w:t>
      </w:r>
      <w:r w:rsidRPr="00AA7557">
        <w:rPr>
          <w:rFonts w:eastAsia="Times New Roman" w:cstheme="minorHAnsi"/>
          <w:b/>
          <w:lang w:eastAsia="sk-SK"/>
        </w:rPr>
        <w:t>Ministerstvo vnútra SR ako riadiaci orgán súčasne plní úlohy platobného orgánu</w:t>
      </w:r>
      <w:r w:rsidRPr="00337F6A">
        <w:rPr>
          <w:rFonts w:eastAsia="Times New Roman" w:cstheme="minorHAnsi"/>
          <w:vertAlign w:val="superscript"/>
          <w:lang w:eastAsia="sk-SK"/>
        </w:rPr>
        <w:t xml:space="preserve"> </w:t>
      </w:r>
      <w:r w:rsidRPr="00337F6A">
        <w:rPr>
          <w:rFonts w:eastAsia="Times New Roman" w:cstheme="minorHAnsi"/>
          <w:lang w:eastAsia="sk-SK"/>
        </w:rPr>
        <w:t xml:space="preserve">v oblasti riadenia programov v súlade so </w:t>
      </w:r>
      <w:r w:rsidRPr="00337F6A">
        <w:rPr>
          <w:rFonts w:eastAsia="Times New Roman" w:cstheme="minorHAnsi"/>
          <w:b/>
          <w:lang w:eastAsia="sk-SK"/>
        </w:rPr>
        <w:t xml:space="preserve">zákonom č. </w:t>
      </w:r>
      <w:r w:rsidRPr="00337F6A">
        <w:rPr>
          <w:rFonts w:cstheme="minorHAnsi"/>
          <w:b/>
        </w:rPr>
        <w:t>121/2022 Z. z</w:t>
      </w:r>
      <w:r w:rsidR="009A1160" w:rsidRPr="00337F6A">
        <w:rPr>
          <w:rFonts w:cstheme="minorHAnsi"/>
          <w:b/>
        </w:rPr>
        <w:t>.</w:t>
      </w:r>
      <w:r w:rsidRPr="00337F6A">
        <w:rPr>
          <w:rFonts w:cstheme="minorHAnsi"/>
          <w:b/>
        </w:rPr>
        <w:t xml:space="preserve"> o príspevkoch z fondov Európskej únie</w:t>
      </w:r>
      <w:r w:rsidRPr="00337F6A">
        <w:rPr>
          <w:rFonts w:cstheme="minorHAnsi"/>
        </w:rPr>
        <w:t xml:space="preserve"> a o zmene a doplnení niektorých zákonov </w:t>
      </w:r>
      <w:r w:rsidR="00F1714A" w:rsidRPr="00337F6A">
        <w:rPr>
          <w:rFonts w:cstheme="minorHAnsi"/>
        </w:rPr>
        <w:t xml:space="preserve">v znení neskorších predpisov </w:t>
      </w:r>
      <w:r w:rsidRPr="00337F6A">
        <w:rPr>
          <w:rFonts w:cstheme="minorHAnsi"/>
        </w:rPr>
        <w:t>(ďalej „zákon o príspevkoch z fondov EÚ“).</w:t>
      </w:r>
      <w:r w:rsidR="00A975F0" w:rsidRPr="00337F6A">
        <w:rPr>
          <w:rFonts w:eastAsia="Times New Roman" w:cstheme="minorHAnsi"/>
          <w:lang w:eastAsia="sk-SK"/>
        </w:rPr>
        <w:t xml:space="preserve"> </w:t>
      </w:r>
      <w:r w:rsidR="00210CD7" w:rsidRPr="00337F6A">
        <w:rPr>
          <w:rFonts w:eastAsia="Times New Roman" w:cstheme="minorHAnsi"/>
          <w:lang w:eastAsia="sk-SK"/>
        </w:rPr>
        <w:t xml:space="preserve">Vyplýva to </w:t>
      </w:r>
      <w:r w:rsidR="00542E2E" w:rsidRPr="00337F6A">
        <w:rPr>
          <w:rFonts w:eastAsia="Times New Roman" w:cstheme="minorHAnsi"/>
          <w:lang w:eastAsia="sk-SK"/>
        </w:rPr>
        <w:t>aj z </w:t>
      </w:r>
      <w:r w:rsidR="00B45A7E" w:rsidRPr="00337F6A">
        <w:rPr>
          <w:rFonts w:eastAsia="Times New Roman" w:cstheme="minorHAnsi"/>
          <w:lang w:eastAsia="sk-SK"/>
        </w:rPr>
        <w:t>nariadenia</w:t>
      </w:r>
      <w:r w:rsidR="00542E2E" w:rsidRPr="00337F6A">
        <w:rPr>
          <w:rFonts w:eastAsia="Times New Roman" w:cstheme="minorHAnsi"/>
          <w:lang w:eastAsia="sk-SK"/>
        </w:rPr>
        <w:t xml:space="preserve"> o spoločných ustanoveniach</w:t>
      </w:r>
      <w:r w:rsidR="00B45A7E" w:rsidRPr="00337F6A">
        <w:rPr>
          <w:rFonts w:eastAsia="Times New Roman" w:cstheme="minorHAnsi"/>
          <w:lang w:eastAsia="sk-SK"/>
        </w:rPr>
        <w:t xml:space="preserve">, na základe ktorého v prípade </w:t>
      </w:r>
      <w:r w:rsidR="001F17C3" w:rsidRPr="00337F6A">
        <w:rPr>
          <w:rFonts w:eastAsia="Times New Roman" w:cstheme="minorHAnsi"/>
          <w:lang w:eastAsia="sk-SK"/>
        </w:rPr>
        <w:t>„</w:t>
      </w:r>
      <w:r w:rsidR="00B45A7E" w:rsidRPr="00337F6A">
        <w:rPr>
          <w:rFonts w:eastAsia="Times New Roman" w:cstheme="minorHAnsi"/>
          <w:i/>
          <w:lang w:eastAsia="sk-SK"/>
        </w:rPr>
        <w:t xml:space="preserve">programov </w:t>
      </w:r>
      <w:r w:rsidR="001F17C3" w:rsidRPr="00337F6A">
        <w:rPr>
          <w:rFonts w:eastAsia="Times New Roman" w:cstheme="minorHAnsi"/>
          <w:i/>
          <w:lang w:eastAsia="sk-SK"/>
        </w:rPr>
        <w:t xml:space="preserve">podporovaných z </w:t>
      </w:r>
      <w:r w:rsidR="00B45A7E" w:rsidRPr="00337F6A">
        <w:rPr>
          <w:rFonts w:eastAsia="Times New Roman" w:cstheme="minorHAnsi"/>
          <w:i/>
          <w:lang w:eastAsia="sk-SK"/>
        </w:rPr>
        <w:t xml:space="preserve">AMIF, ISF a BMVI </w:t>
      </w:r>
      <w:r w:rsidR="001F17C3" w:rsidRPr="00337F6A">
        <w:rPr>
          <w:rFonts w:eastAsia="Times New Roman" w:cstheme="minorHAnsi"/>
          <w:i/>
          <w:lang w:eastAsia="sk-SK"/>
        </w:rPr>
        <w:t xml:space="preserve">účtovnú funkciu vykonáva, alebo za ňu zodpovedá </w:t>
      </w:r>
      <w:r w:rsidR="001B11E5" w:rsidRPr="00337F6A">
        <w:rPr>
          <w:rFonts w:eastAsia="Times New Roman" w:cstheme="minorHAnsi"/>
          <w:i/>
          <w:lang w:eastAsia="sk-SK"/>
        </w:rPr>
        <w:t>riadiaci</w:t>
      </w:r>
      <w:r w:rsidR="001F17C3" w:rsidRPr="00337F6A">
        <w:rPr>
          <w:rFonts w:eastAsia="Times New Roman" w:cstheme="minorHAnsi"/>
          <w:i/>
          <w:lang w:eastAsia="sk-SK"/>
        </w:rPr>
        <w:t xml:space="preserve"> orgán</w:t>
      </w:r>
      <w:r w:rsidR="00992E48" w:rsidRPr="00337F6A">
        <w:rPr>
          <w:rFonts w:eastAsia="Times New Roman" w:cstheme="minorHAnsi"/>
          <w:lang w:eastAsia="sk-SK"/>
        </w:rPr>
        <w:t>“</w:t>
      </w:r>
      <w:r w:rsidR="001E618C" w:rsidRPr="00337F6A">
        <w:rPr>
          <w:rFonts w:eastAsia="Times New Roman" w:cstheme="minorHAnsi"/>
          <w:lang w:eastAsia="sk-SK"/>
        </w:rPr>
        <w:t xml:space="preserve"> (v podmienkach legislatívneho nastavenia v SR </w:t>
      </w:r>
      <w:r w:rsidR="000B12B5" w:rsidRPr="00337F6A">
        <w:rPr>
          <w:rFonts w:eastAsia="Times New Roman" w:cstheme="minorHAnsi"/>
          <w:lang w:eastAsia="sk-SK"/>
        </w:rPr>
        <w:t xml:space="preserve">sa účtovnou funkciou rozumejú </w:t>
      </w:r>
      <w:r w:rsidR="001E618C" w:rsidRPr="00337F6A">
        <w:rPr>
          <w:rFonts w:eastAsia="Times New Roman" w:cstheme="minorHAnsi"/>
          <w:lang w:eastAsia="sk-SK"/>
        </w:rPr>
        <w:t>úlohy „</w:t>
      </w:r>
      <w:r w:rsidR="00533C84" w:rsidRPr="00337F6A">
        <w:rPr>
          <w:rFonts w:eastAsia="Times New Roman" w:cstheme="minorHAnsi"/>
          <w:lang w:eastAsia="sk-SK"/>
        </w:rPr>
        <w:t>p</w:t>
      </w:r>
      <w:r w:rsidR="001E618C" w:rsidRPr="00337F6A">
        <w:rPr>
          <w:rFonts w:eastAsia="Times New Roman" w:cstheme="minorHAnsi"/>
          <w:lang w:eastAsia="sk-SK"/>
        </w:rPr>
        <w:t>latobného orgánu“)</w:t>
      </w:r>
      <w:r w:rsidR="00B45A7E" w:rsidRPr="00337F6A">
        <w:rPr>
          <w:rFonts w:eastAsia="Times New Roman" w:cstheme="minorHAnsi"/>
          <w:lang w:eastAsia="sk-SK"/>
        </w:rPr>
        <w:t>.</w:t>
      </w:r>
      <w:r w:rsidR="001B11E5" w:rsidRPr="00337F6A">
        <w:rPr>
          <w:rStyle w:val="Odkaznapoznmkupodiarou"/>
          <w:rFonts w:eastAsia="Times New Roman" w:cstheme="minorHAnsi"/>
          <w:lang w:eastAsia="sk-SK"/>
        </w:rPr>
        <w:footnoteReference w:id="13"/>
      </w:r>
    </w:p>
    <w:p w14:paraId="1E2249AF" w14:textId="77777777" w:rsidR="00B45A7E" w:rsidRPr="00337F6A" w:rsidRDefault="00B45A7E" w:rsidP="00F6376A">
      <w:pPr>
        <w:autoSpaceDE w:val="0"/>
        <w:autoSpaceDN w:val="0"/>
        <w:adjustRightInd w:val="0"/>
        <w:spacing w:after="0" w:line="240" w:lineRule="auto"/>
        <w:ind w:firstLine="708"/>
        <w:jc w:val="both"/>
        <w:rPr>
          <w:rFonts w:eastAsia="Times New Roman" w:cstheme="minorHAnsi"/>
          <w:lang w:eastAsia="sk-SK"/>
        </w:rPr>
      </w:pPr>
    </w:p>
    <w:p w14:paraId="58F87E3D" w14:textId="77777777" w:rsidR="0004489E" w:rsidRDefault="004A1DAC" w:rsidP="00FA75AD">
      <w:pPr>
        <w:autoSpaceDE w:val="0"/>
        <w:autoSpaceDN w:val="0"/>
        <w:adjustRightInd w:val="0"/>
        <w:spacing w:after="0" w:line="240" w:lineRule="auto"/>
        <w:jc w:val="both"/>
        <w:rPr>
          <w:rFonts w:eastAsia="Times New Roman" w:cstheme="minorHAnsi"/>
          <w:b/>
          <w:lang w:eastAsia="sk-SK"/>
        </w:rPr>
      </w:pPr>
      <w:r w:rsidRPr="00337F6A">
        <w:rPr>
          <w:rFonts w:eastAsia="Times New Roman" w:cstheme="minorHAnsi"/>
          <w:lang w:eastAsia="sk-SK"/>
        </w:rPr>
        <w:t>Z</w:t>
      </w:r>
      <w:r w:rsidR="00F6376A" w:rsidRPr="00337F6A">
        <w:rPr>
          <w:rFonts w:eastAsia="Times New Roman" w:cstheme="minorHAnsi"/>
          <w:lang w:eastAsia="sk-SK"/>
        </w:rPr>
        <w:t>odpovednosť a</w:t>
      </w:r>
      <w:r w:rsidRPr="00337F6A">
        <w:rPr>
          <w:rFonts w:eastAsia="Times New Roman" w:cstheme="minorHAnsi"/>
          <w:lang w:eastAsia="sk-SK"/>
        </w:rPr>
        <w:t xml:space="preserve"> rámcové </w:t>
      </w:r>
      <w:r w:rsidR="00F6376A" w:rsidRPr="00337F6A">
        <w:rPr>
          <w:rFonts w:eastAsia="Times New Roman" w:cstheme="minorHAnsi"/>
          <w:lang w:eastAsia="sk-SK"/>
        </w:rPr>
        <w:t>úlohy útvarov Ministerstva vnútra  SR ako riadiaceho orgánu</w:t>
      </w:r>
      <w:r w:rsidR="000A0F36">
        <w:rPr>
          <w:rFonts w:eastAsia="Times New Roman" w:cstheme="minorHAnsi"/>
          <w:lang w:eastAsia="sk-SK"/>
        </w:rPr>
        <w:t>, ktorý súčasne plní úlohy platobného orgánu</w:t>
      </w:r>
      <w:r w:rsidR="004F74D0">
        <w:rPr>
          <w:rFonts w:eastAsia="Times New Roman" w:cstheme="minorHAnsi"/>
          <w:lang w:eastAsia="sk-SK"/>
        </w:rPr>
        <w:t xml:space="preserve"> </w:t>
      </w:r>
      <w:r w:rsidR="00F6376A" w:rsidRPr="00337F6A">
        <w:rPr>
          <w:rFonts w:eastAsia="Times New Roman" w:cstheme="minorHAnsi"/>
          <w:lang w:eastAsia="sk-SK"/>
        </w:rPr>
        <w:t>v oblasti riadenia programov</w:t>
      </w:r>
      <w:r w:rsidRPr="00337F6A">
        <w:rPr>
          <w:rFonts w:eastAsia="Times New Roman" w:cstheme="minorHAnsi"/>
          <w:lang w:eastAsia="sk-SK"/>
        </w:rPr>
        <w:t xml:space="preserve"> na roky 2021 – 2027  </w:t>
      </w:r>
      <w:r w:rsidR="00E13267" w:rsidRPr="00337F6A">
        <w:rPr>
          <w:rFonts w:eastAsia="Times New Roman" w:cstheme="minorHAnsi"/>
          <w:lang w:eastAsia="sk-SK"/>
        </w:rPr>
        <w:t xml:space="preserve">sú určené </w:t>
      </w:r>
      <w:r w:rsidRPr="00337F6A">
        <w:rPr>
          <w:rFonts w:eastAsia="Times New Roman" w:cstheme="minorHAnsi"/>
          <w:lang w:eastAsia="sk-SK"/>
        </w:rPr>
        <w:t xml:space="preserve">v </w:t>
      </w:r>
      <w:r w:rsidR="007837D1" w:rsidRPr="00337F6A">
        <w:rPr>
          <w:rFonts w:eastAsia="Times New Roman" w:cstheme="minorHAnsi"/>
          <w:b/>
          <w:lang w:eastAsia="sk-SK"/>
        </w:rPr>
        <w:t>n</w:t>
      </w:r>
      <w:r w:rsidRPr="00337F6A">
        <w:rPr>
          <w:rFonts w:eastAsia="Times New Roman" w:cstheme="minorHAnsi"/>
          <w:b/>
          <w:lang w:eastAsia="sk-SK"/>
        </w:rPr>
        <w:t>ariadení Ministerstva vnútra Slovenskej republiky č. 100/2022</w:t>
      </w:r>
      <w:r w:rsidR="00F86192">
        <w:rPr>
          <w:rFonts w:eastAsia="Times New Roman" w:cstheme="minorHAnsi"/>
          <w:b/>
          <w:lang w:eastAsia="sk-SK"/>
        </w:rPr>
        <w:t xml:space="preserve">. </w:t>
      </w:r>
    </w:p>
    <w:p w14:paraId="0B4B5801" w14:textId="77777777" w:rsidR="0004489E" w:rsidRDefault="0004489E" w:rsidP="00FA75AD">
      <w:pPr>
        <w:autoSpaceDE w:val="0"/>
        <w:autoSpaceDN w:val="0"/>
        <w:adjustRightInd w:val="0"/>
        <w:spacing w:after="0" w:line="240" w:lineRule="auto"/>
        <w:jc w:val="both"/>
        <w:rPr>
          <w:rFonts w:eastAsia="Times New Roman" w:cstheme="minorHAnsi"/>
          <w:b/>
          <w:lang w:eastAsia="sk-SK"/>
        </w:rPr>
      </w:pPr>
    </w:p>
    <w:p w14:paraId="74B5536F" w14:textId="180B79C6" w:rsidR="00B63B21" w:rsidRPr="00337F6A" w:rsidRDefault="00B63B21" w:rsidP="00FA75AD">
      <w:pPr>
        <w:autoSpaceDE w:val="0"/>
        <w:autoSpaceDN w:val="0"/>
        <w:adjustRightInd w:val="0"/>
        <w:spacing w:after="0" w:line="240" w:lineRule="auto"/>
        <w:jc w:val="both"/>
        <w:rPr>
          <w:rFonts w:eastAsia="Times New Roman" w:cstheme="minorHAnsi"/>
          <w:lang w:eastAsia="sk-SK"/>
        </w:rPr>
      </w:pPr>
      <w:r w:rsidRPr="00337F6A">
        <w:rPr>
          <w:rFonts w:eastAsia="Times New Roman" w:cstheme="minorHAnsi"/>
          <w:b/>
          <w:lang w:eastAsia="sk-SK"/>
        </w:rPr>
        <w:t>Právne úkony</w:t>
      </w:r>
      <w:r w:rsidRPr="00337F6A">
        <w:rPr>
          <w:rFonts w:eastAsia="Times New Roman" w:cstheme="minorHAnsi"/>
          <w:lang w:eastAsia="sk-SK"/>
        </w:rPr>
        <w:t xml:space="preserve"> v mene riadiaceho orgánu, ktorý súčasne plní úlohy platobného orgánu</w:t>
      </w:r>
      <w:r w:rsidR="00CF2438" w:rsidRPr="00337F6A">
        <w:rPr>
          <w:rFonts w:eastAsia="Times New Roman" w:cstheme="minorHAnsi"/>
          <w:lang w:eastAsia="sk-SK"/>
        </w:rPr>
        <w:t>,</w:t>
      </w:r>
      <w:r w:rsidRPr="00337F6A">
        <w:rPr>
          <w:rFonts w:eastAsia="Times New Roman" w:cstheme="minorHAnsi"/>
          <w:lang w:eastAsia="sk-SK"/>
        </w:rPr>
        <w:t xml:space="preserve"> vykonáva </w:t>
      </w:r>
      <w:r w:rsidRPr="00337F6A">
        <w:rPr>
          <w:rFonts w:eastAsia="Times New Roman" w:cstheme="minorHAnsi"/>
          <w:b/>
          <w:lang w:eastAsia="sk-SK"/>
        </w:rPr>
        <w:t>minister vnútra Slovenskej republiky, alebo ním splnomocnená osoba</w:t>
      </w:r>
      <w:r w:rsidRPr="00337F6A">
        <w:rPr>
          <w:rFonts w:eastAsia="Times New Roman" w:cstheme="minorHAnsi"/>
          <w:lang w:eastAsia="sk-SK"/>
        </w:rPr>
        <w:t xml:space="preserve">. </w:t>
      </w:r>
    </w:p>
    <w:p w14:paraId="6B4EC3CB" w14:textId="77777777" w:rsidR="000F0540" w:rsidRPr="00337F6A" w:rsidRDefault="000F0540" w:rsidP="00E51E5D">
      <w:pPr>
        <w:spacing w:after="0" w:line="240" w:lineRule="auto"/>
        <w:jc w:val="both"/>
        <w:rPr>
          <w:rFonts w:eastAsia="Times New Roman" w:cstheme="minorHAnsi"/>
          <w:lang w:eastAsia="sk-SK"/>
        </w:rPr>
      </w:pPr>
    </w:p>
    <w:p w14:paraId="47BA2BB8" w14:textId="77777777" w:rsidR="000F0540" w:rsidRPr="00337F6A" w:rsidRDefault="000F0540" w:rsidP="000F0540">
      <w:pPr>
        <w:suppressAutoHyphens/>
        <w:autoSpaceDN w:val="0"/>
        <w:spacing w:before="120" w:after="0" w:line="240" w:lineRule="auto"/>
        <w:jc w:val="both"/>
        <w:textAlignment w:val="baseline"/>
        <w:rPr>
          <w:rFonts w:eastAsia="SimSun" w:cstheme="minorHAnsi"/>
          <w:b/>
          <w:bCs/>
          <w:color w:val="000000"/>
          <w:kern w:val="3"/>
        </w:rPr>
      </w:pPr>
      <w:r w:rsidRPr="00337F6A">
        <w:rPr>
          <w:rFonts w:eastAsia="SimSun" w:cstheme="minorHAnsi"/>
          <w:b/>
          <w:bCs/>
          <w:color w:val="000000"/>
          <w:kern w:val="3"/>
        </w:rPr>
        <w:t>Postavenie MV SR:</w:t>
      </w:r>
    </w:p>
    <w:p w14:paraId="4C2C1E1D" w14:textId="77777777" w:rsidR="000F0540" w:rsidRPr="00337F6A" w:rsidRDefault="000F0540" w:rsidP="000F0540">
      <w:p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 xml:space="preserve">MV SR je podľa zákona č. 575/2001 Z. z. o organizácii činnosti vlády a organizácii činnosti ústrednej štátnej správy v znení neskorších predpisov </w:t>
      </w:r>
      <w:r w:rsidRPr="00337F6A">
        <w:rPr>
          <w:rFonts w:eastAsia="SimSun" w:cstheme="minorHAnsi"/>
          <w:b/>
          <w:bCs/>
          <w:color w:val="000000"/>
          <w:kern w:val="3"/>
        </w:rPr>
        <w:t>ústredným orgánom štátnej správy</w:t>
      </w:r>
      <w:r w:rsidRPr="00337F6A">
        <w:rPr>
          <w:rFonts w:eastAsia="SimSun" w:cstheme="minorHAnsi"/>
          <w:color w:val="000000"/>
          <w:kern w:val="3"/>
        </w:rPr>
        <w:t xml:space="preserve">. Organizačný poriadok MV SR je ustanovený interným predpisom – nariadením Ministerstva vnútra SR č. 39/2015 o organizačnom poriadku MV SR v znení neskorších predpisov. Organizačný poriadok v súlade so všeobecne záväznými právnymi predpismi a štatútom MV SR ustanovuje zásady organizácie </w:t>
      </w:r>
      <w:r w:rsidRPr="00337F6A">
        <w:rPr>
          <w:rFonts w:eastAsia="SimSun" w:cstheme="minorHAnsi"/>
          <w:color w:val="000000"/>
          <w:kern w:val="3"/>
        </w:rPr>
        <w:lastRenderedPageBreak/>
        <w:t>ministerstva, organizačnú štruktúru MV SR a organizačné členenie útvarov MV SR, zásady riadenia, riadenie útvarov MV SR a hlavné úlohy útvarov MV SR. Organizačný poriadok tiež vymedzuje rozsah oprávnení a zodpovednosti jednotlivých vedúcich štátnych zamestnancov MV SR.</w:t>
      </w:r>
    </w:p>
    <w:p w14:paraId="538C2A6E" w14:textId="77777777" w:rsidR="000F0540" w:rsidRPr="00337F6A" w:rsidRDefault="000F0540" w:rsidP="000F0540">
      <w:p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 xml:space="preserve">Základnou organizačnou jednotkou MV SR je útvar. </w:t>
      </w:r>
    </w:p>
    <w:p w14:paraId="4344AD61" w14:textId="77777777" w:rsidR="000F0540" w:rsidRPr="00337F6A" w:rsidRDefault="000F0540" w:rsidP="000F0540">
      <w:p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 xml:space="preserve">Útvary MV SR a ich organizačné celky sú riadené podľa </w:t>
      </w:r>
      <w:r w:rsidRPr="00337F6A">
        <w:rPr>
          <w:rFonts w:eastAsia="SimSun" w:cstheme="minorHAnsi"/>
          <w:b/>
          <w:color w:val="000000"/>
          <w:kern w:val="3"/>
        </w:rPr>
        <w:t>zásady jediného zodpovedného vedúceho</w:t>
      </w:r>
      <w:r w:rsidRPr="00337F6A">
        <w:rPr>
          <w:rFonts w:eastAsia="SimSun" w:cstheme="minorHAnsi"/>
          <w:color w:val="000000"/>
          <w:kern w:val="3"/>
        </w:rPr>
        <w:t>.</w:t>
      </w:r>
    </w:p>
    <w:p w14:paraId="2C04CB83" w14:textId="77777777" w:rsidR="001F116F" w:rsidRPr="00337F6A" w:rsidRDefault="001F116F" w:rsidP="000F0540">
      <w:pPr>
        <w:suppressAutoHyphens/>
        <w:autoSpaceDN w:val="0"/>
        <w:spacing w:before="120" w:after="0" w:line="240" w:lineRule="auto"/>
        <w:jc w:val="both"/>
        <w:textAlignment w:val="baseline"/>
        <w:rPr>
          <w:rFonts w:eastAsia="SimSun" w:cstheme="minorHAnsi"/>
          <w:b/>
          <w:color w:val="000000"/>
          <w:kern w:val="3"/>
        </w:rPr>
      </w:pPr>
    </w:p>
    <w:p w14:paraId="3CBC3FE6" w14:textId="27E58AA6" w:rsidR="000F0540" w:rsidRPr="00337F6A" w:rsidRDefault="000F0540" w:rsidP="000F0540">
      <w:p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b/>
          <w:color w:val="000000"/>
          <w:kern w:val="3"/>
        </w:rPr>
        <w:t xml:space="preserve">Na MV SR sú </w:t>
      </w:r>
      <w:r w:rsidR="00F7291D" w:rsidRPr="00337F6A">
        <w:rPr>
          <w:rFonts w:eastAsia="SimSun" w:cstheme="minorHAnsi"/>
          <w:b/>
          <w:color w:val="000000"/>
          <w:kern w:val="3"/>
        </w:rPr>
        <w:t xml:space="preserve">vo všeobecnosti </w:t>
      </w:r>
      <w:r w:rsidRPr="00337F6A">
        <w:rPr>
          <w:rFonts w:eastAsia="SimSun" w:cstheme="minorHAnsi"/>
          <w:b/>
          <w:color w:val="000000"/>
          <w:kern w:val="3"/>
        </w:rPr>
        <w:t>určené tieto stupne riadenia:</w:t>
      </w:r>
    </w:p>
    <w:p w14:paraId="1CEC3658" w14:textId="77777777" w:rsidR="000F0540" w:rsidRPr="00337F6A" w:rsidRDefault="000F0540" w:rsidP="00A81105">
      <w:pPr>
        <w:widowControl w:val="0"/>
        <w:numPr>
          <w:ilvl w:val="0"/>
          <w:numId w:val="33"/>
        </w:num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minister;</w:t>
      </w:r>
    </w:p>
    <w:p w14:paraId="2CED9501" w14:textId="77777777" w:rsidR="000F0540" w:rsidRPr="00337F6A" w:rsidRDefault="000F0540" w:rsidP="00A81105">
      <w:pPr>
        <w:widowControl w:val="0"/>
        <w:numPr>
          <w:ilvl w:val="0"/>
          <w:numId w:val="32"/>
        </w:num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štátny tajomník a generálny tajomník služobného úradu;</w:t>
      </w:r>
    </w:p>
    <w:p w14:paraId="317A0255" w14:textId="77777777" w:rsidR="000F0540" w:rsidRPr="00337F6A" w:rsidRDefault="000F0540" w:rsidP="00A81105">
      <w:pPr>
        <w:widowControl w:val="0"/>
        <w:numPr>
          <w:ilvl w:val="0"/>
          <w:numId w:val="32"/>
        </w:num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generálny riaditeľ sekcie, riaditeľ úradu, alebo riaditeľ samostatného odboru („riaditeľ útvaru“);</w:t>
      </w:r>
    </w:p>
    <w:p w14:paraId="30B84ED9" w14:textId="77777777" w:rsidR="000F0540" w:rsidRPr="00337F6A" w:rsidRDefault="000F0540" w:rsidP="00A81105">
      <w:pPr>
        <w:widowControl w:val="0"/>
        <w:numPr>
          <w:ilvl w:val="0"/>
          <w:numId w:val="32"/>
        </w:num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riaditeľ odboru alebo riaditeľ úradu v rámci sekcie;</w:t>
      </w:r>
    </w:p>
    <w:p w14:paraId="15E2A5CA" w14:textId="7770D452" w:rsidR="00FA15E0" w:rsidRPr="00BE309D" w:rsidRDefault="000F0540" w:rsidP="00AA7557">
      <w:pPr>
        <w:widowControl w:val="0"/>
        <w:numPr>
          <w:ilvl w:val="0"/>
          <w:numId w:val="32"/>
        </w:numPr>
        <w:suppressAutoHyphens/>
        <w:autoSpaceDN w:val="0"/>
        <w:spacing w:before="120" w:after="0" w:line="240" w:lineRule="auto"/>
        <w:jc w:val="both"/>
        <w:textAlignment w:val="baseline"/>
        <w:rPr>
          <w:rFonts w:eastAsia="SimSun" w:cstheme="minorHAnsi"/>
          <w:color w:val="000000"/>
          <w:kern w:val="3"/>
        </w:rPr>
      </w:pPr>
      <w:r w:rsidRPr="00337F6A">
        <w:rPr>
          <w:rFonts w:eastAsia="SimSun" w:cstheme="minorHAnsi"/>
          <w:color w:val="000000"/>
          <w:kern w:val="3"/>
        </w:rPr>
        <w:t>vedúci oddelenia alebo riaditeľ odboru v rámci úradu sekcie.</w:t>
      </w:r>
    </w:p>
    <w:p w14:paraId="1E0ABA21" w14:textId="77777777" w:rsidR="000F0540" w:rsidRPr="00337F6A" w:rsidRDefault="000F0540" w:rsidP="00E51E5D">
      <w:pPr>
        <w:spacing w:after="0" w:line="240" w:lineRule="auto"/>
        <w:jc w:val="both"/>
        <w:rPr>
          <w:rFonts w:eastAsia="Times New Roman" w:cstheme="minorHAnsi"/>
          <w:lang w:eastAsia="sk-SK"/>
        </w:rPr>
      </w:pPr>
    </w:p>
    <w:p w14:paraId="1C9334B2" w14:textId="12A10D3F" w:rsidR="00C6115E" w:rsidRPr="00337F6A" w:rsidRDefault="000B7366" w:rsidP="001727A5">
      <w:pPr>
        <w:spacing w:after="0" w:line="240" w:lineRule="auto"/>
        <w:jc w:val="both"/>
        <w:rPr>
          <w:rFonts w:eastAsia="Times New Roman" w:cstheme="minorHAnsi"/>
          <w:b/>
          <w:color w:val="0070C0"/>
          <w:lang w:eastAsia="sk-SK"/>
        </w:rPr>
      </w:pPr>
      <w:r w:rsidRPr="00337F6A">
        <w:rPr>
          <w:rFonts w:eastAsia="Times New Roman" w:cstheme="minorHAnsi"/>
          <w:b/>
          <w:color w:val="0070C0"/>
          <w:lang w:eastAsia="sk-SK"/>
        </w:rPr>
        <w:t>Riadi</w:t>
      </w:r>
      <w:r w:rsidR="00B614C8" w:rsidRPr="00337F6A">
        <w:rPr>
          <w:rFonts w:eastAsia="Times New Roman" w:cstheme="minorHAnsi"/>
          <w:b/>
          <w:color w:val="0070C0"/>
          <w:lang w:eastAsia="sk-SK"/>
        </w:rPr>
        <w:t xml:space="preserve">aci orgán  </w:t>
      </w:r>
    </w:p>
    <w:p w14:paraId="74C10F3C" w14:textId="77777777" w:rsidR="007F3715" w:rsidRPr="00337F6A" w:rsidRDefault="007F3715" w:rsidP="00CB0B2E">
      <w:pPr>
        <w:spacing w:after="0" w:line="240" w:lineRule="auto"/>
        <w:jc w:val="both"/>
        <w:rPr>
          <w:rFonts w:eastAsia="Times New Roman" w:cstheme="minorHAnsi"/>
          <w:lang w:eastAsia="sk-SK"/>
        </w:rPr>
      </w:pPr>
    </w:p>
    <w:p w14:paraId="39F9A65B" w14:textId="2610FCDA" w:rsidR="002265AE" w:rsidRPr="00337F6A" w:rsidRDefault="002265AE" w:rsidP="00CB0B2E">
      <w:pPr>
        <w:spacing w:after="0" w:line="240" w:lineRule="auto"/>
        <w:jc w:val="both"/>
        <w:rPr>
          <w:rFonts w:eastAsia="Times New Roman" w:cstheme="minorHAnsi"/>
          <w:lang w:eastAsia="sk-SK"/>
        </w:rPr>
      </w:pPr>
      <w:r w:rsidRPr="00337F6A">
        <w:rPr>
          <w:rFonts w:eastAsia="Times New Roman" w:cstheme="minorHAnsi"/>
          <w:lang w:eastAsia="sk-SK"/>
        </w:rPr>
        <w:t>Riadiaci orgán je zodpovedný za riadenie programov v záujme plnenia špecifických cieľov programov.</w:t>
      </w:r>
      <w:bookmarkStart w:id="321" w:name="_Hlk138513029"/>
      <w:r w:rsidR="00197F97" w:rsidRPr="00337F6A">
        <w:rPr>
          <w:rFonts w:eastAsia="Times New Roman" w:cstheme="minorHAnsi"/>
          <w:lang w:eastAsia="sk-SK"/>
        </w:rPr>
        <w:t xml:space="preserve"> </w:t>
      </w:r>
      <w:r w:rsidRPr="00337F6A">
        <w:rPr>
          <w:rFonts w:eastAsia="Times New Roman" w:cstheme="minorHAnsi"/>
          <w:lang w:eastAsia="sk-SK"/>
        </w:rPr>
        <w:t>pričom zastáva najmä tieto funkcie:</w:t>
      </w:r>
      <w:r w:rsidRPr="00337F6A">
        <w:rPr>
          <w:rStyle w:val="Odkaznapoznmkupodiarou"/>
          <w:rFonts w:eastAsia="Times New Roman" w:cstheme="minorHAnsi"/>
          <w:lang w:eastAsia="sk-SK"/>
        </w:rPr>
        <w:footnoteReference w:id="14"/>
      </w:r>
    </w:p>
    <w:p w14:paraId="396FB16C" w14:textId="77777777" w:rsidR="002265AE" w:rsidRPr="00337F6A" w:rsidRDefault="002265AE" w:rsidP="002265AE">
      <w:pPr>
        <w:spacing w:after="0" w:line="240" w:lineRule="auto"/>
        <w:jc w:val="both"/>
        <w:rPr>
          <w:rFonts w:eastAsia="Times New Roman" w:cstheme="minorHAnsi"/>
          <w:lang w:eastAsia="sk-SK"/>
        </w:rPr>
      </w:pPr>
      <w:r w:rsidRPr="00337F6A">
        <w:rPr>
          <w:rFonts w:eastAsia="Times New Roman" w:cstheme="minorHAnsi"/>
          <w:lang w:eastAsia="sk-SK"/>
        </w:rPr>
        <w:t xml:space="preserve">a) zabezpečuje </w:t>
      </w:r>
      <w:r w:rsidRPr="00337F6A">
        <w:rPr>
          <w:rFonts w:eastAsia="Times New Roman" w:cstheme="minorHAnsi"/>
          <w:b/>
          <w:bCs/>
          <w:lang w:eastAsia="sk-SK"/>
        </w:rPr>
        <w:t>výber projektov</w:t>
      </w:r>
      <w:r w:rsidRPr="00337F6A">
        <w:rPr>
          <w:rStyle w:val="Odkaznapoznmkupodiarou"/>
          <w:rFonts w:eastAsia="Times New Roman" w:cstheme="minorHAnsi"/>
          <w:lang w:eastAsia="sk-SK"/>
        </w:rPr>
        <w:footnoteReference w:id="15"/>
      </w:r>
    </w:p>
    <w:p w14:paraId="0CF65733" w14:textId="77777777" w:rsidR="002265AE" w:rsidRPr="00337F6A" w:rsidRDefault="002265AE" w:rsidP="002265AE">
      <w:pPr>
        <w:spacing w:after="0" w:line="240" w:lineRule="auto"/>
        <w:jc w:val="both"/>
        <w:rPr>
          <w:rFonts w:eastAsia="Times New Roman" w:cstheme="minorHAnsi"/>
          <w:lang w:eastAsia="sk-SK"/>
        </w:rPr>
      </w:pPr>
      <w:r w:rsidRPr="00337F6A">
        <w:rPr>
          <w:rFonts w:eastAsia="Times New Roman" w:cstheme="minorHAnsi"/>
          <w:lang w:eastAsia="sk-SK"/>
        </w:rPr>
        <w:t>b) vykonáva úlohy súvisiace s </w:t>
      </w:r>
      <w:r w:rsidRPr="00337F6A">
        <w:rPr>
          <w:rFonts w:eastAsia="Times New Roman" w:cstheme="minorHAnsi"/>
          <w:b/>
          <w:bCs/>
          <w:lang w:eastAsia="sk-SK"/>
        </w:rPr>
        <w:t>riadením programov</w:t>
      </w:r>
      <w:r w:rsidRPr="00337F6A">
        <w:rPr>
          <w:rStyle w:val="Odkaznapoznmkupodiarou"/>
          <w:rFonts w:eastAsia="Times New Roman" w:cstheme="minorHAnsi"/>
          <w:lang w:eastAsia="sk-SK"/>
        </w:rPr>
        <w:footnoteReference w:id="16"/>
      </w:r>
    </w:p>
    <w:p w14:paraId="617C06A2" w14:textId="77777777" w:rsidR="004E2A28" w:rsidRPr="00337F6A" w:rsidRDefault="002265AE" w:rsidP="00A81105">
      <w:pPr>
        <w:pStyle w:val="Odsekzoznamu"/>
        <w:numPr>
          <w:ilvl w:val="0"/>
          <w:numId w:val="12"/>
        </w:numPr>
        <w:spacing w:after="0" w:line="240" w:lineRule="auto"/>
        <w:ind w:left="567" w:hanging="207"/>
        <w:jc w:val="both"/>
        <w:rPr>
          <w:rFonts w:eastAsia="Times New Roman" w:cstheme="minorHAnsi"/>
          <w:lang w:eastAsia="sk-SK"/>
        </w:rPr>
      </w:pPr>
      <w:r w:rsidRPr="00337F6A">
        <w:rPr>
          <w:rFonts w:eastAsia="Times New Roman" w:cstheme="minorHAnsi"/>
          <w:lang w:eastAsia="sk-SK"/>
        </w:rPr>
        <w:t>vykonáva overovanie, či sa spolufinancované výrobky dodali a spolufinancované služby poskytli a či je projekt v súlade s uplatniteľným právom, programom a podmienkami na získanie nenávratného finančného príspevku (ďalej len „NFP“)</w:t>
      </w:r>
      <w:r w:rsidR="004E2A28" w:rsidRPr="00337F6A">
        <w:rPr>
          <w:rFonts w:eastAsia="Times New Roman" w:cstheme="minorHAnsi"/>
          <w:lang w:eastAsia="sk-SK"/>
        </w:rPr>
        <w:t>, pričom overovanie je primerané rizikám zisteným ex-ante prostredníctvom analýzy</w:t>
      </w:r>
      <w:r w:rsidR="0027319A" w:rsidRPr="00337F6A">
        <w:rPr>
          <w:rFonts w:eastAsia="Times New Roman" w:cstheme="minorHAnsi"/>
          <w:lang w:eastAsia="sk-SK"/>
        </w:rPr>
        <w:t xml:space="preserve"> rizík</w:t>
      </w:r>
      <w:r w:rsidR="004E2A28" w:rsidRPr="00337F6A">
        <w:rPr>
          <w:rFonts w:eastAsia="Times New Roman" w:cstheme="minorHAnsi"/>
          <w:lang w:eastAsia="sk-SK"/>
        </w:rPr>
        <w:t>. Všetky úkony musia byť písomne zdokumentované</w:t>
      </w:r>
    </w:p>
    <w:p w14:paraId="6E175D26" w14:textId="77777777" w:rsidR="002265AE" w:rsidRPr="00337F6A" w:rsidRDefault="002265AE" w:rsidP="00A81105">
      <w:pPr>
        <w:pStyle w:val="Odsekzoznamu"/>
        <w:numPr>
          <w:ilvl w:val="0"/>
          <w:numId w:val="12"/>
        </w:numPr>
        <w:spacing w:after="0" w:line="240" w:lineRule="auto"/>
        <w:ind w:left="567" w:hanging="207"/>
        <w:jc w:val="both"/>
        <w:rPr>
          <w:rFonts w:eastAsia="Times New Roman" w:cstheme="minorHAnsi"/>
          <w:lang w:eastAsia="sk-SK"/>
        </w:rPr>
      </w:pPr>
      <w:r w:rsidRPr="00337F6A">
        <w:rPr>
          <w:rFonts w:eastAsia="Times New Roman" w:cstheme="minorHAnsi"/>
          <w:lang w:eastAsia="sk-SK"/>
        </w:rPr>
        <w:t>realizuje platbu prijímateľovi</w:t>
      </w:r>
      <w:r w:rsidRPr="00337F6A">
        <w:rPr>
          <w:rStyle w:val="Odkaznapoznmkupodiarou"/>
          <w:rFonts w:eastAsia="Times New Roman" w:cstheme="minorHAnsi"/>
          <w:lang w:eastAsia="sk-SK"/>
        </w:rPr>
        <w:footnoteReference w:id="17"/>
      </w:r>
      <w:r w:rsidRPr="00337F6A">
        <w:rPr>
          <w:rFonts w:eastAsia="Times New Roman" w:cstheme="minorHAnsi"/>
          <w:lang w:eastAsia="sk-SK"/>
        </w:rPr>
        <w:t xml:space="preserve"> </w:t>
      </w:r>
    </w:p>
    <w:p w14:paraId="115D7504" w14:textId="77777777" w:rsidR="002265AE" w:rsidRPr="00337F6A" w:rsidRDefault="002265AE" w:rsidP="00A81105">
      <w:pPr>
        <w:pStyle w:val="Odsekzoznamu"/>
        <w:numPr>
          <w:ilvl w:val="0"/>
          <w:numId w:val="12"/>
        </w:numPr>
        <w:spacing w:after="0" w:line="240" w:lineRule="auto"/>
        <w:ind w:left="567" w:hanging="207"/>
        <w:jc w:val="both"/>
        <w:rPr>
          <w:rFonts w:eastAsia="Times New Roman" w:cstheme="minorHAnsi"/>
          <w:lang w:eastAsia="sk-SK"/>
        </w:rPr>
      </w:pPr>
      <w:r w:rsidRPr="00337F6A">
        <w:rPr>
          <w:rFonts w:eastAsia="Times New Roman" w:cstheme="minorHAnsi"/>
          <w:lang w:eastAsia="sk-SK"/>
        </w:rPr>
        <w:t>má účinné a primerané opatrenia a postupy na boj proti podvodom, pričom zohľadňuje zistené riziká</w:t>
      </w:r>
    </w:p>
    <w:p w14:paraId="495ED7D2" w14:textId="77777777" w:rsidR="002265AE" w:rsidRPr="00337F6A" w:rsidRDefault="002265AE" w:rsidP="00A81105">
      <w:pPr>
        <w:pStyle w:val="Odsekzoznamu"/>
        <w:numPr>
          <w:ilvl w:val="0"/>
          <w:numId w:val="12"/>
        </w:numPr>
        <w:spacing w:after="0" w:line="240" w:lineRule="auto"/>
        <w:ind w:left="567" w:hanging="207"/>
        <w:jc w:val="both"/>
        <w:rPr>
          <w:rFonts w:eastAsia="Times New Roman" w:cstheme="minorHAnsi"/>
          <w:lang w:eastAsia="sk-SK"/>
        </w:rPr>
      </w:pPr>
      <w:r w:rsidRPr="00337F6A">
        <w:rPr>
          <w:rFonts w:eastAsia="Times New Roman" w:cstheme="minorHAnsi"/>
          <w:lang w:eastAsia="sk-SK"/>
        </w:rPr>
        <w:t>predchádza nezrovnalostiam, odhaľuje ich a napráva ich</w:t>
      </w:r>
    </w:p>
    <w:p w14:paraId="568A6410" w14:textId="77777777" w:rsidR="002265AE" w:rsidRPr="00337F6A" w:rsidRDefault="002265AE" w:rsidP="00A81105">
      <w:pPr>
        <w:pStyle w:val="Odsekzoznamu"/>
        <w:numPr>
          <w:ilvl w:val="0"/>
          <w:numId w:val="12"/>
        </w:numPr>
        <w:spacing w:after="0" w:line="240" w:lineRule="auto"/>
        <w:ind w:left="567" w:hanging="207"/>
        <w:jc w:val="both"/>
        <w:rPr>
          <w:rFonts w:eastAsia="Times New Roman" w:cstheme="minorHAnsi"/>
          <w:lang w:eastAsia="sk-SK"/>
        </w:rPr>
      </w:pPr>
      <w:r w:rsidRPr="00337F6A">
        <w:rPr>
          <w:rFonts w:eastAsia="Times New Roman" w:cstheme="minorHAnsi"/>
          <w:lang w:eastAsia="sk-SK"/>
        </w:rPr>
        <w:t>potvrdzuje, že výdavky zaznamenané v účtoch sú zákonné a správne</w:t>
      </w:r>
    </w:p>
    <w:p w14:paraId="162D8C50" w14:textId="3C07BFE8" w:rsidR="002265AE" w:rsidRPr="00337F6A" w:rsidRDefault="002265AE" w:rsidP="00A81105">
      <w:pPr>
        <w:pStyle w:val="Odsekzoznamu"/>
        <w:numPr>
          <w:ilvl w:val="0"/>
          <w:numId w:val="12"/>
        </w:numPr>
        <w:spacing w:after="0" w:line="240" w:lineRule="auto"/>
        <w:ind w:left="567" w:hanging="207"/>
        <w:jc w:val="both"/>
        <w:rPr>
          <w:rFonts w:eastAsia="Times New Roman" w:cstheme="minorHAnsi"/>
          <w:lang w:eastAsia="sk-SK"/>
        </w:rPr>
      </w:pPr>
      <w:r w:rsidRPr="00337F6A">
        <w:rPr>
          <w:rFonts w:eastAsia="Times New Roman" w:cstheme="minorHAnsi"/>
          <w:lang w:eastAsia="sk-SK"/>
        </w:rPr>
        <w:t xml:space="preserve">vypracúva vyhlásenie </w:t>
      </w:r>
      <w:r w:rsidR="00987450" w:rsidRPr="00337F6A">
        <w:rPr>
          <w:rFonts w:eastAsia="Times New Roman" w:cstheme="minorHAnsi"/>
          <w:lang w:eastAsia="sk-SK"/>
        </w:rPr>
        <w:t>r</w:t>
      </w:r>
      <w:r w:rsidRPr="00337F6A">
        <w:rPr>
          <w:rFonts w:eastAsia="Times New Roman" w:cstheme="minorHAnsi"/>
          <w:lang w:eastAsia="sk-SK"/>
        </w:rPr>
        <w:t>iadiaceho orgánu</w:t>
      </w:r>
    </w:p>
    <w:p w14:paraId="6C6C8C03" w14:textId="77777777" w:rsidR="002265AE" w:rsidRPr="00337F6A" w:rsidRDefault="002265AE" w:rsidP="002265AE">
      <w:pPr>
        <w:spacing w:after="0" w:line="240" w:lineRule="auto"/>
        <w:jc w:val="both"/>
        <w:rPr>
          <w:rFonts w:eastAsia="Times New Roman" w:cstheme="minorHAnsi"/>
          <w:lang w:eastAsia="sk-SK"/>
        </w:rPr>
      </w:pPr>
      <w:r w:rsidRPr="00337F6A">
        <w:rPr>
          <w:rFonts w:eastAsia="Times New Roman" w:cstheme="minorHAnsi"/>
          <w:lang w:eastAsia="sk-SK"/>
        </w:rPr>
        <w:t xml:space="preserve">c) </w:t>
      </w:r>
      <w:r w:rsidRPr="00337F6A">
        <w:rPr>
          <w:rFonts w:eastAsia="Times New Roman" w:cstheme="minorHAnsi"/>
          <w:b/>
          <w:bCs/>
          <w:lang w:eastAsia="sk-SK"/>
        </w:rPr>
        <w:t>podporuje prácu monitorovacieho výboru</w:t>
      </w:r>
      <w:r w:rsidRPr="00337F6A">
        <w:rPr>
          <w:rStyle w:val="Odkaznapoznmkupodiarou"/>
          <w:rFonts w:eastAsia="Times New Roman" w:cstheme="minorHAnsi"/>
          <w:lang w:eastAsia="sk-SK"/>
        </w:rPr>
        <w:footnoteReference w:id="18"/>
      </w:r>
    </w:p>
    <w:p w14:paraId="1B443CB6" w14:textId="77777777" w:rsidR="000E1DEA" w:rsidRPr="00337F6A" w:rsidRDefault="002265AE" w:rsidP="00264047">
      <w:pPr>
        <w:spacing w:after="0" w:line="240" w:lineRule="auto"/>
        <w:ind w:left="284" w:hanging="284"/>
        <w:jc w:val="both"/>
        <w:rPr>
          <w:rFonts w:eastAsia="Times New Roman" w:cstheme="minorHAnsi"/>
          <w:lang w:eastAsia="sk-SK"/>
        </w:rPr>
      </w:pPr>
      <w:r w:rsidRPr="00337F6A">
        <w:rPr>
          <w:rFonts w:eastAsia="Times New Roman" w:cstheme="minorHAnsi"/>
          <w:lang w:eastAsia="sk-SK"/>
        </w:rPr>
        <w:t xml:space="preserve">d) </w:t>
      </w:r>
      <w:r w:rsidRPr="00337F6A">
        <w:rPr>
          <w:rFonts w:eastAsia="Times New Roman" w:cstheme="minorHAnsi"/>
          <w:b/>
          <w:bCs/>
          <w:lang w:eastAsia="sk-SK"/>
        </w:rPr>
        <w:t>zaznamenáva a uchováva elektronicky údaje o každom projekte</w:t>
      </w:r>
      <w:r w:rsidRPr="00337F6A">
        <w:rPr>
          <w:rFonts w:eastAsia="Times New Roman" w:cstheme="minorHAnsi"/>
          <w:lang w:eastAsia="sk-SK"/>
        </w:rPr>
        <w:t xml:space="preserve">, ktoré sú potrebné na monitorovanie, hodnotenie, finančné riadenie, overovanie a audit v súlade s prílohou XVII nariadenia o spoločných ustanoveniach </w:t>
      </w:r>
      <w:r w:rsidRPr="00337F6A">
        <w:rPr>
          <w:rFonts w:eastAsia="Times New Roman" w:cstheme="minorHAnsi"/>
          <w:b/>
          <w:bCs/>
          <w:lang w:eastAsia="sk-SK"/>
        </w:rPr>
        <w:t>a zaisťuje bezpečnosť, integritu a dôvernosť údajov a overenie totožnosti používateľov</w:t>
      </w:r>
      <w:bookmarkEnd w:id="321"/>
      <w:r w:rsidR="00264047" w:rsidRPr="00337F6A">
        <w:rPr>
          <w:rFonts w:eastAsia="Times New Roman" w:cstheme="minorHAnsi"/>
          <w:lang w:eastAsia="sk-SK"/>
        </w:rPr>
        <w:t>.</w:t>
      </w:r>
    </w:p>
    <w:p w14:paraId="23D9E211" w14:textId="77777777" w:rsidR="0058198E" w:rsidRPr="00337F6A" w:rsidRDefault="0058198E" w:rsidP="00B75966">
      <w:pPr>
        <w:spacing w:after="0" w:line="240" w:lineRule="auto"/>
        <w:jc w:val="both"/>
        <w:rPr>
          <w:rFonts w:eastAsia="Times New Roman" w:cstheme="minorHAnsi"/>
          <w:lang w:eastAsia="sk-SK"/>
        </w:rPr>
      </w:pPr>
    </w:p>
    <w:p w14:paraId="579F17AB" w14:textId="339055D8" w:rsidR="00E51E5D" w:rsidRPr="00337F6A" w:rsidRDefault="00E51E5D" w:rsidP="001727A5">
      <w:pPr>
        <w:spacing w:after="0" w:line="240" w:lineRule="auto"/>
        <w:jc w:val="both"/>
        <w:rPr>
          <w:rFonts w:eastAsia="Times New Roman" w:cstheme="minorHAnsi"/>
          <w:lang w:eastAsia="sk-SK"/>
        </w:rPr>
      </w:pPr>
      <w:r w:rsidRPr="00337F6A">
        <w:rPr>
          <w:rFonts w:eastAsia="Times New Roman" w:cstheme="minorHAnsi"/>
          <w:lang w:eastAsia="sk-SK"/>
        </w:rPr>
        <w:t xml:space="preserve">V pôsobnosti MV SR </w:t>
      </w:r>
      <w:r w:rsidRPr="00337F6A">
        <w:rPr>
          <w:rFonts w:eastAsia="Times New Roman" w:cstheme="minorHAnsi"/>
          <w:b/>
          <w:u w:val="single"/>
          <w:lang w:eastAsia="sk-SK"/>
        </w:rPr>
        <w:t>úlohy riadiaceho orgánu</w:t>
      </w:r>
      <w:r w:rsidRPr="00337F6A">
        <w:rPr>
          <w:rFonts w:eastAsia="Times New Roman" w:cstheme="minorHAnsi"/>
          <w:lang w:eastAsia="sk-SK"/>
        </w:rPr>
        <w:t xml:space="preserve"> vykonávajú</w:t>
      </w:r>
    </w:p>
    <w:p w14:paraId="0D5BE4B3" w14:textId="34F6DD8F" w:rsidR="00E51E5D" w:rsidRPr="00337F6A" w:rsidRDefault="00E51E5D" w:rsidP="00A81105">
      <w:pPr>
        <w:numPr>
          <w:ilvl w:val="0"/>
          <w:numId w:val="4"/>
        </w:numPr>
        <w:tabs>
          <w:tab w:val="num" w:pos="284"/>
        </w:tabs>
        <w:spacing w:after="0" w:line="240" w:lineRule="auto"/>
        <w:ind w:left="284" w:hanging="284"/>
        <w:jc w:val="both"/>
        <w:rPr>
          <w:rFonts w:eastAsia="Times New Roman" w:cstheme="minorHAnsi"/>
          <w:lang w:eastAsia="sk-SK"/>
        </w:rPr>
      </w:pPr>
      <w:r w:rsidRPr="00337F6A">
        <w:rPr>
          <w:rFonts w:eastAsia="Times New Roman" w:cstheme="minorHAnsi"/>
          <w:lang w:eastAsia="sk-SK"/>
        </w:rPr>
        <w:t>od</w:t>
      </w:r>
      <w:ins w:id="322" w:author="Autor">
        <w:r w:rsidR="00E66869">
          <w:rPr>
            <w:rFonts w:eastAsia="Times New Roman" w:cstheme="minorHAnsi"/>
            <w:lang w:eastAsia="sk-SK"/>
          </w:rPr>
          <w:t>delenie</w:t>
        </w:r>
      </w:ins>
      <w:del w:id="323" w:author="Autor">
        <w:r w:rsidRPr="00337F6A" w:rsidDel="00E66869">
          <w:rPr>
            <w:rFonts w:eastAsia="Times New Roman" w:cstheme="minorHAnsi"/>
            <w:lang w:eastAsia="sk-SK"/>
          </w:rPr>
          <w:delText>bor</w:delText>
        </w:r>
      </w:del>
      <w:r w:rsidRPr="00337F6A">
        <w:rPr>
          <w:rFonts w:eastAsia="Times New Roman" w:cstheme="minorHAnsi"/>
          <w:lang w:eastAsia="sk-SK"/>
        </w:rPr>
        <w:t xml:space="preserve"> zahraničnej pomoci sekcie </w:t>
      </w:r>
      <w:ins w:id="324" w:author="Autor">
        <w:r w:rsidR="00E66869">
          <w:rPr>
            <w:rFonts w:eastAsia="Times New Roman" w:cstheme="minorHAnsi"/>
            <w:lang w:eastAsia="sk-SK"/>
          </w:rPr>
          <w:t xml:space="preserve">financovania a rozpočtu </w:t>
        </w:r>
      </w:ins>
      <w:del w:id="325" w:author="Autor">
        <w:r w:rsidRPr="00337F6A" w:rsidDel="00E66869">
          <w:rPr>
            <w:rFonts w:eastAsia="Times New Roman" w:cstheme="minorHAnsi"/>
            <w:lang w:eastAsia="sk-SK"/>
          </w:rPr>
          <w:delText xml:space="preserve">európskych programov </w:delText>
        </w:r>
      </w:del>
      <w:ins w:id="326" w:author="Autor">
        <w:r w:rsidR="00E66869">
          <w:rPr>
            <w:rFonts w:eastAsia="Times New Roman" w:cstheme="minorHAnsi"/>
            <w:lang w:eastAsia="sk-SK"/>
          </w:rPr>
          <w:t>MV SR</w:t>
        </w:r>
      </w:ins>
      <w:del w:id="327" w:author="Autor">
        <w:r w:rsidRPr="00337F6A" w:rsidDel="00E66869">
          <w:rPr>
            <w:rFonts w:eastAsia="Times New Roman" w:cstheme="minorHAnsi"/>
            <w:lang w:eastAsia="sk-SK"/>
          </w:rPr>
          <w:delText>ministerstva</w:delText>
        </w:r>
      </w:del>
      <w:r w:rsidRPr="00337F6A">
        <w:rPr>
          <w:rFonts w:eastAsia="Times New Roman" w:cstheme="minorHAnsi"/>
          <w:lang w:eastAsia="sk-SK"/>
        </w:rPr>
        <w:t xml:space="preserve"> (ďalej len „</w:t>
      </w:r>
      <w:r w:rsidRPr="00337F6A">
        <w:rPr>
          <w:rFonts w:eastAsia="Times New Roman" w:cstheme="minorHAnsi"/>
          <w:b/>
          <w:bCs/>
          <w:lang w:eastAsia="sk-SK"/>
        </w:rPr>
        <w:t>od</w:t>
      </w:r>
      <w:ins w:id="328" w:author="Autor">
        <w:r w:rsidR="00E66869">
          <w:rPr>
            <w:rFonts w:eastAsia="Times New Roman" w:cstheme="minorHAnsi"/>
            <w:b/>
            <w:bCs/>
            <w:lang w:eastAsia="sk-SK"/>
          </w:rPr>
          <w:t>delenie</w:t>
        </w:r>
      </w:ins>
      <w:del w:id="329" w:author="Autor">
        <w:r w:rsidRPr="00337F6A" w:rsidDel="00E66869">
          <w:rPr>
            <w:rFonts w:eastAsia="Times New Roman" w:cstheme="minorHAnsi"/>
            <w:b/>
            <w:bCs/>
            <w:lang w:eastAsia="sk-SK"/>
          </w:rPr>
          <w:delText>bor</w:delText>
        </w:r>
      </w:del>
      <w:r w:rsidRPr="00337F6A">
        <w:rPr>
          <w:rFonts w:eastAsia="Times New Roman" w:cstheme="minorHAnsi"/>
          <w:b/>
          <w:bCs/>
          <w:lang w:eastAsia="sk-SK"/>
        </w:rPr>
        <w:t xml:space="preserve"> zahraničnej pomoci</w:t>
      </w:r>
      <w:r w:rsidRPr="00337F6A">
        <w:rPr>
          <w:rFonts w:eastAsia="Times New Roman" w:cstheme="minorHAnsi"/>
          <w:lang w:eastAsia="sk-SK"/>
        </w:rPr>
        <w:t xml:space="preserve">“), </w:t>
      </w:r>
    </w:p>
    <w:p w14:paraId="46753D10" w14:textId="3CC86F37" w:rsidR="008016AA" w:rsidRPr="00337F6A" w:rsidRDefault="00F063E1" w:rsidP="00A81105">
      <w:pPr>
        <w:pStyle w:val="Point0"/>
        <w:numPr>
          <w:ilvl w:val="0"/>
          <w:numId w:val="4"/>
        </w:numPr>
        <w:tabs>
          <w:tab w:val="clear" w:pos="720"/>
          <w:tab w:val="num" w:pos="426"/>
        </w:tabs>
        <w:spacing w:before="0" w:after="0" w:line="276" w:lineRule="auto"/>
        <w:ind w:left="284" w:hanging="284"/>
        <w:jc w:val="both"/>
        <w:rPr>
          <w:rFonts w:asciiTheme="minorHAnsi" w:eastAsia="Times New Roman" w:hAnsiTheme="minorHAnsi" w:cstheme="minorHAnsi"/>
          <w:sz w:val="22"/>
          <w:lang w:val="sk-SK" w:eastAsia="sk-SK"/>
        </w:rPr>
      </w:pPr>
      <w:ins w:id="330" w:author="Autor">
        <w:r>
          <w:rPr>
            <w:rFonts w:asciiTheme="minorHAnsi" w:eastAsia="Times New Roman" w:hAnsiTheme="minorHAnsi" w:cstheme="minorHAnsi"/>
            <w:sz w:val="22"/>
            <w:lang w:val="sk-SK" w:eastAsia="sk-SK"/>
          </w:rPr>
          <w:t xml:space="preserve">oddelenie podporných činností </w:t>
        </w:r>
      </w:ins>
      <w:r w:rsidR="00F54CDB" w:rsidRPr="00337F6A">
        <w:rPr>
          <w:rFonts w:asciiTheme="minorHAnsi" w:eastAsia="Times New Roman" w:hAnsiTheme="minorHAnsi" w:cstheme="minorHAnsi"/>
          <w:sz w:val="22"/>
          <w:lang w:val="sk-SK" w:eastAsia="sk-SK"/>
        </w:rPr>
        <w:t>organizačn</w:t>
      </w:r>
      <w:ins w:id="331" w:author="Autor">
        <w:r>
          <w:rPr>
            <w:rFonts w:asciiTheme="minorHAnsi" w:eastAsia="Times New Roman" w:hAnsiTheme="minorHAnsi" w:cstheme="minorHAnsi"/>
            <w:sz w:val="22"/>
            <w:lang w:val="sk-SK" w:eastAsia="sk-SK"/>
          </w:rPr>
          <w:t>ého</w:t>
        </w:r>
      </w:ins>
      <w:del w:id="332" w:author="Autor">
        <w:r w:rsidR="00081630" w:rsidRPr="00337F6A" w:rsidDel="00F063E1">
          <w:rPr>
            <w:rFonts w:asciiTheme="minorHAnsi" w:eastAsia="Times New Roman" w:hAnsiTheme="minorHAnsi" w:cstheme="minorHAnsi"/>
            <w:sz w:val="22"/>
            <w:lang w:val="sk-SK" w:eastAsia="sk-SK"/>
          </w:rPr>
          <w:delText>ý</w:delText>
        </w:r>
      </w:del>
      <w:r w:rsidR="00F54CDB" w:rsidRPr="00337F6A">
        <w:rPr>
          <w:rFonts w:asciiTheme="minorHAnsi" w:eastAsia="Times New Roman" w:hAnsiTheme="minorHAnsi" w:cstheme="minorHAnsi"/>
          <w:sz w:val="22"/>
          <w:lang w:val="sk-SK" w:eastAsia="sk-SK"/>
        </w:rPr>
        <w:t xml:space="preserve"> odbor</w:t>
      </w:r>
      <w:ins w:id="333" w:author="Autor">
        <w:r>
          <w:rPr>
            <w:rFonts w:asciiTheme="minorHAnsi" w:eastAsia="Times New Roman" w:hAnsiTheme="minorHAnsi" w:cstheme="minorHAnsi"/>
            <w:sz w:val="22"/>
            <w:lang w:val="sk-SK" w:eastAsia="sk-SK"/>
          </w:rPr>
          <w:t>u</w:t>
        </w:r>
      </w:ins>
      <w:r w:rsidR="00F54CDB" w:rsidRPr="00337F6A">
        <w:rPr>
          <w:rFonts w:asciiTheme="minorHAnsi" w:eastAsia="Times New Roman" w:hAnsiTheme="minorHAnsi" w:cstheme="minorHAnsi"/>
          <w:sz w:val="22"/>
          <w:lang w:val="sk-SK" w:eastAsia="sk-SK"/>
        </w:rPr>
        <w:t xml:space="preserve"> sekcie </w:t>
      </w:r>
      <w:ins w:id="334" w:author="Autor">
        <w:r>
          <w:rPr>
            <w:rFonts w:asciiTheme="minorHAnsi" w:eastAsia="Times New Roman" w:hAnsiTheme="minorHAnsi" w:cstheme="minorHAnsi"/>
            <w:sz w:val="22"/>
            <w:lang w:val="sk-SK" w:eastAsia="sk-SK"/>
          </w:rPr>
          <w:t>financovania a rozpočtu</w:t>
        </w:r>
      </w:ins>
      <w:del w:id="335" w:author="Autor">
        <w:r w:rsidR="00F54CDB" w:rsidRPr="00337F6A" w:rsidDel="00F063E1">
          <w:rPr>
            <w:rFonts w:asciiTheme="minorHAnsi" w:eastAsia="Times New Roman" w:hAnsiTheme="minorHAnsi" w:cstheme="minorHAnsi"/>
            <w:sz w:val="22"/>
            <w:lang w:val="sk-SK" w:eastAsia="sk-SK"/>
          </w:rPr>
          <w:delText>európskych programov</w:delText>
        </w:r>
      </w:del>
      <w:r w:rsidR="00F54CDB" w:rsidRPr="00337F6A">
        <w:rPr>
          <w:rFonts w:asciiTheme="minorHAnsi" w:eastAsia="Times New Roman" w:hAnsiTheme="minorHAnsi" w:cstheme="minorHAnsi"/>
          <w:sz w:val="22"/>
          <w:lang w:val="sk-SK" w:eastAsia="sk-SK"/>
        </w:rPr>
        <w:t xml:space="preserve"> MV SR (ďalej len „</w:t>
      </w:r>
      <w:r w:rsidR="00081630" w:rsidRPr="00337F6A">
        <w:rPr>
          <w:rFonts w:asciiTheme="minorHAnsi" w:eastAsia="Times New Roman" w:hAnsiTheme="minorHAnsi" w:cstheme="minorHAnsi"/>
          <w:b/>
          <w:sz w:val="22"/>
          <w:lang w:val="sk-SK" w:eastAsia="sk-SK"/>
        </w:rPr>
        <w:t>organizačný odbor</w:t>
      </w:r>
      <w:r w:rsidR="00F54CDB" w:rsidRPr="00337F6A">
        <w:rPr>
          <w:rFonts w:asciiTheme="minorHAnsi" w:eastAsia="Times New Roman" w:hAnsiTheme="minorHAnsi" w:cstheme="minorHAnsi"/>
          <w:sz w:val="22"/>
          <w:lang w:val="sk-SK" w:eastAsia="sk-SK"/>
        </w:rPr>
        <w:t>“),</w:t>
      </w:r>
    </w:p>
    <w:p w14:paraId="1AB45EFD" w14:textId="731FF835" w:rsidR="00634468" w:rsidRDefault="00E51E5D" w:rsidP="00A81105">
      <w:pPr>
        <w:numPr>
          <w:ilvl w:val="0"/>
          <w:numId w:val="4"/>
        </w:numPr>
        <w:tabs>
          <w:tab w:val="clear" w:pos="720"/>
          <w:tab w:val="num" w:pos="284"/>
        </w:tabs>
        <w:spacing w:after="0" w:line="240" w:lineRule="auto"/>
        <w:ind w:left="284" w:hanging="284"/>
        <w:jc w:val="both"/>
        <w:rPr>
          <w:ins w:id="336" w:author="Autor"/>
          <w:rFonts w:eastAsia="Times New Roman" w:cstheme="minorHAnsi"/>
          <w:lang w:eastAsia="sk-SK"/>
        </w:rPr>
      </w:pPr>
      <w:del w:id="337" w:author="Autor">
        <w:r w:rsidRPr="00337F6A" w:rsidDel="000F1D56">
          <w:rPr>
            <w:rFonts w:eastAsia="Times New Roman" w:cstheme="minorHAnsi"/>
            <w:lang w:eastAsia="sk-SK"/>
          </w:rPr>
          <w:lastRenderedPageBreak/>
          <w:delText xml:space="preserve">oddelenie financovania projektov Európskej únie </w:delText>
        </w:r>
      </w:del>
      <w:r w:rsidRPr="00337F6A">
        <w:rPr>
          <w:rFonts w:eastAsia="Times New Roman" w:cstheme="minorHAnsi"/>
          <w:lang w:eastAsia="sk-SK"/>
        </w:rPr>
        <w:t>odbor</w:t>
      </w:r>
      <w:del w:id="338" w:author="Autor">
        <w:r w:rsidRPr="00337F6A" w:rsidDel="000F1D56">
          <w:rPr>
            <w:rFonts w:eastAsia="Times New Roman" w:cstheme="minorHAnsi"/>
            <w:lang w:eastAsia="sk-SK"/>
          </w:rPr>
          <w:delText>u</w:delText>
        </w:r>
      </w:del>
      <w:r w:rsidRPr="00337F6A">
        <w:rPr>
          <w:rFonts w:eastAsia="Times New Roman" w:cstheme="minorHAnsi"/>
          <w:lang w:eastAsia="sk-SK"/>
        </w:rPr>
        <w:t xml:space="preserve"> </w:t>
      </w:r>
      <w:ins w:id="339" w:author="Autor">
        <w:r w:rsidR="000F1D56">
          <w:rPr>
            <w:rFonts w:eastAsia="Times New Roman" w:cstheme="minorHAnsi"/>
            <w:lang w:eastAsia="sk-SK"/>
          </w:rPr>
          <w:t xml:space="preserve">platieb </w:t>
        </w:r>
      </w:ins>
      <w:del w:id="340" w:author="Autor">
        <w:r w:rsidR="005F0428" w:rsidRPr="00337F6A" w:rsidDel="000F1D56">
          <w:rPr>
            <w:rFonts w:eastAsia="Times New Roman" w:cstheme="minorHAnsi"/>
            <w:lang w:eastAsia="sk-SK"/>
          </w:rPr>
          <w:delText xml:space="preserve">strategického plánovania a financovania </w:delText>
        </w:r>
      </w:del>
      <w:r w:rsidRPr="00337F6A">
        <w:rPr>
          <w:rFonts w:eastAsia="Times New Roman" w:cstheme="minorHAnsi"/>
          <w:lang w:eastAsia="sk-SK"/>
        </w:rPr>
        <w:t xml:space="preserve">sekcie </w:t>
      </w:r>
      <w:ins w:id="341" w:author="Autor">
        <w:r w:rsidR="000F1D56">
          <w:rPr>
            <w:rFonts w:eastAsia="Times New Roman" w:cstheme="minorHAnsi"/>
            <w:lang w:eastAsia="sk-SK"/>
          </w:rPr>
          <w:t xml:space="preserve">financovania a rozpočtu MV SR </w:t>
        </w:r>
      </w:ins>
      <w:del w:id="342" w:author="Autor">
        <w:r w:rsidRPr="00337F6A" w:rsidDel="000F1D56">
          <w:rPr>
            <w:rFonts w:eastAsia="Times New Roman" w:cstheme="minorHAnsi"/>
            <w:lang w:eastAsia="sk-SK"/>
          </w:rPr>
          <w:delText xml:space="preserve">ekonomiky ministerstva </w:delText>
        </w:r>
      </w:del>
      <w:r w:rsidRPr="00337F6A">
        <w:rPr>
          <w:rFonts w:eastAsia="Times New Roman" w:cstheme="minorHAnsi"/>
          <w:lang w:eastAsia="sk-SK"/>
        </w:rPr>
        <w:t>a oddelenie účtovníctva a štátna pokladnica odboru účtovníctva sekcie ekonomiky ministerstva (ďalej len „</w:t>
      </w:r>
      <w:r w:rsidRPr="00337F6A">
        <w:rPr>
          <w:rFonts w:eastAsia="Times New Roman" w:cstheme="minorHAnsi"/>
          <w:b/>
          <w:bCs/>
          <w:lang w:eastAsia="sk-SK"/>
        </w:rPr>
        <w:t>platobná jednotka</w:t>
      </w:r>
      <w:r w:rsidRPr="00337F6A">
        <w:rPr>
          <w:rFonts w:eastAsia="Times New Roman" w:cstheme="minorHAnsi"/>
          <w:lang w:eastAsia="sk-SK"/>
        </w:rPr>
        <w:t>“).</w:t>
      </w:r>
    </w:p>
    <w:p w14:paraId="2C81FEAB" w14:textId="64F62567" w:rsidR="00201760" w:rsidRDefault="00201760">
      <w:pPr>
        <w:spacing w:after="0" w:line="240" w:lineRule="auto"/>
        <w:jc w:val="both"/>
        <w:rPr>
          <w:ins w:id="343" w:author="Autor"/>
          <w:rFonts w:eastAsia="Times New Roman" w:cstheme="minorHAnsi"/>
          <w:lang w:eastAsia="sk-SK"/>
        </w:rPr>
        <w:pPrChange w:id="344" w:author="Autor">
          <w:pPr>
            <w:numPr>
              <w:numId w:val="4"/>
            </w:numPr>
            <w:tabs>
              <w:tab w:val="num" w:pos="284"/>
              <w:tab w:val="num" w:pos="720"/>
            </w:tabs>
            <w:spacing w:after="0" w:line="240" w:lineRule="auto"/>
            <w:ind w:left="284" w:hanging="284"/>
            <w:jc w:val="both"/>
          </w:pPr>
        </w:pPrChange>
      </w:pPr>
    </w:p>
    <w:p w14:paraId="12FB962A" w14:textId="77777777" w:rsidR="00201760" w:rsidRPr="0005333C" w:rsidRDefault="00201760" w:rsidP="00201760">
      <w:pPr>
        <w:pStyle w:val="Point0"/>
        <w:keepNext/>
        <w:spacing w:before="0" w:line="276" w:lineRule="auto"/>
        <w:ind w:left="0" w:firstLine="0"/>
        <w:jc w:val="both"/>
        <w:rPr>
          <w:ins w:id="345" w:author="Autor"/>
          <w:rFonts w:ascii="Calibri" w:hAnsi="Calibri" w:cs="Calibri"/>
          <w:sz w:val="22"/>
          <w:lang w:val="sk-SK"/>
          <w:rPrChange w:id="346" w:author="Autor">
            <w:rPr>
              <w:ins w:id="347" w:author="Autor"/>
              <w:rFonts w:ascii="Calibri" w:hAnsi="Calibri" w:cs="Calibri"/>
              <w:sz w:val="23"/>
              <w:szCs w:val="23"/>
              <w:lang w:val="sk-SK"/>
            </w:rPr>
          </w:rPrChange>
        </w:rPr>
      </w:pPr>
      <w:ins w:id="348" w:author="Autor">
        <w:r w:rsidRPr="0005333C">
          <w:rPr>
            <w:rFonts w:ascii="Calibri" w:hAnsi="Calibri" w:cs="Calibri"/>
            <w:b/>
            <w:color w:val="0070C0"/>
            <w:sz w:val="22"/>
            <w:lang w:val="sk-SK"/>
            <w:rPrChange w:id="349" w:author="Autor">
              <w:rPr>
                <w:rFonts w:ascii="Calibri" w:hAnsi="Calibri" w:cs="Calibri"/>
                <w:b/>
                <w:color w:val="0070C0"/>
                <w:sz w:val="23"/>
                <w:szCs w:val="23"/>
                <w:lang w:val="sk-SK"/>
              </w:rPr>
            </w:rPrChange>
          </w:rPr>
          <w:t>Oddelenie zahraničnej pomoci</w:t>
        </w:r>
        <w:r w:rsidRPr="0005333C">
          <w:rPr>
            <w:rFonts w:ascii="Calibri" w:hAnsi="Calibri" w:cs="Calibri"/>
            <w:color w:val="0070C0"/>
            <w:sz w:val="22"/>
            <w:lang w:val="sk-SK"/>
            <w:rPrChange w:id="350" w:author="Autor">
              <w:rPr>
                <w:rFonts w:ascii="Calibri" w:hAnsi="Calibri" w:cs="Calibri"/>
                <w:color w:val="0070C0"/>
                <w:sz w:val="23"/>
                <w:szCs w:val="23"/>
                <w:lang w:val="sk-SK"/>
              </w:rPr>
            </w:rPrChange>
          </w:rPr>
          <w:t xml:space="preserve"> </w:t>
        </w:r>
        <w:r w:rsidRPr="0005333C">
          <w:rPr>
            <w:rFonts w:ascii="Calibri" w:hAnsi="Calibri" w:cs="Calibri"/>
            <w:sz w:val="22"/>
            <w:lang w:val="sk-SK"/>
            <w:rPrChange w:id="351" w:author="Autor">
              <w:rPr>
                <w:rFonts w:ascii="Calibri" w:hAnsi="Calibri" w:cs="Calibri"/>
                <w:sz w:val="23"/>
                <w:szCs w:val="23"/>
                <w:lang w:val="sk-SK"/>
              </w:rPr>
            </w:rPrChange>
          </w:rPr>
          <w:t>pri zabezpečovaní úloh riadiaceho orgánu a platobného orgánu  vykonáva najmä tieto úlohy:</w:t>
        </w:r>
      </w:ins>
    </w:p>
    <w:p w14:paraId="58BC849A" w14:textId="77777777" w:rsidR="00201760" w:rsidRPr="0005333C" w:rsidRDefault="00201760" w:rsidP="00201760">
      <w:pPr>
        <w:pStyle w:val="Point0"/>
        <w:keepNext/>
        <w:spacing w:before="0" w:line="276" w:lineRule="auto"/>
        <w:ind w:left="284" w:hanging="284"/>
        <w:jc w:val="both"/>
        <w:rPr>
          <w:ins w:id="352" w:author="Autor"/>
          <w:rFonts w:ascii="Calibri" w:hAnsi="Calibri" w:cs="Calibri"/>
          <w:sz w:val="22"/>
          <w:lang w:val="sk-SK"/>
          <w:rPrChange w:id="353" w:author="Autor">
            <w:rPr>
              <w:ins w:id="354" w:author="Autor"/>
              <w:rFonts w:ascii="Calibri" w:hAnsi="Calibri" w:cs="Calibri"/>
              <w:sz w:val="23"/>
              <w:szCs w:val="23"/>
              <w:lang w:val="sk-SK"/>
            </w:rPr>
          </w:rPrChange>
        </w:rPr>
      </w:pPr>
      <w:ins w:id="355" w:author="Autor">
        <w:r w:rsidRPr="0005333C">
          <w:rPr>
            <w:rFonts w:ascii="Calibri" w:hAnsi="Calibri" w:cs="Calibri"/>
            <w:sz w:val="22"/>
            <w:lang w:val="sk-SK"/>
            <w:rPrChange w:id="356" w:author="Autor">
              <w:rPr>
                <w:rFonts w:ascii="Calibri" w:hAnsi="Calibri" w:cs="Calibri"/>
                <w:sz w:val="23"/>
                <w:szCs w:val="23"/>
                <w:lang w:val="sk-SK"/>
              </w:rPr>
            </w:rPrChange>
          </w:rPr>
          <w:t>-</w:t>
        </w:r>
        <w:r w:rsidRPr="0005333C">
          <w:rPr>
            <w:rFonts w:ascii="Calibri" w:hAnsi="Calibri" w:cs="Calibri"/>
            <w:sz w:val="22"/>
            <w:lang w:val="sk-SK"/>
            <w:rPrChange w:id="357" w:author="Autor">
              <w:rPr>
                <w:rFonts w:ascii="Calibri" w:hAnsi="Calibri" w:cs="Calibri"/>
                <w:sz w:val="23"/>
                <w:szCs w:val="23"/>
                <w:lang w:val="sk-SK"/>
              </w:rPr>
            </w:rPrChange>
          </w:rPr>
          <w:tab/>
          <w:t>vypracúva v spolupráci s platobnou jednotkou a  organizačným odborom systém riadenia a kontroly programov a jeho zmeny,</w:t>
        </w:r>
      </w:ins>
    </w:p>
    <w:p w14:paraId="5337DC63" w14:textId="77777777" w:rsidR="00201760" w:rsidRPr="0005333C" w:rsidRDefault="00201760" w:rsidP="00201760">
      <w:pPr>
        <w:pStyle w:val="Point0"/>
        <w:keepNext/>
        <w:spacing w:before="0" w:line="276" w:lineRule="auto"/>
        <w:ind w:left="284" w:hanging="284"/>
        <w:jc w:val="both"/>
        <w:rPr>
          <w:ins w:id="358" w:author="Autor"/>
          <w:rFonts w:ascii="Calibri" w:hAnsi="Calibri" w:cs="Calibri"/>
          <w:sz w:val="22"/>
          <w:lang w:val="sk-SK"/>
          <w:rPrChange w:id="359" w:author="Autor">
            <w:rPr>
              <w:ins w:id="360" w:author="Autor"/>
              <w:rFonts w:ascii="Calibri" w:hAnsi="Calibri" w:cs="Calibri"/>
              <w:sz w:val="23"/>
              <w:szCs w:val="23"/>
              <w:lang w:val="sk-SK"/>
            </w:rPr>
          </w:rPrChange>
        </w:rPr>
      </w:pPr>
      <w:ins w:id="361" w:author="Autor">
        <w:r w:rsidRPr="0005333C">
          <w:rPr>
            <w:rFonts w:ascii="Calibri" w:hAnsi="Calibri" w:cs="Calibri"/>
            <w:sz w:val="22"/>
            <w:lang w:val="sk-SK"/>
            <w:rPrChange w:id="362" w:author="Autor">
              <w:rPr>
                <w:rFonts w:ascii="Calibri" w:hAnsi="Calibri" w:cs="Calibri"/>
                <w:sz w:val="23"/>
                <w:szCs w:val="23"/>
                <w:lang w:val="sk-SK"/>
              </w:rPr>
            </w:rPrChange>
          </w:rPr>
          <w:t>-   vypracúva v rozsahu svojich kompetencií riadiacu dokumentáciu v zmysle kapitoly 5 dokumentu Systém riadenia a kontroly programov Fondov pre oblasť vnútorných záležitostí, programové obdobie 2021-2027,</w:t>
        </w:r>
      </w:ins>
    </w:p>
    <w:p w14:paraId="210EB701" w14:textId="77777777" w:rsidR="00201760" w:rsidRPr="0005333C" w:rsidRDefault="00201760" w:rsidP="00201760">
      <w:pPr>
        <w:pStyle w:val="Point0"/>
        <w:keepNext/>
        <w:spacing w:before="0" w:line="276" w:lineRule="auto"/>
        <w:ind w:left="284" w:hanging="284"/>
        <w:jc w:val="both"/>
        <w:rPr>
          <w:ins w:id="363" w:author="Autor"/>
          <w:rFonts w:ascii="Calibri" w:hAnsi="Calibri" w:cs="Calibri"/>
          <w:sz w:val="22"/>
          <w:lang w:val="sk-SK"/>
          <w:rPrChange w:id="364" w:author="Autor">
            <w:rPr>
              <w:ins w:id="365" w:author="Autor"/>
              <w:rFonts w:ascii="Calibri" w:hAnsi="Calibri" w:cs="Calibri"/>
              <w:sz w:val="23"/>
              <w:szCs w:val="23"/>
              <w:lang w:val="sk-SK"/>
            </w:rPr>
          </w:rPrChange>
        </w:rPr>
      </w:pPr>
      <w:ins w:id="366" w:author="Autor">
        <w:r w:rsidRPr="0005333C">
          <w:rPr>
            <w:rFonts w:ascii="Calibri" w:hAnsi="Calibri" w:cs="Calibri"/>
            <w:sz w:val="22"/>
            <w:lang w:val="sk-SK"/>
            <w:rPrChange w:id="367" w:author="Autor">
              <w:rPr>
                <w:rFonts w:ascii="Calibri" w:hAnsi="Calibri" w:cs="Calibri"/>
                <w:sz w:val="23"/>
                <w:szCs w:val="23"/>
                <w:lang w:val="sk-SK"/>
              </w:rPr>
            </w:rPrChange>
          </w:rPr>
          <w:t>-</w:t>
        </w:r>
        <w:r w:rsidRPr="0005333C">
          <w:rPr>
            <w:rFonts w:ascii="Calibri" w:hAnsi="Calibri" w:cs="Calibri"/>
            <w:sz w:val="22"/>
            <w:lang w:val="sk-SK"/>
            <w:rPrChange w:id="368" w:author="Autor">
              <w:rPr>
                <w:rFonts w:ascii="Calibri" w:hAnsi="Calibri" w:cs="Calibri"/>
                <w:sz w:val="23"/>
                <w:szCs w:val="23"/>
                <w:lang w:val="sk-SK"/>
              </w:rPr>
            </w:rPrChange>
          </w:rPr>
          <w:tab/>
          <w:t>pripravuje stanoviská k legislatívnym dokumentom EÚ v oblasti fondov v spolupráci s platobnou jednotkou,</w:t>
        </w:r>
      </w:ins>
    </w:p>
    <w:p w14:paraId="4C8F7090" w14:textId="77777777" w:rsidR="00201760" w:rsidRPr="0005333C" w:rsidRDefault="00201760" w:rsidP="00201760">
      <w:pPr>
        <w:pStyle w:val="Point0"/>
        <w:keepNext/>
        <w:spacing w:before="0" w:line="276" w:lineRule="auto"/>
        <w:ind w:left="284" w:hanging="284"/>
        <w:jc w:val="both"/>
        <w:rPr>
          <w:ins w:id="369" w:author="Autor"/>
          <w:rFonts w:ascii="Calibri" w:hAnsi="Calibri" w:cs="Calibri"/>
          <w:sz w:val="22"/>
          <w:lang w:val="sk-SK"/>
          <w:rPrChange w:id="370" w:author="Autor">
            <w:rPr>
              <w:ins w:id="371" w:author="Autor"/>
              <w:rFonts w:ascii="Calibri" w:hAnsi="Calibri" w:cs="Calibri"/>
              <w:sz w:val="23"/>
              <w:szCs w:val="23"/>
              <w:lang w:val="sk-SK"/>
            </w:rPr>
          </w:rPrChange>
        </w:rPr>
      </w:pPr>
      <w:ins w:id="372" w:author="Autor">
        <w:r w:rsidRPr="0005333C">
          <w:rPr>
            <w:rFonts w:ascii="Calibri" w:hAnsi="Calibri" w:cs="Calibri"/>
            <w:sz w:val="22"/>
            <w:lang w:val="sk-SK"/>
            <w:rPrChange w:id="373" w:author="Autor">
              <w:rPr>
                <w:rFonts w:ascii="Calibri" w:hAnsi="Calibri" w:cs="Calibri"/>
                <w:sz w:val="23"/>
                <w:szCs w:val="23"/>
                <w:lang w:val="sk-SK"/>
              </w:rPr>
            </w:rPrChange>
          </w:rPr>
          <w:t>-</w:t>
        </w:r>
        <w:r w:rsidRPr="0005333C">
          <w:rPr>
            <w:rFonts w:ascii="Calibri" w:hAnsi="Calibri" w:cs="Calibri"/>
            <w:sz w:val="22"/>
            <w:lang w:val="sk-SK"/>
            <w:rPrChange w:id="374" w:author="Autor">
              <w:rPr>
                <w:rFonts w:ascii="Calibri" w:hAnsi="Calibri" w:cs="Calibri"/>
                <w:sz w:val="23"/>
                <w:szCs w:val="23"/>
                <w:lang w:val="sk-SK"/>
              </w:rPr>
            </w:rPrChange>
          </w:rPr>
          <w:tab/>
          <w:t>zúčastňuje sa na rokovaniach výborov a pracovných skupín Európskej komisie (ďalej len „EK“) v oblasti fondov,</w:t>
        </w:r>
      </w:ins>
    </w:p>
    <w:p w14:paraId="35DE1DED" w14:textId="77777777" w:rsidR="00201760" w:rsidRPr="0005333C" w:rsidRDefault="00201760" w:rsidP="00201760">
      <w:pPr>
        <w:pStyle w:val="Point0"/>
        <w:keepNext/>
        <w:spacing w:before="0" w:line="276" w:lineRule="auto"/>
        <w:jc w:val="both"/>
        <w:rPr>
          <w:ins w:id="375" w:author="Autor"/>
          <w:rFonts w:ascii="Calibri" w:hAnsi="Calibri" w:cs="Calibri"/>
          <w:sz w:val="22"/>
          <w:lang w:val="sk-SK"/>
          <w:rPrChange w:id="376" w:author="Autor">
            <w:rPr>
              <w:ins w:id="377" w:author="Autor"/>
              <w:rFonts w:ascii="Calibri" w:hAnsi="Calibri" w:cs="Calibri"/>
              <w:sz w:val="23"/>
              <w:szCs w:val="23"/>
              <w:lang w:val="sk-SK"/>
            </w:rPr>
          </w:rPrChange>
        </w:rPr>
      </w:pPr>
      <w:ins w:id="378" w:author="Autor">
        <w:r w:rsidRPr="0005333C">
          <w:rPr>
            <w:rFonts w:ascii="Calibri" w:hAnsi="Calibri" w:cs="Calibri"/>
            <w:sz w:val="22"/>
            <w:lang w:val="sk-SK"/>
            <w:rPrChange w:id="379" w:author="Autor">
              <w:rPr>
                <w:rFonts w:ascii="Calibri" w:hAnsi="Calibri" w:cs="Calibri"/>
                <w:sz w:val="23"/>
                <w:szCs w:val="23"/>
                <w:lang w:val="sk-SK"/>
              </w:rPr>
            </w:rPrChange>
          </w:rPr>
          <w:t>-    zodpovedá za prípravu, predloženie, implementáciu a zmeny programov,</w:t>
        </w:r>
      </w:ins>
    </w:p>
    <w:p w14:paraId="252EF03B" w14:textId="77777777" w:rsidR="00201760" w:rsidRPr="0005333C" w:rsidRDefault="00201760" w:rsidP="00201760">
      <w:pPr>
        <w:pStyle w:val="Point0"/>
        <w:keepNext/>
        <w:spacing w:before="0" w:line="276" w:lineRule="auto"/>
        <w:ind w:left="284" w:hanging="284"/>
        <w:jc w:val="both"/>
        <w:rPr>
          <w:ins w:id="380" w:author="Autor"/>
          <w:rFonts w:ascii="Calibri" w:hAnsi="Calibri" w:cs="Calibri"/>
          <w:sz w:val="22"/>
          <w:lang w:val="sk-SK"/>
          <w:rPrChange w:id="381" w:author="Autor">
            <w:rPr>
              <w:ins w:id="382" w:author="Autor"/>
              <w:rFonts w:ascii="Calibri" w:hAnsi="Calibri" w:cs="Calibri"/>
              <w:sz w:val="23"/>
              <w:szCs w:val="23"/>
              <w:lang w:val="sk-SK"/>
            </w:rPr>
          </w:rPrChange>
        </w:rPr>
      </w:pPr>
      <w:ins w:id="383" w:author="Autor">
        <w:r w:rsidRPr="0005333C">
          <w:rPr>
            <w:rFonts w:ascii="Calibri" w:hAnsi="Calibri" w:cs="Calibri"/>
            <w:sz w:val="22"/>
            <w:lang w:val="sk-SK"/>
            <w:rPrChange w:id="384" w:author="Autor">
              <w:rPr>
                <w:rFonts w:ascii="Calibri" w:hAnsi="Calibri" w:cs="Calibri"/>
                <w:sz w:val="23"/>
                <w:szCs w:val="23"/>
                <w:lang w:val="sk-SK"/>
              </w:rPr>
            </w:rPrChange>
          </w:rPr>
          <w:t>-</w:t>
        </w:r>
        <w:r w:rsidRPr="0005333C">
          <w:rPr>
            <w:rFonts w:ascii="Calibri" w:hAnsi="Calibri" w:cs="Calibri"/>
            <w:sz w:val="22"/>
            <w:lang w:val="sk-SK"/>
            <w:rPrChange w:id="385" w:author="Autor">
              <w:rPr>
                <w:rFonts w:ascii="Calibri" w:hAnsi="Calibri" w:cs="Calibri"/>
                <w:sz w:val="23"/>
                <w:szCs w:val="23"/>
                <w:lang w:val="sk-SK"/>
              </w:rPr>
            </w:rPrChange>
          </w:rPr>
          <w:tab/>
          <w:t>zabezpečuje dodržiavanie horizontálnych princípov,</w:t>
        </w:r>
      </w:ins>
    </w:p>
    <w:p w14:paraId="14C2C6D3" w14:textId="77777777" w:rsidR="00201760" w:rsidRPr="0005333C" w:rsidRDefault="00201760" w:rsidP="00201760">
      <w:pPr>
        <w:pStyle w:val="Point0"/>
        <w:keepNext/>
        <w:spacing w:before="0" w:line="276" w:lineRule="auto"/>
        <w:ind w:left="284" w:hanging="284"/>
        <w:jc w:val="both"/>
        <w:rPr>
          <w:ins w:id="386" w:author="Autor"/>
          <w:rFonts w:ascii="Calibri" w:hAnsi="Calibri" w:cs="Calibri"/>
          <w:sz w:val="22"/>
          <w:lang w:val="sk-SK"/>
          <w:rPrChange w:id="387" w:author="Autor">
            <w:rPr>
              <w:ins w:id="388" w:author="Autor"/>
              <w:rFonts w:ascii="Calibri" w:hAnsi="Calibri" w:cs="Calibri"/>
              <w:sz w:val="23"/>
              <w:szCs w:val="23"/>
              <w:lang w:val="sk-SK"/>
            </w:rPr>
          </w:rPrChange>
        </w:rPr>
      </w:pPr>
      <w:ins w:id="389" w:author="Autor">
        <w:r w:rsidRPr="0005333C">
          <w:rPr>
            <w:rFonts w:ascii="Calibri" w:hAnsi="Calibri" w:cs="Calibri"/>
            <w:sz w:val="22"/>
            <w:lang w:val="sk-SK"/>
            <w:rPrChange w:id="390" w:author="Autor">
              <w:rPr>
                <w:rFonts w:ascii="Calibri" w:hAnsi="Calibri" w:cs="Calibri"/>
                <w:sz w:val="23"/>
                <w:szCs w:val="23"/>
                <w:lang w:val="sk-SK"/>
              </w:rPr>
            </w:rPrChange>
          </w:rPr>
          <w:t>-</w:t>
        </w:r>
        <w:r w:rsidRPr="0005333C">
          <w:rPr>
            <w:rFonts w:ascii="Calibri" w:hAnsi="Calibri" w:cs="Calibri"/>
            <w:sz w:val="22"/>
            <w:lang w:val="sk-SK"/>
            <w:rPrChange w:id="391" w:author="Autor">
              <w:rPr>
                <w:rFonts w:ascii="Calibri" w:hAnsi="Calibri" w:cs="Calibri"/>
                <w:sz w:val="23"/>
                <w:szCs w:val="23"/>
                <w:lang w:val="sk-SK"/>
              </w:rPr>
            </w:rPrChange>
          </w:rPr>
          <w:tab/>
          <w:t>zodpovedá za vypracovanie a uplatňovanie audit trailu pri realizácii programov,</w:t>
        </w:r>
      </w:ins>
    </w:p>
    <w:p w14:paraId="0F5259C2" w14:textId="77777777" w:rsidR="00201760" w:rsidRPr="0005333C" w:rsidRDefault="00201760" w:rsidP="00201760">
      <w:pPr>
        <w:pStyle w:val="Point0"/>
        <w:keepNext/>
        <w:spacing w:before="0" w:line="276" w:lineRule="auto"/>
        <w:ind w:left="284" w:hanging="284"/>
        <w:jc w:val="both"/>
        <w:rPr>
          <w:ins w:id="392" w:author="Autor"/>
          <w:rFonts w:ascii="Calibri" w:hAnsi="Calibri" w:cs="Calibri"/>
          <w:sz w:val="22"/>
          <w:lang w:val="sk-SK"/>
          <w:rPrChange w:id="393" w:author="Autor">
            <w:rPr>
              <w:ins w:id="394" w:author="Autor"/>
              <w:rFonts w:ascii="Calibri" w:hAnsi="Calibri" w:cs="Calibri"/>
              <w:sz w:val="23"/>
              <w:szCs w:val="23"/>
              <w:lang w:val="sk-SK"/>
            </w:rPr>
          </w:rPrChange>
        </w:rPr>
      </w:pPr>
      <w:ins w:id="395" w:author="Autor">
        <w:r w:rsidRPr="0005333C">
          <w:rPr>
            <w:rFonts w:ascii="Calibri" w:hAnsi="Calibri" w:cs="Calibri"/>
            <w:sz w:val="22"/>
            <w:lang w:val="sk-SK"/>
            <w:rPrChange w:id="396" w:author="Autor">
              <w:rPr>
                <w:rFonts w:ascii="Calibri" w:hAnsi="Calibri" w:cs="Calibri"/>
                <w:sz w:val="23"/>
                <w:szCs w:val="23"/>
                <w:lang w:val="sk-SK"/>
              </w:rPr>
            </w:rPrChange>
          </w:rPr>
          <w:t>-</w:t>
        </w:r>
        <w:r w:rsidRPr="0005333C">
          <w:rPr>
            <w:rFonts w:ascii="Calibri" w:hAnsi="Calibri" w:cs="Calibri"/>
            <w:sz w:val="22"/>
            <w:lang w:val="sk-SK"/>
            <w:rPrChange w:id="397" w:author="Autor">
              <w:rPr>
                <w:rFonts w:ascii="Calibri" w:hAnsi="Calibri" w:cs="Calibri"/>
                <w:sz w:val="23"/>
                <w:szCs w:val="23"/>
                <w:lang w:val="sk-SK"/>
              </w:rPr>
            </w:rPrChange>
          </w:rPr>
          <w:tab/>
          <w:t>zodpovedá za vypracovanie výkonnostných rámcov a metodiky na ich tvorbu,</w:t>
        </w:r>
      </w:ins>
    </w:p>
    <w:p w14:paraId="654A176E" w14:textId="77777777" w:rsidR="00201760" w:rsidRPr="0005333C" w:rsidRDefault="00201760" w:rsidP="00201760">
      <w:pPr>
        <w:pStyle w:val="Point0"/>
        <w:keepNext/>
        <w:spacing w:before="0" w:line="276" w:lineRule="auto"/>
        <w:ind w:left="284" w:hanging="284"/>
        <w:jc w:val="both"/>
        <w:rPr>
          <w:ins w:id="398" w:author="Autor"/>
          <w:rFonts w:ascii="Calibri" w:hAnsi="Calibri" w:cs="Calibri"/>
          <w:sz w:val="22"/>
          <w:lang w:val="sk-SK"/>
          <w:rPrChange w:id="399" w:author="Autor">
            <w:rPr>
              <w:ins w:id="400" w:author="Autor"/>
              <w:rFonts w:ascii="Calibri" w:hAnsi="Calibri" w:cs="Calibri"/>
              <w:sz w:val="23"/>
              <w:szCs w:val="23"/>
              <w:lang w:val="sk-SK"/>
            </w:rPr>
          </w:rPrChange>
        </w:rPr>
      </w:pPr>
      <w:ins w:id="401" w:author="Autor">
        <w:r w:rsidRPr="0005333C">
          <w:rPr>
            <w:rFonts w:ascii="Calibri" w:hAnsi="Calibri" w:cs="Calibri"/>
            <w:sz w:val="22"/>
            <w:lang w:val="sk-SK"/>
            <w:rPrChange w:id="402" w:author="Autor">
              <w:rPr>
                <w:rFonts w:ascii="Calibri" w:hAnsi="Calibri" w:cs="Calibri"/>
                <w:sz w:val="23"/>
                <w:szCs w:val="23"/>
                <w:lang w:val="sk-SK"/>
              </w:rPr>
            </w:rPrChange>
          </w:rPr>
          <w:t>-</w:t>
        </w:r>
        <w:r w:rsidRPr="0005333C">
          <w:rPr>
            <w:rFonts w:ascii="Calibri" w:hAnsi="Calibri" w:cs="Calibri"/>
            <w:sz w:val="22"/>
            <w:lang w:val="sk-SK"/>
            <w:rPrChange w:id="403" w:author="Autor">
              <w:rPr>
                <w:rFonts w:ascii="Calibri" w:hAnsi="Calibri" w:cs="Calibri"/>
                <w:sz w:val="23"/>
                <w:szCs w:val="23"/>
                <w:lang w:val="sk-SK"/>
              </w:rPr>
            </w:rPrChange>
          </w:rPr>
          <w:tab/>
          <w:t>zabezpečuje výmenu informácií s EK prostredníctvom informačného systému elektronickej výmeny údajov EK (ďalej len „IS SFC2021“),</w:t>
        </w:r>
      </w:ins>
    </w:p>
    <w:p w14:paraId="6671BA64" w14:textId="77777777" w:rsidR="00201760" w:rsidRPr="0005333C" w:rsidRDefault="00201760" w:rsidP="00201760">
      <w:pPr>
        <w:pStyle w:val="Point0"/>
        <w:keepNext/>
        <w:spacing w:before="0" w:line="276" w:lineRule="auto"/>
        <w:ind w:left="284" w:hanging="284"/>
        <w:jc w:val="both"/>
        <w:rPr>
          <w:ins w:id="404" w:author="Autor"/>
          <w:rFonts w:ascii="Calibri" w:hAnsi="Calibri" w:cs="Calibri"/>
          <w:sz w:val="22"/>
          <w:lang w:val="sk-SK"/>
          <w:rPrChange w:id="405" w:author="Autor">
            <w:rPr>
              <w:ins w:id="406" w:author="Autor"/>
              <w:rFonts w:ascii="Calibri" w:hAnsi="Calibri" w:cs="Calibri"/>
              <w:sz w:val="23"/>
              <w:szCs w:val="23"/>
              <w:lang w:val="sk-SK"/>
            </w:rPr>
          </w:rPrChange>
        </w:rPr>
      </w:pPr>
      <w:ins w:id="407" w:author="Autor">
        <w:r w:rsidRPr="0005333C">
          <w:rPr>
            <w:rFonts w:ascii="Calibri" w:hAnsi="Calibri" w:cs="Calibri"/>
            <w:sz w:val="22"/>
            <w:lang w:val="sk-SK"/>
            <w:rPrChange w:id="408" w:author="Autor">
              <w:rPr>
                <w:rFonts w:ascii="Calibri" w:hAnsi="Calibri" w:cs="Calibri"/>
                <w:sz w:val="23"/>
                <w:szCs w:val="23"/>
                <w:lang w:val="sk-SK"/>
              </w:rPr>
            </w:rPrChange>
          </w:rPr>
          <w:t>-</w:t>
        </w:r>
        <w:r w:rsidRPr="0005333C">
          <w:rPr>
            <w:rFonts w:ascii="Calibri" w:hAnsi="Calibri" w:cs="Calibri"/>
            <w:sz w:val="22"/>
            <w:lang w:val="sk-SK"/>
            <w:rPrChange w:id="409" w:author="Autor">
              <w:rPr>
                <w:rFonts w:ascii="Calibri" w:hAnsi="Calibri" w:cs="Calibri"/>
                <w:sz w:val="23"/>
                <w:szCs w:val="23"/>
                <w:lang w:val="sk-SK"/>
              </w:rPr>
            </w:rPrChange>
          </w:rPr>
          <w:tab/>
          <w:t xml:space="preserve">podieľa sa v spolupráci so sekciou informatiky, telekomunikácií a bezpečnosti MV SR na plnení úloh na úseku informačnej bezpečnosti klasifikovaním údajov a jednotlivých súčastí informačného </w:t>
        </w:r>
        <w:r w:rsidRPr="0005333C">
          <w:rPr>
            <w:rFonts w:ascii="Calibri" w:hAnsi="Calibri" w:cs="Calibri"/>
            <w:sz w:val="22"/>
            <w:lang w:val="sk-SK"/>
            <w:rPrChange w:id="410" w:author="Autor">
              <w:rPr>
                <w:rFonts w:ascii="Calibri" w:hAnsi="Calibri" w:cs="Calibri"/>
                <w:sz w:val="23"/>
                <w:szCs w:val="23"/>
                <w:lang w:val="sk-SK"/>
              </w:rPr>
            </w:rPrChange>
          </w:rPr>
          <w:lastRenderedPageBreak/>
          <w:t>systému MV SR z hľadiska ich citlivosti a definovaním požiadaviek na ochranu ako jednej z funkcionalít pri tvorbe aplikácie a jej zmien,</w:t>
        </w:r>
      </w:ins>
    </w:p>
    <w:p w14:paraId="34086998" w14:textId="77777777" w:rsidR="00201760" w:rsidRPr="0005333C" w:rsidRDefault="00201760" w:rsidP="00201760">
      <w:pPr>
        <w:pStyle w:val="Point0"/>
        <w:keepNext/>
        <w:spacing w:before="0" w:line="276" w:lineRule="auto"/>
        <w:ind w:left="284" w:hanging="284"/>
        <w:jc w:val="both"/>
        <w:rPr>
          <w:ins w:id="411" w:author="Autor"/>
          <w:rFonts w:ascii="Calibri" w:hAnsi="Calibri" w:cs="Calibri"/>
          <w:sz w:val="22"/>
          <w:lang w:val="sk-SK"/>
          <w:rPrChange w:id="412" w:author="Autor">
            <w:rPr>
              <w:ins w:id="413" w:author="Autor"/>
              <w:rFonts w:ascii="Calibri" w:hAnsi="Calibri" w:cs="Calibri"/>
              <w:sz w:val="23"/>
              <w:szCs w:val="23"/>
              <w:lang w:val="sk-SK"/>
            </w:rPr>
          </w:rPrChange>
        </w:rPr>
      </w:pPr>
      <w:ins w:id="414" w:author="Autor">
        <w:r w:rsidRPr="0005333C">
          <w:rPr>
            <w:rFonts w:ascii="Calibri" w:hAnsi="Calibri" w:cs="Calibri"/>
            <w:sz w:val="22"/>
            <w:lang w:val="sk-SK"/>
            <w:rPrChange w:id="415" w:author="Autor">
              <w:rPr>
                <w:rFonts w:ascii="Calibri" w:hAnsi="Calibri" w:cs="Calibri"/>
                <w:sz w:val="23"/>
                <w:szCs w:val="23"/>
                <w:lang w:val="sk-SK"/>
              </w:rPr>
            </w:rPrChange>
          </w:rPr>
          <w:t>-</w:t>
        </w:r>
        <w:r w:rsidRPr="0005333C">
          <w:rPr>
            <w:rFonts w:ascii="Calibri" w:hAnsi="Calibri" w:cs="Calibri"/>
            <w:sz w:val="22"/>
            <w:lang w:val="sk-SK"/>
            <w:rPrChange w:id="416" w:author="Autor">
              <w:rPr>
                <w:rFonts w:ascii="Calibri" w:hAnsi="Calibri" w:cs="Calibri"/>
                <w:sz w:val="23"/>
                <w:szCs w:val="23"/>
                <w:lang w:val="sk-SK"/>
              </w:rPr>
            </w:rPrChange>
          </w:rPr>
          <w:tab/>
          <w:t>uplatňuje princíp partnerstva,</w:t>
        </w:r>
      </w:ins>
    </w:p>
    <w:p w14:paraId="41C7A8D6" w14:textId="77777777" w:rsidR="00201760" w:rsidRPr="0005333C" w:rsidRDefault="00201760" w:rsidP="00201760">
      <w:pPr>
        <w:pStyle w:val="Point0"/>
        <w:keepNext/>
        <w:spacing w:before="0" w:line="276" w:lineRule="auto"/>
        <w:ind w:left="284" w:hanging="284"/>
        <w:jc w:val="both"/>
        <w:rPr>
          <w:ins w:id="417" w:author="Autor"/>
          <w:rFonts w:ascii="Calibri" w:hAnsi="Calibri" w:cs="Calibri"/>
          <w:sz w:val="22"/>
          <w:lang w:val="sk-SK"/>
          <w:rPrChange w:id="418" w:author="Autor">
            <w:rPr>
              <w:ins w:id="419" w:author="Autor"/>
              <w:rFonts w:ascii="Calibri" w:hAnsi="Calibri" w:cs="Calibri"/>
              <w:sz w:val="23"/>
              <w:szCs w:val="23"/>
              <w:lang w:val="sk-SK"/>
            </w:rPr>
          </w:rPrChange>
        </w:rPr>
      </w:pPr>
      <w:ins w:id="420" w:author="Autor">
        <w:r w:rsidRPr="0005333C">
          <w:rPr>
            <w:rFonts w:ascii="Calibri" w:hAnsi="Calibri" w:cs="Calibri"/>
            <w:sz w:val="22"/>
            <w:lang w:val="sk-SK"/>
            <w:rPrChange w:id="421" w:author="Autor">
              <w:rPr>
                <w:rFonts w:ascii="Calibri" w:hAnsi="Calibri" w:cs="Calibri"/>
                <w:sz w:val="23"/>
                <w:szCs w:val="23"/>
                <w:lang w:val="sk-SK"/>
              </w:rPr>
            </w:rPrChange>
          </w:rPr>
          <w:t>-</w:t>
        </w:r>
        <w:r w:rsidRPr="0005333C">
          <w:rPr>
            <w:rFonts w:ascii="Calibri" w:hAnsi="Calibri" w:cs="Calibri"/>
            <w:sz w:val="22"/>
            <w:lang w:val="sk-SK"/>
            <w:rPrChange w:id="422" w:author="Autor">
              <w:rPr>
                <w:rFonts w:ascii="Calibri" w:hAnsi="Calibri" w:cs="Calibri"/>
                <w:sz w:val="23"/>
                <w:szCs w:val="23"/>
                <w:lang w:val="sk-SK"/>
              </w:rPr>
            </w:rPrChange>
          </w:rPr>
          <w:tab/>
          <w:t>zabezpečuje zriadenie a činnosť monitorovacieho výboru,</w:t>
        </w:r>
      </w:ins>
    </w:p>
    <w:p w14:paraId="23A4F18F" w14:textId="77777777" w:rsidR="00201760" w:rsidRPr="0005333C" w:rsidRDefault="00201760" w:rsidP="00201760">
      <w:pPr>
        <w:pStyle w:val="Point0"/>
        <w:keepNext/>
        <w:spacing w:before="0" w:line="276" w:lineRule="auto"/>
        <w:ind w:left="284" w:hanging="284"/>
        <w:jc w:val="both"/>
        <w:rPr>
          <w:ins w:id="423" w:author="Autor"/>
          <w:rFonts w:ascii="Calibri" w:hAnsi="Calibri" w:cs="Calibri"/>
          <w:sz w:val="22"/>
          <w:lang w:val="sk-SK"/>
          <w:rPrChange w:id="424" w:author="Autor">
            <w:rPr>
              <w:ins w:id="425" w:author="Autor"/>
              <w:rFonts w:ascii="Calibri" w:hAnsi="Calibri" w:cs="Calibri"/>
              <w:sz w:val="23"/>
              <w:szCs w:val="23"/>
              <w:lang w:val="sk-SK"/>
            </w:rPr>
          </w:rPrChange>
        </w:rPr>
      </w:pPr>
      <w:ins w:id="426" w:author="Autor">
        <w:r w:rsidRPr="0005333C">
          <w:rPr>
            <w:rFonts w:ascii="Calibri" w:hAnsi="Calibri" w:cs="Calibri"/>
            <w:sz w:val="22"/>
            <w:lang w:val="sk-SK"/>
            <w:rPrChange w:id="427" w:author="Autor">
              <w:rPr>
                <w:rFonts w:ascii="Calibri" w:hAnsi="Calibri" w:cs="Calibri"/>
                <w:sz w:val="23"/>
                <w:szCs w:val="23"/>
                <w:lang w:val="sk-SK"/>
              </w:rPr>
            </w:rPrChange>
          </w:rPr>
          <w:t>-</w:t>
        </w:r>
        <w:r w:rsidRPr="0005333C">
          <w:rPr>
            <w:rFonts w:ascii="Calibri" w:hAnsi="Calibri" w:cs="Calibri"/>
            <w:sz w:val="22"/>
            <w:lang w:val="sk-SK"/>
            <w:rPrChange w:id="428" w:author="Autor">
              <w:rPr>
                <w:rFonts w:ascii="Calibri" w:hAnsi="Calibri" w:cs="Calibri"/>
                <w:sz w:val="23"/>
                <w:szCs w:val="23"/>
                <w:lang w:val="sk-SK"/>
              </w:rPr>
            </w:rPrChange>
          </w:rPr>
          <w:tab/>
          <w:t>poskytuje monitorovaciemu výboru včas všetky informácie potrebné na plnenie jeho úloh a zabezpečuje následné opatrenia týkajúce sa rozhodnutí a odporúčaní monitorovacieho výboru,</w:t>
        </w:r>
      </w:ins>
    </w:p>
    <w:p w14:paraId="09D3D04C" w14:textId="77777777" w:rsidR="00201760" w:rsidRPr="0005333C" w:rsidRDefault="00201760" w:rsidP="00201760">
      <w:pPr>
        <w:pStyle w:val="Point0"/>
        <w:keepNext/>
        <w:numPr>
          <w:ilvl w:val="0"/>
          <w:numId w:val="55"/>
        </w:numPr>
        <w:spacing w:before="0" w:line="276" w:lineRule="auto"/>
        <w:ind w:left="284" w:hanging="284"/>
        <w:jc w:val="both"/>
        <w:rPr>
          <w:ins w:id="429" w:author="Autor"/>
          <w:rFonts w:ascii="Calibri" w:hAnsi="Calibri" w:cs="Calibri"/>
          <w:sz w:val="22"/>
          <w:lang w:val="sk-SK"/>
          <w:rPrChange w:id="430" w:author="Autor">
            <w:rPr>
              <w:ins w:id="431" w:author="Autor"/>
              <w:rFonts w:ascii="Calibri" w:hAnsi="Calibri" w:cs="Calibri"/>
              <w:sz w:val="23"/>
              <w:szCs w:val="23"/>
              <w:lang w:val="sk-SK"/>
            </w:rPr>
          </w:rPrChange>
        </w:rPr>
      </w:pPr>
      <w:ins w:id="432" w:author="Autor">
        <w:r w:rsidRPr="0005333C">
          <w:rPr>
            <w:rFonts w:ascii="Calibri" w:hAnsi="Calibri" w:cs="Calibri"/>
            <w:sz w:val="22"/>
            <w:lang w:val="sk-SK"/>
            <w:rPrChange w:id="433" w:author="Autor">
              <w:rPr>
                <w:rFonts w:ascii="Calibri" w:hAnsi="Calibri" w:cs="Calibri"/>
                <w:sz w:val="23"/>
                <w:szCs w:val="23"/>
                <w:lang w:val="sk-SK"/>
              </w:rPr>
            </w:rPrChange>
          </w:rPr>
          <w:t>zabezpečuje výber projektov, pričom spolupracuje s platobnou jednotkou,</w:t>
        </w:r>
      </w:ins>
    </w:p>
    <w:p w14:paraId="1DEAA2D1" w14:textId="77777777" w:rsidR="00201760" w:rsidRPr="0005333C" w:rsidRDefault="00201760" w:rsidP="00201760">
      <w:pPr>
        <w:pStyle w:val="Point0"/>
        <w:keepNext/>
        <w:spacing w:before="0" w:line="276" w:lineRule="auto"/>
        <w:ind w:left="284" w:hanging="284"/>
        <w:jc w:val="both"/>
        <w:rPr>
          <w:ins w:id="434" w:author="Autor"/>
          <w:rFonts w:ascii="Calibri" w:hAnsi="Calibri" w:cs="Calibri"/>
          <w:sz w:val="22"/>
          <w:lang w:val="sk-SK"/>
          <w:rPrChange w:id="435" w:author="Autor">
            <w:rPr>
              <w:ins w:id="436" w:author="Autor"/>
              <w:rFonts w:ascii="Calibri" w:hAnsi="Calibri" w:cs="Calibri"/>
              <w:sz w:val="23"/>
              <w:szCs w:val="23"/>
              <w:lang w:val="sk-SK"/>
            </w:rPr>
          </w:rPrChange>
        </w:rPr>
      </w:pPr>
      <w:ins w:id="437" w:author="Autor">
        <w:r w:rsidRPr="0005333C">
          <w:rPr>
            <w:rFonts w:ascii="Calibri" w:hAnsi="Calibri" w:cs="Calibri"/>
            <w:sz w:val="22"/>
            <w:lang w:val="sk-SK"/>
            <w:rPrChange w:id="438" w:author="Autor">
              <w:rPr>
                <w:rFonts w:ascii="Calibri" w:hAnsi="Calibri" w:cs="Calibri"/>
                <w:sz w:val="23"/>
                <w:szCs w:val="23"/>
                <w:lang w:val="sk-SK"/>
              </w:rPr>
            </w:rPrChange>
          </w:rPr>
          <w:t>-    vypracúva harmonogram výziev,</w:t>
        </w:r>
      </w:ins>
    </w:p>
    <w:p w14:paraId="4D74F009" w14:textId="77777777" w:rsidR="00201760" w:rsidRPr="0005333C" w:rsidRDefault="00201760" w:rsidP="00201760">
      <w:pPr>
        <w:pStyle w:val="Point0"/>
        <w:keepNext/>
        <w:spacing w:before="0" w:line="276" w:lineRule="auto"/>
        <w:ind w:left="284" w:hanging="284"/>
        <w:jc w:val="both"/>
        <w:rPr>
          <w:ins w:id="439" w:author="Autor"/>
          <w:rFonts w:ascii="Calibri" w:hAnsi="Calibri" w:cs="Calibri"/>
          <w:sz w:val="22"/>
          <w:lang w:val="sk-SK"/>
          <w:rPrChange w:id="440" w:author="Autor">
            <w:rPr>
              <w:ins w:id="441" w:author="Autor"/>
              <w:rFonts w:ascii="Calibri" w:hAnsi="Calibri" w:cs="Calibri"/>
              <w:sz w:val="23"/>
              <w:szCs w:val="23"/>
              <w:lang w:val="sk-SK"/>
            </w:rPr>
          </w:rPrChange>
        </w:rPr>
      </w:pPr>
      <w:ins w:id="442" w:author="Autor">
        <w:r w:rsidRPr="0005333C">
          <w:rPr>
            <w:rFonts w:ascii="Calibri" w:hAnsi="Calibri" w:cs="Calibri"/>
            <w:sz w:val="22"/>
            <w:lang w:val="sk-SK"/>
            <w:rPrChange w:id="443" w:author="Autor">
              <w:rPr>
                <w:rFonts w:ascii="Calibri" w:hAnsi="Calibri" w:cs="Calibri"/>
                <w:sz w:val="23"/>
                <w:szCs w:val="23"/>
                <w:lang w:val="sk-SK"/>
              </w:rPr>
            </w:rPrChange>
          </w:rPr>
          <w:t xml:space="preserve">-    zodpovedá za prípravu a vyhlasovanie výziev na predkladanie žiadostí o poskytnutie NFP, </w:t>
        </w:r>
      </w:ins>
    </w:p>
    <w:p w14:paraId="1A296762" w14:textId="77777777" w:rsidR="00201760" w:rsidRPr="0005333C" w:rsidRDefault="00201760" w:rsidP="00201760">
      <w:pPr>
        <w:pStyle w:val="Point0"/>
        <w:keepNext/>
        <w:spacing w:before="0" w:line="276" w:lineRule="auto"/>
        <w:ind w:left="284" w:hanging="284"/>
        <w:jc w:val="both"/>
        <w:rPr>
          <w:ins w:id="444" w:author="Autor"/>
          <w:rFonts w:ascii="Calibri" w:hAnsi="Calibri" w:cs="Calibri"/>
          <w:sz w:val="22"/>
          <w:lang w:val="sk-SK"/>
          <w:rPrChange w:id="445" w:author="Autor">
            <w:rPr>
              <w:ins w:id="446" w:author="Autor"/>
              <w:rFonts w:ascii="Calibri" w:hAnsi="Calibri" w:cs="Calibri"/>
              <w:sz w:val="23"/>
              <w:szCs w:val="23"/>
              <w:lang w:val="sk-SK"/>
            </w:rPr>
          </w:rPrChange>
        </w:rPr>
      </w:pPr>
      <w:ins w:id="447" w:author="Autor">
        <w:r w:rsidRPr="0005333C">
          <w:rPr>
            <w:rFonts w:ascii="Calibri" w:hAnsi="Calibri" w:cs="Calibri"/>
            <w:sz w:val="22"/>
            <w:lang w:val="sk-SK"/>
            <w:rPrChange w:id="448" w:author="Autor">
              <w:rPr>
                <w:rFonts w:ascii="Calibri" w:hAnsi="Calibri" w:cs="Calibri"/>
                <w:sz w:val="23"/>
                <w:szCs w:val="23"/>
                <w:lang w:val="sk-SK"/>
              </w:rPr>
            </w:rPrChange>
          </w:rPr>
          <w:t>-</w:t>
        </w:r>
        <w:r w:rsidRPr="0005333C">
          <w:rPr>
            <w:rFonts w:ascii="Calibri" w:hAnsi="Calibri" w:cs="Calibri"/>
            <w:sz w:val="22"/>
            <w:lang w:val="sk-SK"/>
            <w:rPrChange w:id="449" w:author="Autor">
              <w:rPr>
                <w:rFonts w:ascii="Calibri" w:hAnsi="Calibri" w:cs="Calibri"/>
                <w:sz w:val="23"/>
                <w:szCs w:val="23"/>
                <w:lang w:val="sk-SK"/>
              </w:rPr>
            </w:rPrChange>
          </w:rPr>
          <w:tab/>
          <w:t>zabezpečuje administratívne overovanie a odborné hodnotenie, resp. administratívne overovanie a odborné posúdenie žiadostí o poskytnutie NFP,</w:t>
        </w:r>
      </w:ins>
    </w:p>
    <w:p w14:paraId="416FD379" w14:textId="77777777" w:rsidR="00201760" w:rsidRPr="0005333C" w:rsidRDefault="00201760" w:rsidP="00201760">
      <w:pPr>
        <w:pStyle w:val="Point0"/>
        <w:keepNext/>
        <w:spacing w:before="0" w:line="276" w:lineRule="auto"/>
        <w:ind w:left="284" w:hanging="284"/>
        <w:jc w:val="both"/>
        <w:rPr>
          <w:ins w:id="450" w:author="Autor"/>
          <w:rFonts w:ascii="Calibri" w:hAnsi="Calibri" w:cs="Calibri"/>
          <w:sz w:val="22"/>
          <w:lang w:val="sk-SK"/>
          <w:rPrChange w:id="451" w:author="Autor">
            <w:rPr>
              <w:ins w:id="452" w:author="Autor"/>
              <w:rFonts w:ascii="Calibri" w:hAnsi="Calibri" w:cs="Calibri"/>
              <w:sz w:val="23"/>
              <w:szCs w:val="23"/>
              <w:lang w:val="sk-SK"/>
            </w:rPr>
          </w:rPrChange>
        </w:rPr>
      </w:pPr>
      <w:ins w:id="453" w:author="Autor">
        <w:r w:rsidRPr="0005333C">
          <w:rPr>
            <w:rFonts w:ascii="Calibri" w:hAnsi="Calibri" w:cs="Calibri"/>
            <w:sz w:val="22"/>
            <w:lang w:val="sk-SK"/>
            <w:rPrChange w:id="454" w:author="Autor">
              <w:rPr>
                <w:rFonts w:ascii="Calibri" w:hAnsi="Calibri" w:cs="Calibri"/>
                <w:sz w:val="23"/>
                <w:szCs w:val="23"/>
                <w:lang w:val="sk-SK"/>
              </w:rPr>
            </w:rPrChange>
          </w:rPr>
          <w:t>-</w:t>
        </w:r>
        <w:r w:rsidRPr="0005333C">
          <w:rPr>
            <w:rFonts w:ascii="Calibri" w:hAnsi="Calibri" w:cs="Calibri"/>
            <w:sz w:val="22"/>
            <w:lang w:val="sk-SK"/>
            <w:rPrChange w:id="455" w:author="Autor">
              <w:rPr>
                <w:rFonts w:ascii="Calibri" w:hAnsi="Calibri" w:cs="Calibri"/>
                <w:sz w:val="23"/>
                <w:szCs w:val="23"/>
                <w:lang w:val="sk-SK"/>
              </w:rPr>
            </w:rPrChange>
          </w:rPr>
          <w:tab/>
          <w:t>zabezpečuje vydávanie rozhodnutí o schválení žiadostí o poskytnutie NFP/rozhodnutí o neschválení žiadostí o poskytnutie NFP/rozhodnutí o zastavení konania,</w:t>
        </w:r>
      </w:ins>
    </w:p>
    <w:p w14:paraId="7A109D9F" w14:textId="77777777" w:rsidR="00201760" w:rsidRPr="0005333C" w:rsidRDefault="00201760" w:rsidP="00201760">
      <w:pPr>
        <w:pStyle w:val="Point0"/>
        <w:keepNext/>
        <w:spacing w:before="0" w:line="276" w:lineRule="auto"/>
        <w:ind w:left="284" w:hanging="284"/>
        <w:jc w:val="both"/>
        <w:rPr>
          <w:ins w:id="456" w:author="Autor"/>
          <w:rFonts w:ascii="Calibri" w:hAnsi="Calibri" w:cs="Calibri"/>
          <w:sz w:val="22"/>
          <w:lang w:val="sk-SK"/>
          <w:rPrChange w:id="457" w:author="Autor">
            <w:rPr>
              <w:ins w:id="458" w:author="Autor"/>
              <w:rFonts w:ascii="Calibri" w:hAnsi="Calibri" w:cs="Calibri"/>
              <w:sz w:val="23"/>
              <w:szCs w:val="23"/>
              <w:lang w:val="sk-SK"/>
            </w:rPr>
          </w:rPrChange>
        </w:rPr>
      </w:pPr>
      <w:ins w:id="459" w:author="Autor">
        <w:r w:rsidRPr="0005333C">
          <w:rPr>
            <w:rFonts w:ascii="Calibri" w:hAnsi="Calibri" w:cs="Calibri"/>
            <w:sz w:val="22"/>
            <w:lang w:val="sk-SK"/>
            <w:rPrChange w:id="460" w:author="Autor">
              <w:rPr>
                <w:rFonts w:ascii="Calibri" w:hAnsi="Calibri" w:cs="Calibri"/>
                <w:sz w:val="23"/>
                <w:szCs w:val="23"/>
                <w:lang w:val="sk-SK"/>
              </w:rPr>
            </w:rPrChange>
          </w:rPr>
          <w:t>-   zabezpečuje aktualizáciu príloh rozhodnutí o schválení ŽoNFP v zmysle § 13 ods. 2 zákona o príspevkoch z fondov EÚ,</w:t>
        </w:r>
      </w:ins>
    </w:p>
    <w:p w14:paraId="6A7BE6B4" w14:textId="77777777" w:rsidR="00201760" w:rsidRPr="0005333C" w:rsidRDefault="00201760" w:rsidP="00201760">
      <w:pPr>
        <w:pStyle w:val="Point0"/>
        <w:keepNext/>
        <w:spacing w:before="0" w:line="276" w:lineRule="auto"/>
        <w:ind w:left="284" w:hanging="284"/>
        <w:jc w:val="both"/>
        <w:rPr>
          <w:ins w:id="461" w:author="Autor"/>
          <w:rFonts w:ascii="Calibri" w:hAnsi="Calibri" w:cs="Calibri"/>
          <w:sz w:val="22"/>
          <w:lang w:val="sk-SK"/>
          <w:rPrChange w:id="462" w:author="Autor">
            <w:rPr>
              <w:ins w:id="463" w:author="Autor"/>
              <w:rFonts w:ascii="Calibri" w:hAnsi="Calibri" w:cs="Calibri"/>
              <w:sz w:val="23"/>
              <w:szCs w:val="23"/>
              <w:lang w:val="sk-SK"/>
            </w:rPr>
          </w:rPrChange>
        </w:rPr>
      </w:pPr>
      <w:ins w:id="464" w:author="Autor">
        <w:r w:rsidRPr="0005333C">
          <w:rPr>
            <w:rFonts w:ascii="Calibri" w:hAnsi="Calibri" w:cs="Calibri"/>
            <w:sz w:val="22"/>
            <w:lang w:val="sk-SK"/>
            <w:rPrChange w:id="465" w:author="Autor">
              <w:rPr>
                <w:rFonts w:ascii="Calibri" w:hAnsi="Calibri" w:cs="Calibri"/>
                <w:sz w:val="23"/>
                <w:szCs w:val="23"/>
                <w:lang w:val="sk-SK"/>
              </w:rPr>
            </w:rPrChange>
          </w:rPr>
          <w:t>-    zabezpečuje uzatváranie zmlúv o poskytnutí NFP/ dodatkov k zmluvám o poskytnutí NFP,</w:t>
        </w:r>
      </w:ins>
    </w:p>
    <w:p w14:paraId="2E4E70AB" w14:textId="77777777" w:rsidR="00201760" w:rsidRPr="0005333C" w:rsidRDefault="00201760" w:rsidP="00201760">
      <w:pPr>
        <w:pStyle w:val="Point0"/>
        <w:keepNext/>
        <w:spacing w:before="0" w:line="276" w:lineRule="auto"/>
        <w:ind w:left="284" w:hanging="284"/>
        <w:jc w:val="both"/>
        <w:rPr>
          <w:ins w:id="466" w:author="Autor"/>
          <w:rFonts w:ascii="Calibri" w:hAnsi="Calibri" w:cs="Calibri"/>
          <w:sz w:val="22"/>
          <w:lang w:val="sk-SK"/>
          <w:rPrChange w:id="467" w:author="Autor">
            <w:rPr>
              <w:ins w:id="468" w:author="Autor"/>
              <w:rFonts w:ascii="Calibri" w:hAnsi="Calibri" w:cs="Calibri"/>
              <w:sz w:val="23"/>
              <w:szCs w:val="23"/>
              <w:lang w:val="sk-SK"/>
            </w:rPr>
          </w:rPrChange>
        </w:rPr>
      </w:pPr>
      <w:ins w:id="469" w:author="Autor">
        <w:r w:rsidRPr="0005333C">
          <w:rPr>
            <w:rFonts w:ascii="Calibri" w:hAnsi="Calibri" w:cs="Calibri"/>
            <w:sz w:val="22"/>
            <w:lang w:val="sk-SK"/>
            <w:rPrChange w:id="470" w:author="Autor">
              <w:rPr>
                <w:rFonts w:ascii="Calibri" w:hAnsi="Calibri" w:cs="Calibri"/>
                <w:sz w:val="23"/>
                <w:szCs w:val="23"/>
                <w:lang w:val="sk-SK"/>
              </w:rPr>
            </w:rPrChange>
          </w:rPr>
          <w:t>-    zostavuje prehľad zazmluvnenosti projektov pre MF SR,</w:t>
        </w:r>
      </w:ins>
    </w:p>
    <w:p w14:paraId="12450B78" w14:textId="77777777" w:rsidR="00201760" w:rsidRPr="0005333C" w:rsidRDefault="00201760" w:rsidP="00201760">
      <w:pPr>
        <w:pStyle w:val="Point0"/>
        <w:keepNext/>
        <w:spacing w:before="0" w:line="276" w:lineRule="auto"/>
        <w:ind w:left="284" w:hanging="284"/>
        <w:jc w:val="both"/>
        <w:rPr>
          <w:ins w:id="471" w:author="Autor"/>
          <w:rFonts w:ascii="Calibri" w:hAnsi="Calibri" w:cs="Calibri"/>
          <w:sz w:val="22"/>
          <w:lang w:val="sk-SK"/>
          <w:rPrChange w:id="472" w:author="Autor">
            <w:rPr>
              <w:ins w:id="473" w:author="Autor"/>
              <w:rFonts w:ascii="Calibri" w:hAnsi="Calibri" w:cs="Calibri"/>
              <w:sz w:val="23"/>
              <w:szCs w:val="23"/>
              <w:lang w:val="sk-SK"/>
            </w:rPr>
          </w:rPrChange>
        </w:rPr>
      </w:pPr>
      <w:ins w:id="474" w:author="Autor">
        <w:r w:rsidRPr="0005333C">
          <w:rPr>
            <w:rFonts w:ascii="Calibri" w:hAnsi="Calibri" w:cs="Calibri"/>
            <w:sz w:val="22"/>
            <w:lang w:val="sk-SK"/>
            <w:rPrChange w:id="475" w:author="Autor">
              <w:rPr>
                <w:rFonts w:ascii="Calibri" w:hAnsi="Calibri" w:cs="Calibri"/>
                <w:sz w:val="23"/>
                <w:szCs w:val="23"/>
                <w:lang w:val="sk-SK"/>
              </w:rPr>
            </w:rPrChange>
          </w:rPr>
          <w:t>-</w:t>
        </w:r>
        <w:r w:rsidRPr="0005333C">
          <w:rPr>
            <w:rFonts w:ascii="Calibri" w:hAnsi="Calibri" w:cs="Calibri"/>
            <w:sz w:val="22"/>
            <w:lang w:val="sk-SK"/>
            <w:rPrChange w:id="476" w:author="Autor">
              <w:rPr>
                <w:rFonts w:ascii="Calibri" w:hAnsi="Calibri" w:cs="Calibri"/>
                <w:sz w:val="23"/>
                <w:szCs w:val="23"/>
                <w:lang w:val="sk-SK"/>
              </w:rPr>
            </w:rPrChange>
          </w:rPr>
          <w:tab/>
          <w:t xml:space="preserve">poskytuje odbornú metodickú pomoc pri realizácii projektov v oblasti svojej pôsobnosti, </w:t>
        </w:r>
      </w:ins>
    </w:p>
    <w:p w14:paraId="7DD5A8AC" w14:textId="77777777" w:rsidR="00201760" w:rsidRPr="0005333C" w:rsidRDefault="00201760" w:rsidP="00201760">
      <w:pPr>
        <w:pStyle w:val="Point0"/>
        <w:keepNext/>
        <w:spacing w:before="0" w:line="276" w:lineRule="auto"/>
        <w:ind w:left="284" w:hanging="284"/>
        <w:jc w:val="both"/>
        <w:rPr>
          <w:ins w:id="477" w:author="Autor"/>
          <w:rFonts w:ascii="Calibri" w:hAnsi="Calibri" w:cs="Calibri"/>
          <w:sz w:val="22"/>
          <w:lang w:val="sk-SK"/>
          <w:rPrChange w:id="478" w:author="Autor">
            <w:rPr>
              <w:ins w:id="479" w:author="Autor"/>
              <w:rFonts w:ascii="Calibri" w:hAnsi="Calibri" w:cs="Calibri"/>
              <w:sz w:val="23"/>
              <w:szCs w:val="23"/>
              <w:lang w:val="sk-SK"/>
            </w:rPr>
          </w:rPrChange>
        </w:rPr>
      </w:pPr>
      <w:ins w:id="480" w:author="Autor">
        <w:r w:rsidRPr="0005333C">
          <w:rPr>
            <w:rFonts w:ascii="Calibri" w:hAnsi="Calibri" w:cs="Calibri"/>
            <w:sz w:val="22"/>
            <w:lang w:val="sk-SK"/>
            <w:rPrChange w:id="481" w:author="Autor">
              <w:rPr>
                <w:rFonts w:ascii="Calibri" w:hAnsi="Calibri" w:cs="Calibri"/>
                <w:sz w:val="23"/>
                <w:szCs w:val="23"/>
                <w:lang w:val="sk-SK"/>
              </w:rPr>
            </w:rPrChange>
          </w:rPr>
          <w:t>-  zodpovedá za vykonanie finančných kontrol v rozsahu svojej pôsobnosti podľa osobitných predpisov,</w:t>
        </w:r>
      </w:ins>
    </w:p>
    <w:p w14:paraId="08B4C387" w14:textId="77777777" w:rsidR="00201760" w:rsidRPr="0005333C" w:rsidRDefault="00201760" w:rsidP="00201760">
      <w:pPr>
        <w:pStyle w:val="Point0"/>
        <w:keepNext/>
        <w:spacing w:before="0" w:line="276" w:lineRule="auto"/>
        <w:ind w:left="284" w:hanging="284"/>
        <w:jc w:val="both"/>
        <w:rPr>
          <w:ins w:id="482" w:author="Autor"/>
          <w:rFonts w:ascii="Calibri" w:hAnsi="Calibri" w:cs="Calibri"/>
          <w:sz w:val="22"/>
          <w:lang w:val="sk-SK"/>
          <w:rPrChange w:id="483" w:author="Autor">
            <w:rPr>
              <w:ins w:id="484" w:author="Autor"/>
              <w:rFonts w:ascii="Calibri" w:hAnsi="Calibri" w:cs="Calibri"/>
              <w:sz w:val="23"/>
              <w:szCs w:val="23"/>
              <w:lang w:val="sk-SK"/>
            </w:rPr>
          </w:rPrChange>
        </w:rPr>
      </w:pPr>
      <w:ins w:id="485" w:author="Autor">
        <w:r w:rsidRPr="0005333C">
          <w:rPr>
            <w:rFonts w:ascii="Calibri" w:hAnsi="Calibri" w:cs="Calibri"/>
            <w:sz w:val="22"/>
            <w:lang w:val="sk-SK"/>
            <w:rPrChange w:id="486" w:author="Autor">
              <w:rPr>
                <w:rFonts w:ascii="Calibri" w:hAnsi="Calibri" w:cs="Calibri"/>
                <w:sz w:val="23"/>
                <w:szCs w:val="23"/>
                <w:lang w:val="sk-SK"/>
              </w:rPr>
            </w:rPrChange>
          </w:rPr>
          <w:t>-</w:t>
        </w:r>
        <w:r w:rsidRPr="0005333C">
          <w:rPr>
            <w:rFonts w:ascii="Calibri" w:hAnsi="Calibri" w:cs="Calibri"/>
            <w:sz w:val="22"/>
            <w:lang w:val="sk-SK"/>
            <w:rPrChange w:id="487" w:author="Autor">
              <w:rPr>
                <w:rFonts w:ascii="Calibri" w:hAnsi="Calibri" w:cs="Calibri"/>
                <w:sz w:val="23"/>
                <w:szCs w:val="23"/>
                <w:lang w:val="sk-SK"/>
              </w:rPr>
            </w:rPrChange>
          </w:rPr>
          <w:tab/>
          <w:t>vykonáva rizikové analýzy predložených žiadostí o platbu typu zúčtovanie zálohovej platby/ zúčtovanie predfinancovania/ priebežná platba a rizikové analýzy finančných kontrol na mieste,</w:t>
        </w:r>
      </w:ins>
    </w:p>
    <w:p w14:paraId="19BDBB08" w14:textId="77777777" w:rsidR="00201760" w:rsidRPr="0005333C" w:rsidRDefault="00201760" w:rsidP="00201760">
      <w:pPr>
        <w:pStyle w:val="Point0"/>
        <w:keepNext/>
        <w:spacing w:before="0" w:line="276" w:lineRule="auto"/>
        <w:ind w:left="284" w:hanging="284"/>
        <w:jc w:val="both"/>
        <w:rPr>
          <w:ins w:id="488" w:author="Autor"/>
          <w:rFonts w:ascii="Calibri" w:hAnsi="Calibri" w:cs="Calibri"/>
          <w:strike/>
          <w:sz w:val="22"/>
          <w:lang w:val="sk-SK"/>
          <w:rPrChange w:id="489" w:author="Autor">
            <w:rPr>
              <w:ins w:id="490" w:author="Autor"/>
              <w:rFonts w:ascii="Calibri" w:hAnsi="Calibri" w:cs="Calibri"/>
              <w:strike/>
              <w:sz w:val="23"/>
              <w:szCs w:val="23"/>
              <w:lang w:val="sk-SK"/>
            </w:rPr>
          </w:rPrChange>
        </w:rPr>
      </w:pPr>
      <w:ins w:id="491" w:author="Autor">
        <w:r w:rsidRPr="0005333C">
          <w:rPr>
            <w:rFonts w:ascii="Calibri" w:hAnsi="Calibri" w:cs="Calibri"/>
            <w:sz w:val="22"/>
            <w:lang w:val="sk-SK"/>
            <w:rPrChange w:id="492" w:author="Autor">
              <w:rPr>
                <w:rFonts w:ascii="Calibri" w:hAnsi="Calibri" w:cs="Calibri"/>
                <w:sz w:val="23"/>
                <w:szCs w:val="23"/>
                <w:lang w:val="sk-SK"/>
              </w:rPr>
            </w:rPrChange>
          </w:rPr>
          <w:t>-</w:t>
        </w:r>
        <w:r w:rsidRPr="0005333C">
          <w:rPr>
            <w:rFonts w:ascii="Calibri" w:hAnsi="Calibri" w:cs="Calibri"/>
            <w:sz w:val="22"/>
            <w:lang w:val="sk-SK"/>
            <w:rPrChange w:id="493" w:author="Autor">
              <w:rPr>
                <w:rFonts w:ascii="Calibri" w:hAnsi="Calibri" w:cs="Calibri"/>
                <w:sz w:val="23"/>
                <w:szCs w:val="23"/>
                <w:lang w:val="sk-SK"/>
              </w:rPr>
            </w:rPrChange>
          </w:rPr>
          <w:tab/>
          <w:t xml:space="preserve">vypracúva stanovisko ku kontrole žiadosti o platbu pre platobnú jednotku v prípadoch, ktoré stanovuje Manuál procedúr programov,  </w:t>
        </w:r>
      </w:ins>
    </w:p>
    <w:p w14:paraId="1EBCE319" w14:textId="77777777" w:rsidR="00201760" w:rsidRPr="0005333C" w:rsidRDefault="00201760" w:rsidP="00201760">
      <w:pPr>
        <w:pStyle w:val="Point0"/>
        <w:keepNext/>
        <w:spacing w:before="0" w:line="276" w:lineRule="auto"/>
        <w:ind w:left="284" w:hanging="284"/>
        <w:jc w:val="both"/>
        <w:rPr>
          <w:ins w:id="494" w:author="Autor"/>
          <w:rFonts w:ascii="Calibri" w:hAnsi="Calibri" w:cs="Calibri"/>
          <w:sz w:val="22"/>
          <w:lang w:val="sk-SK"/>
          <w:rPrChange w:id="495" w:author="Autor">
            <w:rPr>
              <w:ins w:id="496" w:author="Autor"/>
              <w:rFonts w:ascii="Calibri" w:hAnsi="Calibri" w:cs="Calibri"/>
              <w:sz w:val="23"/>
              <w:szCs w:val="23"/>
              <w:lang w:val="sk-SK"/>
            </w:rPr>
          </w:rPrChange>
        </w:rPr>
      </w:pPr>
      <w:ins w:id="497" w:author="Autor">
        <w:r w:rsidRPr="0005333C">
          <w:rPr>
            <w:rFonts w:ascii="Calibri" w:hAnsi="Calibri" w:cs="Calibri"/>
            <w:sz w:val="22"/>
            <w:lang w:val="sk-SK"/>
            <w:rPrChange w:id="498" w:author="Autor">
              <w:rPr>
                <w:rFonts w:ascii="Calibri" w:hAnsi="Calibri" w:cs="Calibri"/>
                <w:sz w:val="23"/>
                <w:szCs w:val="23"/>
                <w:lang w:val="sk-SK"/>
              </w:rPr>
            </w:rPrChange>
          </w:rPr>
          <w:t>-</w:t>
        </w:r>
        <w:r w:rsidRPr="0005333C">
          <w:rPr>
            <w:rFonts w:ascii="Calibri" w:hAnsi="Calibri" w:cs="Calibri"/>
            <w:sz w:val="22"/>
            <w:lang w:val="sk-SK"/>
            <w:rPrChange w:id="499" w:author="Autor">
              <w:rPr>
                <w:rFonts w:ascii="Calibri" w:hAnsi="Calibri" w:cs="Calibri"/>
                <w:sz w:val="23"/>
                <w:szCs w:val="23"/>
                <w:lang w:val="sk-SK"/>
              </w:rPr>
            </w:rPrChange>
          </w:rPr>
          <w:tab/>
          <w:t>vykonáva „formálnu kontrolu“ žiadosti o platbu typu zúčtovanie zálohovej platby/ zúčtovanie predfinancovania/ priebežná platba (administratívnu finančnú kontrolu v minimálnom rozsahu), ak to vyplynulo z vykonanej analýzy rizík,</w:t>
        </w:r>
      </w:ins>
    </w:p>
    <w:p w14:paraId="4F60EA9B" w14:textId="77777777" w:rsidR="00201760" w:rsidRPr="0005333C" w:rsidRDefault="00201760" w:rsidP="00201760">
      <w:pPr>
        <w:pStyle w:val="Point0"/>
        <w:keepNext/>
        <w:spacing w:before="0" w:line="276" w:lineRule="auto"/>
        <w:ind w:left="284" w:hanging="284"/>
        <w:jc w:val="both"/>
        <w:rPr>
          <w:ins w:id="500" w:author="Autor"/>
          <w:rFonts w:ascii="Calibri" w:hAnsi="Calibri" w:cs="Calibri"/>
          <w:sz w:val="22"/>
          <w:lang w:val="sk-SK"/>
          <w:rPrChange w:id="501" w:author="Autor">
            <w:rPr>
              <w:ins w:id="502" w:author="Autor"/>
              <w:rFonts w:ascii="Calibri" w:hAnsi="Calibri" w:cs="Calibri"/>
              <w:sz w:val="23"/>
              <w:szCs w:val="23"/>
              <w:lang w:val="sk-SK"/>
            </w:rPr>
          </w:rPrChange>
        </w:rPr>
      </w:pPr>
      <w:ins w:id="503" w:author="Autor">
        <w:r w:rsidRPr="0005333C">
          <w:rPr>
            <w:rFonts w:ascii="Calibri" w:hAnsi="Calibri" w:cs="Calibri"/>
            <w:sz w:val="22"/>
            <w:lang w:val="sk-SK"/>
            <w:rPrChange w:id="504" w:author="Autor">
              <w:rPr>
                <w:rFonts w:ascii="Calibri" w:hAnsi="Calibri" w:cs="Calibri"/>
                <w:sz w:val="23"/>
                <w:szCs w:val="23"/>
                <w:lang w:val="sk-SK"/>
              </w:rPr>
            </w:rPrChange>
          </w:rPr>
          <w:t xml:space="preserve">-   vykonáva v súčinnosti s platobnou jednotkou finančnú kontrolu na mieste podľa zákona č. 357/2015 Z. z. o finančnej kontrole a audite a o zmene a doplnení niektorých zákonov v znení neskorších </w:t>
        </w:r>
        <w:r w:rsidRPr="0005333C">
          <w:rPr>
            <w:rFonts w:ascii="Calibri" w:hAnsi="Calibri" w:cs="Calibri"/>
            <w:sz w:val="22"/>
            <w:lang w:val="sk-SK"/>
            <w:rPrChange w:id="505" w:author="Autor">
              <w:rPr>
                <w:rFonts w:ascii="Calibri" w:hAnsi="Calibri" w:cs="Calibri"/>
                <w:sz w:val="23"/>
                <w:szCs w:val="23"/>
                <w:lang w:val="sk-SK"/>
              </w:rPr>
            </w:rPrChange>
          </w:rPr>
          <w:lastRenderedPageBreak/>
          <w:t>predpisov (ďalej len „zákon o finančnej kontrole a audite“), ak to tak vyplynulo z vykonanej analýzy rizík,</w:t>
        </w:r>
      </w:ins>
    </w:p>
    <w:p w14:paraId="541522CF" w14:textId="189A63CD" w:rsidR="00201760" w:rsidRPr="0005333C" w:rsidRDefault="00201760" w:rsidP="00131562">
      <w:pPr>
        <w:pStyle w:val="Point0"/>
        <w:keepNext/>
        <w:tabs>
          <w:tab w:val="left" w:pos="567"/>
        </w:tabs>
        <w:spacing w:before="0" w:line="276" w:lineRule="auto"/>
        <w:ind w:left="284" w:hanging="284"/>
        <w:jc w:val="both"/>
        <w:rPr>
          <w:ins w:id="506" w:author="Autor"/>
          <w:rFonts w:ascii="Calibri" w:hAnsi="Calibri" w:cs="Calibri"/>
          <w:sz w:val="22"/>
          <w:lang w:val="sk-SK"/>
          <w:rPrChange w:id="507" w:author="Autor">
            <w:rPr>
              <w:ins w:id="508" w:author="Autor"/>
              <w:rFonts w:ascii="Calibri" w:hAnsi="Calibri" w:cs="Calibri"/>
              <w:sz w:val="23"/>
              <w:szCs w:val="23"/>
              <w:lang w:val="sk-SK"/>
            </w:rPr>
          </w:rPrChange>
        </w:rPr>
      </w:pPr>
      <w:ins w:id="509" w:author="Autor">
        <w:r w:rsidRPr="0005333C">
          <w:rPr>
            <w:rFonts w:ascii="Calibri" w:hAnsi="Calibri" w:cs="Calibri"/>
            <w:sz w:val="22"/>
            <w:lang w:val="sk-SK"/>
            <w:rPrChange w:id="510" w:author="Autor">
              <w:rPr>
                <w:rFonts w:ascii="Calibri" w:hAnsi="Calibri" w:cs="Calibri"/>
                <w:sz w:val="23"/>
                <w:szCs w:val="23"/>
                <w:lang w:val="sk-SK"/>
              </w:rPr>
            </w:rPrChange>
          </w:rPr>
          <w:t>-</w:t>
        </w:r>
        <w:r w:rsidR="00131562" w:rsidRPr="00131562">
          <w:rPr>
            <w:rFonts w:ascii="Calibri" w:hAnsi="Calibri" w:cs="Calibri"/>
            <w:sz w:val="22"/>
            <w:lang w:val="sk-SK"/>
          </w:rPr>
          <w:t xml:space="preserve"> </w:t>
        </w:r>
        <w:r w:rsidRPr="0005333C">
          <w:rPr>
            <w:rFonts w:ascii="Calibri" w:hAnsi="Calibri" w:cs="Calibri"/>
            <w:sz w:val="22"/>
            <w:lang w:val="sk-SK"/>
            <w:rPrChange w:id="511" w:author="Autor">
              <w:rPr>
                <w:rFonts w:ascii="Calibri" w:hAnsi="Calibri" w:cs="Calibri"/>
                <w:sz w:val="23"/>
                <w:szCs w:val="23"/>
                <w:lang w:val="sk-SK"/>
              </w:rPr>
            </w:rPrChange>
          </w:rPr>
          <w:t xml:space="preserve">vypracúva stanovisko ku kontrole formálnej a vecnej správnosti verejného obstarávania/obstarávania v rámci overenia žiadosti o kontrolu verejného obstarávania/obstarávania, </w:t>
        </w:r>
      </w:ins>
    </w:p>
    <w:p w14:paraId="49E54B9F" w14:textId="77777777" w:rsidR="00201760" w:rsidRPr="0005333C" w:rsidRDefault="00201760" w:rsidP="00201760">
      <w:pPr>
        <w:pStyle w:val="Point0"/>
        <w:keepNext/>
        <w:spacing w:before="0" w:line="276" w:lineRule="auto"/>
        <w:ind w:left="284" w:hanging="284"/>
        <w:jc w:val="both"/>
        <w:rPr>
          <w:ins w:id="512" w:author="Autor"/>
          <w:rFonts w:ascii="Calibri" w:hAnsi="Calibri" w:cs="Calibri"/>
          <w:sz w:val="22"/>
          <w:lang w:val="sk-SK"/>
          <w:rPrChange w:id="513" w:author="Autor">
            <w:rPr>
              <w:ins w:id="514" w:author="Autor"/>
              <w:rFonts w:ascii="Calibri" w:hAnsi="Calibri" w:cs="Calibri"/>
              <w:sz w:val="23"/>
              <w:szCs w:val="23"/>
              <w:lang w:val="sk-SK"/>
            </w:rPr>
          </w:rPrChange>
        </w:rPr>
      </w:pPr>
      <w:ins w:id="515" w:author="Autor">
        <w:r w:rsidRPr="0005333C">
          <w:rPr>
            <w:rFonts w:ascii="Calibri" w:hAnsi="Calibri" w:cs="Calibri"/>
            <w:sz w:val="22"/>
            <w:lang w:val="sk-SK"/>
            <w:rPrChange w:id="516" w:author="Autor">
              <w:rPr>
                <w:rFonts w:ascii="Calibri" w:hAnsi="Calibri" w:cs="Calibri"/>
                <w:sz w:val="23"/>
                <w:szCs w:val="23"/>
                <w:lang w:val="sk-SK"/>
              </w:rPr>
            </w:rPrChange>
          </w:rPr>
          <w:t>-</w:t>
        </w:r>
        <w:r w:rsidRPr="0005333C">
          <w:rPr>
            <w:rFonts w:ascii="Calibri" w:hAnsi="Calibri" w:cs="Calibri"/>
            <w:sz w:val="22"/>
            <w:lang w:val="sk-SK"/>
            <w:rPrChange w:id="517" w:author="Autor">
              <w:rPr>
                <w:rFonts w:ascii="Calibri" w:hAnsi="Calibri" w:cs="Calibri"/>
                <w:sz w:val="23"/>
                <w:szCs w:val="23"/>
                <w:lang w:val="sk-SK"/>
              </w:rPr>
            </w:rPrChange>
          </w:rPr>
          <w:tab/>
          <w:t>zabezpečuje monitorovanie projektov na základe informácii poskytnutých prijímateľom,</w:t>
        </w:r>
      </w:ins>
    </w:p>
    <w:p w14:paraId="7C92E63A" w14:textId="77777777" w:rsidR="00201760" w:rsidRPr="0005333C" w:rsidRDefault="00201760" w:rsidP="00201760">
      <w:pPr>
        <w:pStyle w:val="Point0"/>
        <w:keepNext/>
        <w:spacing w:before="0" w:line="276" w:lineRule="auto"/>
        <w:ind w:left="284" w:hanging="284"/>
        <w:jc w:val="both"/>
        <w:rPr>
          <w:ins w:id="518" w:author="Autor"/>
          <w:rFonts w:ascii="Calibri" w:hAnsi="Calibri" w:cs="Calibri"/>
          <w:sz w:val="22"/>
          <w:lang w:val="sk-SK"/>
          <w:rPrChange w:id="519" w:author="Autor">
            <w:rPr>
              <w:ins w:id="520" w:author="Autor"/>
              <w:rFonts w:ascii="Calibri" w:hAnsi="Calibri" w:cs="Calibri"/>
              <w:sz w:val="23"/>
              <w:szCs w:val="23"/>
              <w:lang w:val="sk-SK"/>
            </w:rPr>
          </w:rPrChange>
        </w:rPr>
      </w:pPr>
      <w:ins w:id="521" w:author="Autor">
        <w:r w:rsidRPr="0005333C">
          <w:rPr>
            <w:rFonts w:ascii="Calibri" w:hAnsi="Calibri" w:cs="Calibri"/>
            <w:sz w:val="22"/>
            <w:lang w:val="sk-SK"/>
            <w:rPrChange w:id="522" w:author="Autor">
              <w:rPr>
                <w:rFonts w:ascii="Calibri" w:hAnsi="Calibri" w:cs="Calibri"/>
                <w:sz w:val="23"/>
                <w:szCs w:val="23"/>
                <w:lang w:val="sk-SK"/>
              </w:rPr>
            </w:rPrChange>
          </w:rPr>
          <w:t xml:space="preserve">-    zabezpečuje monitorovanie programov, </w:t>
        </w:r>
      </w:ins>
    </w:p>
    <w:p w14:paraId="2A974C9D" w14:textId="77777777" w:rsidR="00201760" w:rsidRPr="0005333C" w:rsidRDefault="00201760" w:rsidP="00201760">
      <w:pPr>
        <w:pStyle w:val="Point0"/>
        <w:keepNext/>
        <w:spacing w:before="0" w:line="276" w:lineRule="auto"/>
        <w:ind w:left="284" w:hanging="284"/>
        <w:jc w:val="both"/>
        <w:rPr>
          <w:ins w:id="523" w:author="Autor"/>
          <w:rFonts w:ascii="Calibri" w:hAnsi="Calibri" w:cs="Calibri"/>
          <w:sz w:val="22"/>
          <w:lang w:val="sk-SK"/>
          <w:rPrChange w:id="524" w:author="Autor">
            <w:rPr>
              <w:ins w:id="525" w:author="Autor"/>
              <w:rFonts w:ascii="Calibri" w:hAnsi="Calibri" w:cs="Calibri"/>
              <w:sz w:val="23"/>
              <w:szCs w:val="23"/>
              <w:lang w:val="sk-SK"/>
            </w:rPr>
          </w:rPrChange>
        </w:rPr>
      </w:pPr>
      <w:ins w:id="526" w:author="Autor">
        <w:r w:rsidRPr="0005333C">
          <w:rPr>
            <w:rFonts w:ascii="Calibri" w:hAnsi="Calibri" w:cs="Calibri"/>
            <w:sz w:val="22"/>
            <w:lang w:val="sk-SK"/>
            <w:rPrChange w:id="527" w:author="Autor">
              <w:rPr>
                <w:rFonts w:ascii="Calibri" w:hAnsi="Calibri" w:cs="Calibri"/>
                <w:sz w:val="23"/>
                <w:szCs w:val="23"/>
                <w:lang w:val="sk-SK"/>
              </w:rPr>
            </w:rPrChange>
          </w:rPr>
          <w:t>-</w:t>
        </w:r>
        <w:r w:rsidRPr="0005333C">
          <w:rPr>
            <w:rFonts w:ascii="Calibri" w:hAnsi="Calibri" w:cs="Calibri"/>
            <w:sz w:val="22"/>
            <w:lang w:val="sk-SK"/>
            <w:rPrChange w:id="528" w:author="Autor">
              <w:rPr>
                <w:rFonts w:ascii="Calibri" w:hAnsi="Calibri" w:cs="Calibri"/>
                <w:sz w:val="23"/>
                <w:szCs w:val="23"/>
                <w:lang w:val="sk-SK"/>
              </w:rPr>
            </w:rPrChange>
          </w:rPr>
          <w:tab/>
          <w:t xml:space="preserve">predkladá výročné správy o výkonnosti EK, </w:t>
        </w:r>
      </w:ins>
    </w:p>
    <w:p w14:paraId="0962DB29" w14:textId="77777777" w:rsidR="00201760" w:rsidRPr="0005333C" w:rsidRDefault="00201760" w:rsidP="00201760">
      <w:pPr>
        <w:pStyle w:val="Point0"/>
        <w:keepNext/>
        <w:spacing w:before="0" w:line="276" w:lineRule="auto"/>
        <w:ind w:left="284" w:hanging="284"/>
        <w:jc w:val="both"/>
        <w:rPr>
          <w:ins w:id="529" w:author="Autor"/>
          <w:rFonts w:ascii="Calibri" w:hAnsi="Calibri" w:cs="Calibri"/>
          <w:sz w:val="22"/>
          <w:lang w:val="sk-SK"/>
          <w:rPrChange w:id="530" w:author="Autor">
            <w:rPr>
              <w:ins w:id="531" w:author="Autor"/>
              <w:rFonts w:ascii="Calibri" w:hAnsi="Calibri" w:cs="Calibri"/>
              <w:sz w:val="23"/>
              <w:szCs w:val="23"/>
              <w:lang w:val="sk-SK"/>
            </w:rPr>
          </w:rPrChange>
        </w:rPr>
      </w:pPr>
      <w:ins w:id="532" w:author="Autor">
        <w:r w:rsidRPr="0005333C">
          <w:rPr>
            <w:rFonts w:ascii="Calibri" w:hAnsi="Calibri" w:cs="Calibri"/>
            <w:sz w:val="22"/>
            <w:lang w:val="sk-SK"/>
            <w:rPrChange w:id="533" w:author="Autor">
              <w:rPr>
                <w:rFonts w:ascii="Calibri" w:hAnsi="Calibri" w:cs="Calibri"/>
                <w:sz w:val="23"/>
                <w:szCs w:val="23"/>
                <w:lang w:val="sk-SK"/>
              </w:rPr>
            </w:rPrChange>
          </w:rPr>
          <w:t>-   zasiela údaje EK v elektronickej forme kumulatívne za každý program a poskytuje informácie Ministerstvu investícií, regionálneho rozvoja a informatizácie, (ďalej len „MIRRI SR“) na účely monitorovania výsledkov implementácie programov na národnej a regionálnej úrovni,</w:t>
        </w:r>
      </w:ins>
    </w:p>
    <w:p w14:paraId="307E693F" w14:textId="77777777" w:rsidR="00201760" w:rsidRPr="0005333C" w:rsidRDefault="00201760" w:rsidP="00201760">
      <w:pPr>
        <w:pStyle w:val="Point0"/>
        <w:keepNext/>
        <w:spacing w:before="0" w:line="276" w:lineRule="auto"/>
        <w:ind w:left="284" w:hanging="284"/>
        <w:jc w:val="both"/>
        <w:rPr>
          <w:ins w:id="534" w:author="Autor"/>
          <w:rFonts w:ascii="Calibri" w:hAnsi="Calibri" w:cs="Calibri"/>
          <w:sz w:val="22"/>
          <w:lang w:val="sk-SK"/>
          <w:rPrChange w:id="535" w:author="Autor">
            <w:rPr>
              <w:ins w:id="536" w:author="Autor"/>
              <w:rFonts w:ascii="Calibri" w:hAnsi="Calibri" w:cs="Calibri"/>
              <w:sz w:val="23"/>
              <w:szCs w:val="23"/>
              <w:lang w:val="sk-SK"/>
            </w:rPr>
          </w:rPrChange>
        </w:rPr>
      </w:pPr>
      <w:ins w:id="537" w:author="Autor">
        <w:r w:rsidRPr="0005333C">
          <w:rPr>
            <w:rFonts w:ascii="Calibri" w:hAnsi="Calibri" w:cs="Calibri"/>
            <w:sz w:val="22"/>
            <w:lang w:val="sk-SK"/>
            <w:rPrChange w:id="538" w:author="Autor">
              <w:rPr>
                <w:rFonts w:ascii="Calibri" w:hAnsi="Calibri" w:cs="Calibri"/>
                <w:sz w:val="23"/>
                <w:szCs w:val="23"/>
                <w:lang w:val="sk-SK"/>
              </w:rPr>
            </w:rPrChange>
          </w:rPr>
          <w:t>-</w:t>
        </w:r>
        <w:r w:rsidRPr="0005333C">
          <w:rPr>
            <w:rFonts w:ascii="Calibri" w:hAnsi="Calibri" w:cs="Calibri"/>
            <w:sz w:val="22"/>
            <w:lang w:val="sk-SK"/>
            <w:rPrChange w:id="539" w:author="Autor">
              <w:rPr>
                <w:rFonts w:ascii="Calibri" w:hAnsi="Calibri" w:cs="Calibri"/>
                <w:sz w:val="23"/>
                <w:szCs w:val="23"/>
                <w:lang w:val="sk-SK"/>
              </w:rPr>
            </w:rPrChange>
          </w:rPr>
          <w:tab/>
          <w:t>vypracúva Plán hodnotenia programov,</w:t>
        </w:r>
      </w:ins>
    </w:p>
    <w:p w14:paraId="7C9855F2" w14:textId="77777777" w:rsidR="00201760" w:rsidRPr="0005333C" w:rsidRDefault="00201760" w:rsidP="00201760">
      <w:pPr>
        <w:pStyle w:val="Point0"/>
        <w:keepNext/>
        <w:spacing w:before="0" w:line="276" w:lineRule="auto"/>
        <w:ind w:left="0" w:firstLine="0"/>
        <w:jc w:val="both"/>
        <w:rPr>
          <w:ins w:id="540" w:author="Autor"/>
          <w:rFonts w:ascii="Calibri" w:hAnsi="Calibri" w:cs="Calibri"/>
          <w:sz w:val="22"/>
          <w:lang w:val="sk-SK"/>
          <w:rPrChange w:id="541" w:author="Autor">
            <w:rPr>
              <w:ins w:id="542" w:author="Autor"/>
              <w:rFonts w:ascii="Calibri" w:hAnsi="Calibri" w:cs="Calibri"/>
              <w:sz w:val="23"/>
              <w:szCs w:val="23"/>
              <w:lang w:val="sk-SK"/>
            </w:rPr>
          </w:rPrChange>
        </w:rPr>
      </w:pPr>
      <w:ins w:id="543" w:author="Autor">
        <w:r w:rsidRPr="0005333C">
          <w:rPr>
            <w:rFonts w:ascii="Calibri" w:hAnsi="Calibri" w:cs="Calibri"/>
            <w:sz w:val="22"/>
            <w:lang w:val="sk-SK"/>
            <w:rPrChange w:id="544" w:author="Autor">
              <w:rPr>
                <w:rFonts w:ascii="Calibri" w:hAnsi="Calibri" w:cs="Calibri"/>
                <w:sz w:val="23"/>
                <w:szCs w:val="23"/>
                <w:lang w:val="sk-SK"/>
              </w:rPr>
            </w:rPrChange>
          </w:rPr>
          <w:t xml:space="preserve">-    zabezpečuje hodnotenie programov, </w:t>
        </w:r>
      </w:ins>
    </w:p>
    <w:p w14:paraId="7B2630BA" w14:textId="77777777" w:rsidR="00201760" w:rsidRPr="0005333C" w:rsidRDefault="00201760" w:rsidP="00201760">
      <w:pPr>
        <w:pStyle w:val="Point0"/>
        <w:keepNext/>
        <w:spacing w:before="0" w:line="276" w:lineRule="auto"/>
        <w:ind w:left="284" w:hanging="284"/>
        <w:jc w:val="both"/>
        <w:rPr>
          <w:ins w:id="545" w:author="Autor"/>
          <w:rFonts w:ascii="Calibri" w:hAnsi="Calibri" w:cs="Calibri"/>
          <w:sz w:val="22"/>
          <w:lang w:val="sk-SK"/>
          <w:rPrChange w:id="546" w:author="Autor">
            <w:rPr>
              <w:ins w:id="547" w:author="Autor"/>
              <w:rFonts w:ascii="Calibri" w:hAnsi="Calibri" w:cs="Calibri"/>
              <w:sz w:val="23"/>
              <w:szCs w:val="23"/>
              <w:lang w:val="sk-SK"/>
            </w:rPr>
          </w:rPrChange>
        </w:rPr>
      </w:pPr>
      <w:ins w:id="548" w:author="Autor">
        <w:r w:rsidRPr="0005333C">
          <w:rPr>
            <w:rFonts w:ascii="Calibri" w:hAnsi="Calibri" w:cs="Calibri"/>
            <w:sz w:val="22"/>
            <w:lang w:val="sk-SK"/>
            <w:rPrChange w:id="549" w:author="Autor">
              <w:rPr>
                <w:rFonts w:ascii="Calibri" w:hAnsi="Calibri" w:cs="Calibri"/>
                <w:sz w:val="23"/>
                <w:szCs w:val="23"/>
                <w:lang w:val="sk-SK"/>
              </w:rPr>
            </w:rPrChange>
          </w:rPr>
          <w:t>-   poskytuje informácie MIRRI SR na účely hodnotenia výsledkov implementácie programov na národnej a regionálnej úrovni,</w:t>
        </w:r>
      </w:ins>
    </w:p>
    <w:p w14:paraId="03284DAE" w14:textId="77777777" w:rsidR="00201760" w:rsidRPr="0005333C" w:rsidRDefault="00201760" w:rsidP="00201760">
      <w:pPr>
        <w:pStyle w:val="Point0"/>
        <w:keepNext/>
        <w:spacing w:before="0" w:line="276" w:lineRule="auto"/>
        <w:ind w:left="284" w:hanging="284"/>
        <w:jc w:val="both"/>
        <w:rPr>
          <w:ins w:id="550" w:author="Autor"/>
          <w:rFonts w:ascii="Calibri" w:hAnsi="Calibri" w:cs="Calibri"/>
          <w:sz w:val="22"/>
          <w:lang w:val="sk-SK"/>
          <w:rPrChange w:id="551" w:author="Autor">
            <w:rPr>
              <w:ins w:id="552" w:author="Autor"/>
              <w:rFonts w:ascii="Calibri" w:hAnsi="Calibri" w:cs="Calibri"/>
              <w:sz w:val="23"/>
              <w:szCs w:val="23"/>
              <w:lang w:val="sk-SK"/>
            </w:rPr>
          </w:rPrChange>
        </w:rPr>
      </w:pPr>
      <w:ins w:id="553" w:author="Autor">
        <w:r w:rsidRPr="0005333C">
          <w:rPr>
            <w:rFonts w:ascii="Calibri" w:hAnsi="Calibri" w:cs="Calibri"/>
            <w:sz w:val="22"/>
            <w:lang w:val="sk-SK"/>
            <w:rPrChange w:id="554" w:author="Autor">
              <w:rPr>
                <w:rFonts w:ascii="Calibri" w:hAnsi="Calibri" w:cs="Calibri"/>
                <w:sz w:val="23"/>
                <w:szCs w:val="23"/>
                <w:lang w:val="sk-SK"/>
              </w:rPr>
            </w:rPrChange>
          </w:rPr>
          <w:t>-</w:t>
        </w:r>
        <w:r w:rsidRPr="0005333C">
          <w:rPr>
            <w:rFonts w:ascii="Calibri" w:hAnsi="Calibri" w:cs="Calibri"/>
            <w:sz w:val="22"/>
            <w:lang w:val="sk-SK"/>
            <w:rPrChange w:id="555" w:author="Autor">
              <w:rPr>
                <w:rFonts w:ascii="Calibri" w:hAnsi="Calibri" w:cs="Calibri"/>
                <w:sz w:val="23"/>
                <w:szCs w:val="23"/>
                <w:lang w:val="sk-SK"/>
              </w:rPr>
            </w:rPrChange>
          </w:rPr>
          <w:tab/>
          <w:t>vypracúva v spolupráci s platobnou jednotkou návrh odhadov súm žiadostí o platbu a podieľa sa na vypracovaní podkladov do návrhu rozpočtu kapitoly MV SR na príslušný rozpočtový rok (finančné prostriedky EÚ a finančné prostriedky štátneho rozpočtu určené na financovanie spoločných programov SR a EÚ),</w:t>
        </w:r>
      </w:ins>
    </w:p>
    <w:p w14:paraId="3C38B44C" w14:textId="77777777" w:rsidR="00201760" w:rsidRPr="0005333C" w:rsidRDefault="00201760" w:rsidP="00201760">
      <w:pPr>
        <w:pStyle w:val="Point0"/>
        <w:keepNext/>
        <w:spacing w:before="0" w:line="276" w:lineRule="auto"/>
        <w:ind w:left="284" w:hanging="284"/>
        <w:jc w:val="both"/>
        <w:rPr>
          <w:ins w:id="556" w:author="Autor"/>
          <w:rFonts w:ascii="Calibri" w:hAnsi="Calibri" w:cs="Calibri"/>
          <w:sz w:val="22"/>
          <w:lang w:val="sk-SK"/>
          <w:rPrChange w:id="557" w:author="Autor">
            <w:rPr>
              <w:ins w:id="558" w:author="Autor"/>
              <w:rFonts w:ascii="Calibri" w:hAnsi="Calibri" w:cs="Calibri"/>
              <w:sz w:val="23"/>
              <w:szCs w:val="23"/>
              <w:lang w:val="sk-SK"/>
            </w:rPr>
          </w:rPrChange>
        </w:rPr>
      </w:pPr>
      <w:ins w:id="559" w:author="Autor">
        <w:r w:rsidRPr="0005333C">
          <w:rPr>
            <w:rFonts w:ascii="Calibri" w:hAnsi="Calibri" w:cs="Calibri"/>
            <w:sz w:val="22"/>
            <w:lang w:val="sk-SK"/>
            <w:rPrChange w:id="560" w:author="Autor">
              <w:rPr>
                <w:rFonts w:ascii="Calibri" w:hAnsi="Calibri" w:cs="Calibri"/>
                <w:sz w:val="23"/>
                <w:szCs w:val="23"/>
                <w:lang w:val="sk-SK"/>
              </w:rPr>
            </w:rPrChange>
          </w:rPr>
          <w:t>-</w:t>
        </w:r>
        <w:r w:rsidRPr="0005333C">
          <w:rPr>
            <w:rFonts w:ascii="Calibri" w:hAnsi="Calibri" w:cs="Calibri"/>
            <w:sz w:val="22"/>
            <w:lang w:val="sk-SK"/>
            <w:rPrChange w:id="561" w:author="Autor">
              <w:rPr>
                <w:rFonts w:ascii="Calibri" w:hAnsi="Calibri" w:cs="Calibri"/>
                <w:sz w:val="23"/>
                <w:szCs w:val="23"/>
                <w:lang w:val="sk-SK"/>
              </w:rPr>
            </w:rPrChange>
          </w:rPr>
          <w:tab/>
          <w:t>zodpovedá za plánovanie a čerpanie prostriedkov technickej pomoci programov,</w:t>
        </w:r>
      </w:ins>
    </w:p>
    <w:p w14:paraId="6669A844" w14:textId="77777777" w:rsidR="00201760" w:rsidRPr="0005333C" w:rsidRDefault="00201760" w:rsidP="00201760">
      <w:pPr>
        <w:pStyle w:val="Point0"/>
        <w:keepNext/>
        <w:spacing w:before="0" w:line="276" w:lineRule="auto"/>
        <w:ind w:left="284" w:hanging="284"/>
        <w:jc w:val="both"/>
        <w:rPr>
          <w:ins w:id="562" w:author="Autor"/>
          <w:rFonts w:ascii="Calibri" w:hAnsi="Calibri" w:cs="Calibri"/>
          <w:sz w:val="22"/>
          <w:lang w:val="sk-SK"/>
          <w:rPrChange w:id="563" w:author="Autor">
            <w:rPr>
              <w:ins w:id="564" w:author="Autor"/>
              <w:rFonts w:ascii="Calibri" w:hAnsi="Calibri" w:cs="Calibri"/>
              <w:sz w:val="23"/>
              <w:szCs w:val="23"/>
              <w:lang w:val="sk-SK"/>
            </w:rPr>
          </w:rPrChange>
        </w:rPr>
      </w:pPr>
      <w:ins w:id="565" w:author="Autor">
        <w:r w:rsidRPr="0005333C">
          <w:rPr>
            <w:rFonts w:ascii="Calibri" w:hAnsi="Calibri" w:cs="Calibri"/>
            <w:sz w:val="22"/>
            <w:lang w:val="sk-SK"/>
            <w:rPrChange w:id="566" w:author="Autor">
              <w:rPr>
                <w:rFonts w:ascii="Calibri" w:hAnsi="Calibri" w:cs="Calibri"/>
                <w:sz w:val="23"/>
                <w:szCs w:val="23"/>
                <w:lang w:val="sk-SK"/>
              </w:rPr>
            </w:rPrChange>
          </w:rPr>
          <w:t>-</w:t>
        </w:r>
        <w:r w:rsidRPr="0005333C">
          <w:rPr>
            <w:rFonts w:ascii="Calibri" w:hAnsi="Calibri" w:cs="Calibri"/>
            <w:sz w:val="22"/>
            <w:lang w:val="sk-SK"/>
            <w:rPrChange w:id="567" w:author="Autor">
              <w:rPr>
                <w:rFonts w:ascii="Calibri" w:hAnsi="Calibri" w:cs="Calibri"/>
                <w:sz w:val="23"/>
                <w:szCs w:val="23"/>
                <w:lang w:val="sk-SK"/>
              </w:rPr>
            </w:rPrChange>
          </w:rPr>
          <w:tab/>
          <w:t>zabezpečuje viditeľnosť (publicitu) a informovanosť o výsledkoch a o využívaní prostriedkov programov,</w:t>
        </w:r>
      </w:ins>
    </w:p>
    <w:p w14:paraId="7E6935AE" w14:textId="77777777" w:rsidR="00201760" w:rsidRPr="0005333C" w:rsidRDefault="00201760" w:rsidP="00201760">
      <w:pPr>
        <w:pStyle w:val="Point0"/>
        <w:keepNext/>
        <w:spacing w:before="0" w:line="276" w:lineRule="auto"/>
        <w:ind w:left="284" w:hanging="284"/>
        <w:jc w:val="both"/>
        <w:rPr>
          <w:ins w:id="568" w:author="Autor"/>
          <w:rFonts w:ascii="Calibri" w:hAnsi="Calibri" w:cs="Calibri"/>
          <w:sz w:val="22"/>
          <w:lang w:val="sk-SK"/>
          <w:rPrChange w:id="569" w:author="Autor">
            <w:rPr>
              <w:ins w:id="570" w:author="Autor"/>
              <w:rFonts w:ascii="Calibri" w:hAnsi="Calibri" w:cs="Calibri"/>
              <w:sz w:val="23"/>
              <w:szCs w:val="23"/>
              <w:lang w:val="sk-SK"/>
            </w:rPr>
          </w:rPrChange>
        </w:rPr>
      </w:pPr>
      <w:ins w:id="571" w:author="Autor">
        <w:r w:rsidRPr="0005333C">
          <w:rPr>
            <w:rFonts w:ascii="Calibri" w:hAnsi="Calibri" w:cs="Calibri"/>
            <w:sz w:val="22"/>
            <w:lang w:val="sk-SK"/>
            <w:rPrChange w:id="572" w:author="Autor">
              <w:rPr>
                <w:rFonts w:ascii="Calibri" w:hAnsi="Calibri" w:cs="Calibri"/>
                <w:sz w:val="23"/>
                <w:szCs w:val="23"/>
                <w:lang w:val="sk-SK"/>
              </w:rPr>
            </w:rPrChange>
          </w:rPr>
          <w:t>-</w:t>
        </w:r>
        <w:r w:rsidRPr="0005333C">
          <w:rPr>
            <w:rFonts w:ascii="Calibri" w:hAnsi="Calibri" w:cs="Calibri"/>
            <w:sz w:val="22"/>
            <w:lang w:val="sk-SK"/>
            <w:rPrChange w:id="573" w:author="Autor">
              <w:rPr>
                <w:rFonts w:ascii="Calibri" w:hAnsi="Calibri" w:cs="Calibri"/>
                <w:sz w:val="23"/>
                <w:szCs w:val="23"/>
                <w:lang w:val="sk-SK"/>
              </w:rPr>
            </w:rPrChange>
          </w:rPr>
          <w:tab/>
          <w:t>vypracúva vyhlásenie riadiaceho orgánu,</w:t>
        </w:r>
      </w:ins>
    </w:p>
    <w:p w14:paraId="253D5384" w14:textId="77777777" w:rsidR="00201760" w:rsidRPr="0005333C" w:rsidRDefault="00201760" w:rsidP="00201760">
      <w:pPr>
        <w:pStyle w:val="Point0"/>
        <w:keepNext/>
        <w:spacing w:before="0" w:line="276" w:lineRule="auto"/>
        <w:ind w:left="284" w:hanging="284"/>
        <w:jc w:val="both"/>
        <w:rPr>
          <w:ins w:id="574" w:author="Autor"/>
          <w:rFonts w:ascii="Calibri" w:hAnsi="Calibri" w:cs="Calibri"/>
          <w:sz w:val="22"/>
          <w:lang w:val="sk-SK"/>
          <w:rPrChange w:id="575" w:author="Autor">
            <w:rPr>
              <w:ins w:id="576" w:author="Autor"/>
              <w:rFonts w:ascii="Calibri" w:hAnsi="Calibri" w:cs="Calibri"/>
              <w:sz w:val="23"/>
              <w:szCs w:val="23"/>
              <w:lang w:val="sk-SK"/>
            </w:rPr>
          </w:rPrChange>
        </w:rPr>
      </w:pPr>
      <w:ins w:id="577" w:author="Autor">
        <w:r w:rsidRPr="0005333C">
          <w:rPr>
            <w:rFonts w:ascii="Calibri" w:hAnsi="Calibri" w:cs="Calibri"/>
            <w:sz w:val="22"/>
            <w:lang w:val="sk-SK"/>
            <w:rPrChange w:id="578" w:author="Autor">
              <w:rPr>
                <w:rFonts w:ascii="Calibri" w:hAnsi="Calibri" w:cs="Calibri"/>
                <w:sz w:val="23"/>
                <w:szCs w:val="23"/>
                <w:lang w:val="sk-SK"/>
              </w:rPr>
            </w:rPrChange>
          </w:rPr>
          <w:t>-</w:t>
        </w:r>
        <w:r w:rsidRPr="0005333C">
          <w:rPr>
            <w:rFonts w:ascii="Calibri" w:hAnsi="Calibri" w:cs="Calibri"/>
            <w:sz w:val="22"/>
            <w:lang w:val="sk-SK"/>
            <w:rPrChange w:id="579" w:author="Autor">
              <w:rPr>
                <w:rFonts w:ascii="Calibri" w:hAnsi="Calibri" w:cs="Calibri"/>
                <w:sz w:val="23"/>
                <w:szCs w:val="23"/>
                <w:lang w:val="sk-SK"/>
              </w:rPr>
            </w:rPrChange>
          </w:rPr>
          <w:tab/>
          <w:t>spolupracuje s platobnou jednotkou pri zostavovaní a predkladaní žiadostí o platbu EK, zostavovaní, potvrdzovaní a predkladaní účtov EK,</w:t>
        </w:r>
      </w:ins>
    </w:p>
    <w:p w14:paraId="3CB9B9CF" w14:textId="77777777" w:rsidR="00201760" w:rsidRPr="0005333C" w:rsidRDefault="00201760" w:rsidP="00201760">
      <w:pPr>
        <w:pStyle w:val="Point0"/>
        <w:keepNext/>
        <w:spacing w:before="0" w:line="276" w:lineRule="auto"/>
        <w:ind w:left="284" w:hanging="284"/>
        <w:jc w:val="both"/>
        <w:rPr>
          <w:ins w:id="580" w:author="Autor"/>
          <w:rFonts w:ascii="Calibri" w:hAnsi="Calibri" w:cs="Calibri"/>
          <w:sz w:val="22"/>
          <w:lang w:val="sk-SK"/>
          <w:rPrChange w:id="581" w:author="Autor">
            <w:rPr>
              <w:ins w:id="582" w:author="Autor"/>
              <w:rFonts w:ascii="Calibri" w:hAnsi="Calibri" w:cs="Calibri"/>
              <w:sz w:val="23"/>
              <w:szCs w:val="23"/>
              <w:lang w:val="sk-SK"/>
            </w:rPr>
          </w:rPrChange>
        </w:rPr>
      </w:pPr>
      <w:ins w:id="583" w:author="Autor">
        <w:r w:rsidRPr="0005333C">
          <w:rPr>
            <w:rFonts w:ascii="Calibri" w:hAnsi="Calibri" w:cs="Calibri"/>
            <w:sz w:val="22"/>
            <w:lang w:val="sk-SK"/>
            <w:rPrChange w:id="584" w:author="Autor">
              <w:rPr>
                <w:rFonts w:ascii="Calibri" w:hAnsi="Calibri" w:cs="Calibri"/>
                <w:sz w:val="23"/>
                <w:szCs w:val="23"/>
                <w:lang w:val="sk-SK"/>
              </w:rPr>
            </w:rPrChange>
          </w:rPr>
          <w:t>-</w:t>
        </w:r>
        <w:r w:rsidRPr="0005333C">
          <w:rPr>
            <w:rFonts w:ascii="Calibri" w:hAnsi="Calibri" w:cs="Calibri"/>
            <w:sz w:val="22"/>
            <w:lang w:val="sk-SK"/>
            <w:rPrChange w:id="585" w:author="Autor">
              <w:rPr>
                <w:rFonts w:ascii="Calibri" w:hAnsi="Calibri" w:cs="Calibri"/>
                <w:sz w:val="23"/>
                <w:szCs w:val="23"/>
                <w:lang w:val="sk-SK"/>
              </w:rPr>
            </w:rPrChange>
          </w:rPr>
          <w:tab/>
          <w:t>spolupracuje s Migračným úradom MV SR ako odborným útvarom MV SR v rozsahu jeho vecných kompetencií pri overovaní oprávnenosti cieľovej skupiny AMIF v rámci výdavkov projektov financovaných z programu AMIF,</w:t>
        </w:r>
      </w:ins>
    </w:p>
    <w:p w14:paraId="3C19FF49" w14:textId="77777777" w:rsidR="00201760" w:rsidRPr="0005333C" w:rsidRDefault="00201760" w:rsidP="00201760">
      <w:pPr>
        <w:pStyle w:val="Point0"/>
        <w:keepNext/>
        <w:spacing w:before="0" w:line="276" w:lineRule="auto"/>
        <w:ind w:left="284" w:hanging="284"/>
        <w:jc w:val="both"/>
        <w:rPr>
          <w:ins w:id="586" w:author="Autor"/>
          <w:rFonts w:ascii="Calibri" w:hAnsi="Calibri" w:cs="Calibri"/>
          <w:sz w:val="22"/>
          <w:lang w:val="sk-SK"/>
          <w:rPrChange w:id="587" w:author="Autor">
            <w:rPr>
              <w:ins w:id="588" w:author="Autor"/>
              <w:rFonts w:ascii="Calibri" w:hAnsi="Calibri" w:cs="Calibri"/>
              <w:sz w:val="23"/>
              <w:szCs w:val="23"/>
              <w:lang w:val="sk-SK"/>
            </w:rPr>
          </w:rPrChange>
        </w:rPr>
      </w:pPr>
      <w:ins w:id="589" w:author="Autor">
        <w:r w:rsidRPr="0005333C">
          <w:rPr>
            <w:rFonts w:ascii="Calibri" w:hAnsi="Calibri" w:cs="Calibri"/>
            <w:sz w:val="22"/>
            <w:lang w:val="sk-SK"/>
            <w:rPrChange w:id="590" w:author="Autor">
              <w:rPr>
                <w:rFonts w:ascii="Calibri" w:hAnsi="Calibri" w:cs="Calibri"/>
                <w:sz w:val="23"/>
                <w:szCs w:val="23"/>
                <w:lang w:val="sk-SK"/>
              </w:rPr>
            </w:rPrChange>
          </w:rPr>
          <w:t>-  spravuje používateľov v systéme IS ITMS21+ a spravuje priraďovanie ich pracovných pozícií.</w:t>
        </w:r>
      </w:ins>
    </w:p>
    <w:p w14:paraId="4C635921" w14:textId="77777777" w:rsidR="00201760" w:rsidRPr="0005333C" w:rsidRDefault="00201760" w:rsidP="00201760">
      <w:pPr>
        <w:pStyle w:val="Point0"/>
        <w:keepNext/>
        <w:spacing w:before="0" w:line="276" w:lineRule="auto"/>
        <w:ind w:left="0" w:firstLine="0"/>
        <w:jc w:val="both"/>
        <w:rPr>
          <w:ins w:id="591" w:author="Autor"/>
          <w:rFonts w:ascii="Calibri" w:hAnsi="Calibri" w:cs="Calibri"/>
          <w:sz w:val="22"/>
          <w:lang w:val="sk-SK"/>
          <w:rPrChange w:id="592" w:author="Autor">
            <w:rPr>
              <w:ins w:id="593" w:author="Autor"/>
              <w:rFonts w:ascii="Calibri" w:hAnsi="Calibri" w:cs="Calibri"/>
              <w:sz w:val="23"/>
              <w:szCs w:val="23"/>
              <w:lang w:val="sk-SK"/>
            </w:rPr>
          </w:rPrChange>
        </w:rPr>
      </w:pPr>
    </w:p>
    <w:p w14:paraId="1A5F1704" w14:textId="77777777" w:rsidR="00201760" w:rsidRPr="0005333C" w:rsidRDefault="00201760" w:rsidP="00201760">
      <w:pPr>
        <w:spacing w:after="0" w:line="240" w:lineRule="auto"/>
        <w:jc w:val="both"/>
        <w:rPr>
          <w:ins w:id="594" w:author="Autor"/>
          <w:rFonts w:ascii="Calibri" w:eastAsia="Times New Roman" w:hAnsi="Calibri" w:cs="Calibri"/>
          <w:lang w:eastAsia="sk-SK"/>
          <w:rPrChange w:id="595" w:author="Autor">
            <w:rPr>
              <w:ins w:id="596" w:author="Autor"/>
              <w:rFonts w:ascii="Calibri" w:eastAsia="Times New Roman" w:hAnsi="Calibri" w:cs="Calibri"/>
              <w:sz w:val="23"/>
              <w:szCs w:val="23"/>
              <w:lang w:eastAsia="sk-SK"/>
            </w:rPr>
          </w:rPrChange>
        </w:rPr>
      </w:pPr>
      <w:ins w:id="597" w:author="Autor">
        <w:r w:rsidRPr="0005333C">
          <w:rPr>
            <w:rFonts w:ascii="Calibri" w:eastAsia="Times New Roman" w:hAnsi="Calibri" w:cs="Calibri"/>
            <w:b/>
            <w:bCs/>
            <w:color w:val="0070C0"/>
            <w:u w:val="single"/>
            <w:lang w:eastAsia="sk-SK"/>
            <w:rPrChange w:id="598" w:author="Autor">
              <w:rPr>
                <w:rFonts w:ascii="Calibri" w:eastAsia="Times New Roman" w:hAnsi="Calibri" w:cs="Calibri"/>
                <w:b/>
                <w:bCs/>
                <w:color w:val="0070C0"/>
                <w:sz w:val="23"/>
                <w:szCs w:val="23"/>
                <w:u w:val="single"/>
                <w:lang w:eastAsia="sk-SK"/>
              </w:rPr>
            </w:rPrChange>
          </w:rPr>
          <w:t>Organizačný odbor</w:t>
        </w:r>
        <w:r w:rsidRPr="0005333C">
          <w:rPr>
            <w:rFonts w:ascii="Calibri" w:eastAsia="Times New Roman" w:hAnsi="Calibri" w:cs="Calibri"/>
            <w:color w:val="0070C0"/>
            <w:lang w:eastAsia="sk-SK"/>
            <w:rPrChange w:id="599" w:author="Autor">
              <w:rPr>
                <w:rFonts w:ascii="Calibri" w:eastAsia="Times New Roman" w:hAnsi="Calibri" w:cs="Calibri"/>
                <w:color w:val="0070C0"/>
                <w:sz w:val="23"/>
                <w:szCs w:val="23"/>
                <w:lang w:eastAsia="sk-SK"/>
              </w:rPr>
            </w:rPrChange>
          </w:rPr>
          <w:t xml:space="preserve"> </w:t>
        </w:r>
        <w:r w:rsidRPr="0005333C">
          <w:rPr>
            <w:rFonts w:ascii="Calibri" w:eastAsia="Times New Roman" w:hAnsi="Calibri" w:cs="Calibri"/>
            <w:lang w:eastAsia="sk-SK"/>
            <w:rPrChange w:id="600" w:author="Autor">
              <w:rPr>
                <w:rFonts w:ascii="Calibri" w:eastAsia="Times New Roman" w:hAnsi="Calibri" w:cs="Calibri"/>
                <w:sz w:val="23"/>
                <w:szCs w:val="23"/>
                <w:lang w:eastAsia="sk-SK"/>
              </w:rPr>
            </w:rPrChange>
          </w:rPr>
          <w:t>pri zabezpečovaní úloh riadiaceho orgánu a platobného orgánu vykonáva najmä tieto úlohy:</w:t>
        </w:r>
      </w:ins>
    </w:p>
    <w:p w14:paraId="4D02A7A1" w14:textId="77777777" w:rsidR="00201760" w:rsidRPr="0005333C" w:rsidRDefault="00201760" w:rsidP="00201760">
      <w:pPr>
        <w:widowControl w:val="0"/>
        <w:numPr>
          <w:ilvl w:val="0"/>
          <w:numId w:val="20"/>
        </w:numPr>
        <w:spacing w:before="120" w:after="0" w:line="276" w:lineRule="auto"/>
        <w:ind w:left="284" w:hanging="284"/>
        <w:jc w:val="both"/>
        <w:rPr>
          <w:ins w:id="601" w:author="Autor"/>
          <w:rFonts w:ascii="Calibri" w:eastAsia="Times New Roman" w:hAnsi="Calibri" w:cs="Calibri"/>
          <w:lang w:val="pl-PL" w:eastAsia="sk-SK"/>
          <w:rPrChange w:id="602" w:author="Autor">
            <w:rPr>
              <w:ins w:id="603" w:author="Autor"/>
              <w:rFonts w:ascii="Calibri" w:eastAsia="Times New Roman" w:hAnsi="Calibri" w:cs="Calibri"/>
              <w:sz w:val="23"/>
              <w:szCs w:val="23"/>
              <w:lang w:val="pl-PL" w:eastAsia="sk-SK"/>
            </w:rPr>
          </w:rPrChange>
        </w:rPr>
      </w:pPr>
      <w:ins w:id="604" w:author="Autor">
        <w:r w:rsidRPr="0005333C">
          <w:rPr>
            <w:rFonts w:ascii="Calibri" w:eastAsia="Times New Roman" w:hAnsi="Calibri" w:cs="Calibri"/>
            <w:lang w:val="pl-PL" w:eastAsia="sk-SK"/>
            <w:rPrChange w:id="605" w:author="Autor">
              <w:rPr>
                <w:rFonts w:ascii="Calibri" w:eastAsia="Times New Roman" w:hAnsi="Calibri" w:cs="Calibri"/>
                <w:sz w:val="23"/>
                <w:szCs w:val="23"/>
                <w:lang w:val="pl-PL" w:eastAsia="sk-SK"/>
              </w:rPr>
            </w:rPrChange>
          </w:rPr>
          <w:t>vypracúva v spolupráci s oddelením zahraničnej pomoci a platobnou jednotkou systém riadenia a kontroly programov a jeho zmeny,</w:t>
        </w:r>
      </w:ins>
    </w:p>
    <w:p w14:paraId="79E5A7A6" w14:textId="77777777" w:rsidR="00201760" w:rsidRPr="0005333C" w:rsidRDefault="00201760" w:rsidP="00201760">
      <w:pPr>
        <w:pStyle w:val="Point0"/>
        <w:keepNext/>
        <w:numPr>
          <w:ilvl w:val="0"/>
          <w:numId w:val="20"/>
        </w:numPr>
        <w:spacing w:before="0" w:line="276" w:lineRule="auto"/>
        <w:ind w:left="284" w:hanging="284"/>
        <w:jc w:val="both"/>
        <w:rPr>
          <w:ins w:id="606" w:author="Autor"/>
          <w:rFonts w:ascii="Calibri" w:hAnsi="Calibri" w:cs="Calibri"/>
          <w:sz w:val="22"/>
          <w:lang w:val="sk-SK"/>
          <w:rPrChange w:id="607" w:author="Autor">
            <w:rPr>
              <w:ins w:id="608" w:author="Autor"/>
              <w:rFonts w:ascii="Calibri" w:hAnsi="Calibri" w:cs="Calibri"/>
              <w:sz w:val="23"/>
              <w:szCs w:val="23"/>
              <w:lang w:val="sk-SK"/>
            </w:rPr>
          </w:rPrChange>
        </w:rPr>
      </w:pPr>
      <w:ins w:id="609" w:author="Autor">
        <w:r w:rsidRPr="0005333C">
          <w:rPr>
            <w:rFonts w:ascii="Calibri" w:hAnsi="Calibri" w:cs="Calibri"/>
            <w:sz w:val="22"/>
            <w:lang w:val="sk-SK"/>
            <w:rPrChange w:id="610" w:author="Autor">
              <w:rPr>
                <w:rFonts w:ascii="Calibri" w:hAnsi="Calibri" w:cs="Calibri"/>
                <w:sz w:val="23"/>
                <w:szCs w:val="23"/>
                <w:lang w:val="sk-SK"/>
              </w:rPr>
            </w:rPrChange>
          </w:rPr>
          <w:t>vypracúva v rozsahu svojich kompetencií riadiacu dokumentáciu v zmysle kapitoly 5 dokumentu Systém riadenia a kontroly programov Fondov pre oblasť vnútorných záležitostí, programové obdobie 2021-2027,</w:t>
        </w:r>
      </w:ins>
    </w:p>
    <w:p w14:paraId="7A5D752D" w14:textId="77777777" w:rsidR="00201760" w:rsidRPr="0005333C" w:rsidRDefault="00201760" w:rsidP="00201760">
      <w:pPr>
        <w:widowControl w:val="0"/>
        <w:numPr>
          <w:ilvl w:val="0"/>
          <w:numId w:val="20"/>
        </w:numPr>
        <w:spacing w:before="120" w:after="0" w:line="276" w:lineRule="auto"/>
        <w:ind w:left="284" w:hanging="284"/>
        <w:jc w:val="both"/>
        <w:rPr>
          <w:ins w:id="611" w:author="Autor"/>
          <w:rFonts w:ascii="Calibri" w:eastAsia="Times New Roman" w:hAnsi="Calibri" w:cs="Calibri"/>
          <w:lang w:val="pl-PL" w:eastAsia="sk-SK"/>
          <w:rPrChange w:id="612" w:author="Autor">
            <w:rPr>
              <w:ins w:id="613" w:author="Autor"/>
              <w:rFonts w:ascii="Calibri" w:eastAsia="Times New Roman" w:hAnsi="Calibri" w:cs="Calibri"/>
              <w:sz w:val="23"/>
              <w:szCs w:val="23"/>
              <w:lang w:val="pl-PL" w:eastAsia="sk-SK"/>
            </w:rPr>
          </w:rPrChange>
        </w:rPr>
      </w:pPr>
      <w:ins w:id="614" w:author="Autor">
        <w:r w:rsidRPr="0005333C">
          <w:rPr>
            <w:rFonts w:ascii="Calibri" w:eastAsia="Times New Roman" w:hAnsi="Calibri" w:cs="Calibri"/>
            <w:lang w:val="pl-PL" w:eastAsia="sk-SK"/>
            <w:rPrChange w:id="615" w:author="Autor">
              <w:rPr>
                <w:rFonts w:ascii="Calibri" w:eastAsia="Times New Roman" w:hAnsi="Calibri" w:cs="Calibri"/>
                <w:sz w:val="23"/>
                <w:szCs w:val="23"/>
                <w:lang w:val="pl-PL" w:eastAsia="sk-SK"/>
              </w:rPr>
            </w:rPrChange>
          </w:rPr>
          <w:t>zabezpečuje kontrolu postupov prijímateľov pri verejnom obstarávaní a obstarávaní ako administratívnu finančnú kontrolu podľa zákona o finančnej kontrole a audite,</w:t>
        </w:r>
      </w:ins>
    </w:p>
    <w:p w14:paraId="6E653283" w14:textId="77777777" w:rsidR="00201760" w:rsidRPr="0005333C" w:rsidRDefault="00201760" w:rsidP="00201760">
      <w:pPr>
        <w:pStyle w:val="Odsekzoznamu"/>
        <w:numPr>
          <w:ilvl w:val="0"/>
          <w:numId w:val="20"/>
        </w:numPr>
        <w:spacing w:after="0" w:line="276" w:lineRule="auto"/>
        <w:ind w:left="284" w:hanging="284"/>
        <w:contextualSpacing w:val="0"/>
        <w:jc w:val="both"/>
        <w:rPr>
          <w:ins w:id="616" w:author="Autor"/>
          <w:rFonts w:ascii="Calibri" w:eastAsia="Times New Roman" w:hAnsi="Calibri" w:cs="Calibri"/>
          <w:lang w:val="pl-PL" w:eastAsia="sk-SK"/>
          <w:rPrChange w:id="617" w:author="Autor">
            <w:rPr>
              <w:ins w:id="618" w:author="Autor"/>
              <w:rFonts w:ascii="Calibri" w:eastAsia="Times New Roman" w:hAnsi="Calibri" w:cs="Calibri"/>
              <w:sz w:val="23"/>
              <w:szCs w:val="23"/>
              <w:lang w:val="pl-PL" w:eastAsia="sk-SK"/>
            </w:rPr>
          </w:rPrChange>
        </w:rPr>
      </w:pPr>
      <w:ins w:id="619" w:author="Autor">
        <w:r w:rsidRPr="0005333C">
          <w:rPr>
            <w:rFonts w:ascii="Calibri" w:hAnsi="Calibri" w:cs="Calibri"/>
            <w:lang w:val="pl-PL"/>
            <w:rPrChange w:id="620" w:author="Autor">
              <w:rPr>
                <w:rFonts w:ascii="Calibri" w:hAnsi="Calibri" w:cs="Calibri"/>
                <w:sz w:val="23"/>
                <w:szCs w:val="23"/>
                <w:lang w:val="pl-PL"/>
              </w:rPr>
            </w:rPrChange>
          </w:rPr>
          <w:lastRenderedPageBreak/>
          <w:t>eviduje, aktualizuje a monitoruje nezrovnalosti a žiadosti o vrátenie finančných prostriedkov,</w:t>
        </w:r>
      </w:ins>
    </w:p>
    <w:p w14:paraId="3B4FAC79" w14:textId="77777777" w:rsidR="00201760" w:rsidRPr="0005333C" w:rsidRDefault="00201760" w:rsidP="00201760">
      <w:pPr>
        <w:pStyle w:val="Point0"/>
        <w:numPr>
          <w:ilvl w:val="0"/>
          <w:numId w:val="27"/>
        </w:numPr>
        <w:spacing w:before="0" w:after="0" w:line="276" w:lineRule="auto"/>
        <w:ind w:left="284"/>
        <w:jc w:val="both"/>
        <w:rPr>
          <w:ins w:id="621" w:author="Autor"/>
          <w:rFonts w:ascii="Calibri" w:hAnsi="Calibri" w:cs="Calibri"/>
          <w:sz w:val="22"/>
          <w:lang w:val="sk-SK"/>
          <w:rPrChange w:id="622" w:author="Autor">
            <w:rPr>
              <w:ins w:id="623" w:author="Autor"/>
              <w:rFonts w:ascii="Calibri" w:hAnsi="Calibri" w:cs="Calibri"/>
              <w:sz w:val="23"/>
              <w:szCs w:val="23"/>
              <w:lang w:val="sk-SK"/>
            </w:rPr>
          </w:rPrChange>
        </w:rPr>
      </w:pPr>
      <w:ins w:id="624" w:author="Autor">
        <w:r w:rsidRPr="0005333C">
          <w:rPr>
            <w:rFonts w:ascii="Calibri" w:hAnsi="Calibri" w:cs="Calibri"/>
            <w:sz w:val="22"/>
            <w:lang w:val="sk-SK"/>
            <w:rPrChange w:id="625" w:author="Autor">
              <w:rPr>
                <w:rFonts w:ascii="Calibri" w:hAnsi="Calibri" w:cs="Calibri"/>
                <w:sz w:val="23"/>
                <w:szCs w:val="23"/>
                <w:lang w:val="sk-SK"/>
              </w:rPr>
            </w:rPrChange>
          </w:rPr>
          <w:t>koordinuje relevantné útvary vo vzťahu k pripravovaným alebo vykonávaným auditom/kontrolám,</w:t>
        </w:r>
      </w:ins>
    </w:p>
    <w:p w14:paraId="7A98728C" w14:textId="77777777" w:rsidR="00201760" w:rsidRPr="0005333C" w:rsidRDefault="00201760" w:rsidP="00201760">
      <w:pPr>
        <w:pStyle w:val="Point0"/>
        <w:numPr>
          <w:ilvl w:val="0"/>
          <w:numId w:val="27"/>
        </w:numPr>
        <w:spacing w:before="0" w:after="0" w:line="276" w:lineRule="auto"/>
        <w:ind w:left="284"/>
        <w:jc w:val="both"/>
        <w:rPr>
          <w:ins w:id="626" w:author="Autor"/>
          <w:rFonts w:ascii="Calibri" w:hAnsi="Calibri" w:cs="Calibri"/>
          <w:sz w:val="22"/>
          <w:lang w:val="sk-SK"/>
          <w:rPrChange w:id="627" w:author="Autor">
            <w:rPr>
              <w:ins w:id="628" w:author="Autor"/>
              <w:rFonts w:ascii="Calibri" w:hAnsi="Calibri" w:cs="Calibri"/>
              <w:sz w:val="23"/>
              <w:szCs w:val="23"/>
              <w:lang w:val="sk-SK"/>
            </w:rPr>
          </w:rPrChange>
        </w:rPr>
      </w:pPr>
      <w:ins w:id="629" w:author="Autor">
        <w:r w:rsidRPr="0005333C">
          <w:rPr>
            <w:rFonts w:ascii="Calibri" w:hAnsi="Calibri" w:cs="Calibri"/>
            <w:sz w:val="22"/>
            <w:lang w:val="sk-SK"/>
            <w:rPrChange w:id="630" w:author="Autor">
              <w:rPr>
                <w:rFonts w:ascii="Calibri" w:hAnsi="Calibri" w:cs="Calibri"/>
                <w:sz w:val="23"/>
                <w:szCs w:val="23"/>
                <w:lang w:val="sk-SK"/>
              </w:rPr>
            </w:rPrChange>
          </w:rPr>
          <w:t>zabezpečuje súčinnosť pri výkone auditov/kontrol od fázy prípravy vyžiadanej dokumentácie až po fázu odpočtu splnenia nápravných opatrení,</w:t>
        </w:r>
      </w:ins>
    </w:p>
    <w:p w14:paraId="456F67D6" w14:textId="77777777" w:rsidR="00201760" w:rsidRPr="0005333C" w:rsidRDefault="00201760" w:rsidP="00201760">
      <w:pPr>
        <w:pStyle w:val="Point0"/>
        <w:numPr>
          <w:ilvl w:val="0"/>
          <w:numId w:val="27"/>
        </w:numPr>
        <w:spacing w:before="0" w:after="0" w:line="276" w:lineRule="auto"/>
        <w:ind w:left="284"/>
        <w:jc w:val="both"/>
        <w:rPr>
          <w:ins w:id="631" w:author="Autor"/>
          <w:rFonts w:ascii="Calibri" w:hAnsi="Calibri" w:cs="Calibri"/>
          <w:sz w:val="22"/>
          <w:lang w:val="sk-SK"/>
          <w:rPrChange w:id="632" w:author="Autor">
            <w:rPr>
              <w:ins w:id="633" w:author="Autor"/>
              <w:rFonts w:ascii="Calibri" w:hAnsi="Calibri" w:cs="Calibri"/>
              <w:sz w:val="23"/>
              <w:szCs w:val="23"/>
              <w:lang w:val="sk-SK"/>
            </w:rPr>
          </w:rPrChange>
        </w:rPr>
      </w:pPr>
      <w:ins w:id="634" w:author="Autor">
        <w:r w:rsidRPr="0005333C">
          <w:rPr>
            <w:rFonts w:ascii="Calibri" w:hAnsi="Calibri" w:cs="Calibri"/>
            <w:sz w:val="22"/>
            <w:lang w:val="sk-SK"/>
            <w:rPrChange w:id="635" w:author="Autor">
              <w:rPr>
                <w:rFonts w:ascii="Calibri" w:hAnsi="Calibri" w:cs="Calibri"/>
                <w:sz w:val="23"/>
                <w:szCs w:val="23"/>
                <w:lang w:val="sk-SK"/>
              </w:rPr>
            </w:rPrChange>
          </w:rPr>
          <w:t>koordinuje útvary pri príprave stanovísk a formulácií nápravných opatrení k zisteniam z auditov/kontrol,</w:t>
        </w:r>
      </w:ins>
    </w:p>
    <w:p w14:paraId="5DEF43B3" w14:textId="77777777" w:rsidR="00201760" w:rsidRPr="0005333C" w:rsidRDefault="00201760" w:rsidP="00201760">
      <w:pPr>
        <w:pStyle w:val="Point0"/>
        <w:numPr>
          <w:ilvl w:val="0"/>
          <w:numId w:val="27"/>
        </w:numPr>
        <w:spacing w:before="0" w:after="0" w:line="276" w:lineRule="auto"/>
        <w:ind w:left="284"/>
        <w:jc w:val="both"/>
        <w:rPr>
          <w:ins w:id="636" w:author="Autor"/>
          <w:rFonts w:ascii="Calibri" w:hAnsi="Calibri" w:cs="Calibri"/>
          <w:sz w:val="22"/>
          <w:lang w:val="sk-SK"/>
          <w:rPrChange w:id="637" w:author="Autor">
            <w:rPr>
              <w:ins w:id="638" w:author="Autor"/>
              <w:rFonts w:ascii="Calibri" w:hAnsi="Calibri" w:cs="Calibri"/>
              <w:sz w:val="23"/>
              <w:szCs w:val="23"/>
              <w:lang w:val="sk-SK"/>
            </w:rPr>
          </w:rPrChange>
        </w:rPr>
      </w:pPr>
      <w:ins w:id="639" w:author="Autor">
        <w:r w:rsidRPr="0005333C">
          <w:rPr>
            <w:rFonts w:ascii="Calibri" w:hAnsi="Calibri" w:cs="Calibri"/>
            <w:sz w:val="22"/>
            <w:lang w:val="sk-SK"/>
            <w:rPrChange w:id="640" w:author="Autor">
              <w:rPr>
                <w:rFonts w:ascii="Calibri" w:hAnsi="Calibri" w:cs="Calibri"/>
                <w:sz w:val="23"/>
                <w:szCs w:val="23"/>
                <w:lang w:val="sk-SK"/>
              </w:rPr>
            </w:rPrChange>
          </w:rPr>
          <w:t>pripravuje podkladové materiály a komunikuje  s internými a externými audítormi,</w:t>
        </w:r>
      </w:ins>
    </w:p>
    <w:p w14:paraId="3F050464" w14:textId="77777777" w:rsidR="00201760" w:rsidRPr="0005333C" w:rsidRDefault="00201760" w:rsidP="00201760">
      <w:pPr>
        <w:pStyle w:val="Point0"/>
        <w:numPr>
          <w:ilvl w:val="0"/>
          <w:numId w:val="27"/>
        </w:numPr>
        <w:spacing w:before="0" w:after="0" w:line="276" w:lineRule="auto"/>
        <w:ind w:left="284"/>
        <w:jc w:val="both"/>
        <w:rPr>
          <w:ins w:id="641" w:author="Autor"/>
          <w:rFonts w:ascii="Calibri" w:hAnsi="Calibri" w:cs="Calibri"/>
          <w:sz w:val="22"/>
          <w:lang w:val="sk-SK"/>
          <w:rPrChange w:id="642" w:author="Autor">
            <w:rPr>
              <w:ins w:id="643" w:author="Autor"/>
              <w:rFonts w:ascii="Calibri" w:hAnsi="Calibri" w:cs="Calibri"/>
              <w:sz w:val="23"/>
              <w:szCs w:val="23"/>
              <w:lang w:val="sk-SK"/>
            </w:rPr>
          </w:rPrChange>
        </w:rPr>
      </w:pPr>
      <w:ins w:id="644" w:author="Autor">
        <w:r w:rsidRPr="0005333C">
          <w:rPr>
            <w:rFonts w:ascii="Calibri" w:hAnsi="Calibri" w:cs="Calibri"/>
            <w:sz w:val="22"/>
            <w:lang w:val="sk-SK"/>
            <w:rPrChange w:id="645" w:author="Autor">
              <w:rPr>
                <w:rFonts w:ascii="Calibri" w:hAnsi="Calibri" w:cs="Calibri"/>
                <w:sz w:val="23"/>
                <w:szCs w:val="23"/>
                <w:lang w:val="sk-SK"/>
              </w:rPr>
            </w:rPrChange>
          </w:rPr>
          <w:t>sleduje plnenie nápravných opatrení,</w:t>
        </w:r>
      </w:ins>
    </w:p>
    <w:p w14:paraId="3E864C6A" w14:textId="77777777" w:rsidR="00201760" w:rsidRPr="0005333C" w:rsidRDefault="00201760" w:rsidP="00201760">
      <w:pPr>
        <w:pStyle w:val="Point0"/>
        <w:numPr>
          <w:ilvl w:val="0"/>
          <w:numId w:val="27"/>
        </w:numPr>
        <w:spacing w:before="0" w:after="0" w:line="276" w:lineRule="auto"/>
        <w:ind w:left="284"/>
        <w:jc w:val="both"/>
        <w:rPr>
          <w:ins w:id="646" w:author="Autor"/>
          <w:rFonts w:ascii="Calibri" w:hAnsi="Calibri" w:cs="Calibri"/>
          <w:sz w:val="22"/>
          <w:lang w:val="sk-SK"/>
          <w:rPrChange w:id="647" w:author="Autor">
            <w:rPr>
              <w:ins w:id="648" w:author="Autor"/>
              <w:rFonts w:ascii="Calibri" w:hAnsi="Calibri" w:cs="Calibri"/>
              <w:sz w:val="23"/>
              <w:szCs w:val="23"/>
              <w:lang w:val="sk-SK"/>
            </w:rPr>
          </w:rPrChange>
        </w:rPr>
      </w:pPr>
      <w:ins w:id="649" w:author="Autor">
        <w:r w:rsidRPr="0005333C">
          <w:rPr>
            <w:rFonts w:ascii="Calibri" w:hAnsi="Calibri" w:cs="Calibri"/>
            <w:sz w:val="22"/>
            <w:lang w:val="sk-SK"/>
            <w:rPrChange w:id="650" w:author="Autor">
              <w:rPr>
                <w:rFonts w:ascii="Calibri" w:hAnsi="Calibri" w:cs="Calibri"/>
                <w:sz w:val="23"/>
                <w:szCs w:val="23"/>
                <w:lang w:val="sk-SK"/>
              </w:rPr>
            </w:rPrChange>
          </w:rPr>
          <w:t>vedie evidenciu auditov/kontrol,</w:t>
        </w:r>
      </w:ins>
    </w:p>
    <w:p w14:paraId="412E616A" w14:textId="77777777" w:rsidR="00201760" w:rsidRPr="0005333C" w:rsidRDefault="00201760" w:rsidP="00201760">
      <w:pPr>
        <w:pStyle w:val="Point0"/>
        <w:numPr>
          <w:ilvl w:val="0"/>
          <w:numId w:val="27"/>
        </w:numPr>
        <w:spacing w:before="0" w:after="0" w:line="276" w:lineRule="auto"/>
        <w:ind w:left="284"/>
        <w:jc w:val="both"/>
        <w:rPr>
          <w:ins w:id="651" w:author="Autor"/>
          <w:rFonts w:ascii="Calibri" w:hAnsi="Calibri" w:cs="Calibri"/>
          <w:sz w:val="22"/>
          <w:lang w:val="sk-SK"/>
          <w:rPrChange w:id="652" w:author="Autor">
            <w:rPr>
              <w:ins w:id="653" w:author="Autor"/>
              <w:rFonts w:ascii="Calibri" w:hAnsi="Calibri" w:cs="Calibri"/>
              <w:sz w:val="23"/>
              <w:szCs w:val="23"/>
              <w:lang w:val="sk-SK"/>
            </w:rPr>
          </w:rPrChange>
        </w:rPr>
      </w:pPr>
      <w:ins w:id="654" w:author="Autor">
        <w:r w:rsidRPr="0005333C">
          <w:rPr>
            <w:rFonts w:ascii="Calibri" w:hAnsi="Calibri" w:cs="Calibri"/>
            <w:sz w:val="22"/>
            <w:lang w:val="sk-SK"/>
            <w:rPrChange w:id="655" w:author="Autor">
              <w:rPr>
                <w:rFonts w:ascii="Calibri" w:hAnsi="Calibri" w:cs="Calibri"/>
                <w:sz w:val="23"/>
                <w:szCs w:val="23"/>
                <w:lang w:val="sk-SK"/>
              </w:rPr>
            </w:rPrChange>
          </w:rPr>
          <w:t>vyhodnocuje zistenia z auditov/kontrol a formuluje návrhy na systémové zmeny,</w:t>
        </w:r>
      </w:ins>
    </w:p>
    <w:p w14:paraId="2B5BF05B" w14:textId="77777777" w:rsidR="00201760" w:rsidRPr="0005333C" w:rsidRDefault="00201760" w:rsidP="00201760">
      <w:pPr>
        <w:pStyle w:val="Point0"/>
        <w:numPr>
          <w:ilvl w:val="0"/>
          <w:numId w:val="27"/>
        </w:numPr>
        <w:spacing w:before="0" w:after="0" w:line="276" w:lineRule="auto"/>
        <w:ind w:left="284"/>
        <w:jc w:val="both"/>
        <w:rPr>
          <w:ins w:id="656" w:author="Autor"/>
          <w:rFonts w:ascii="Calibri" w:hAnsi="Calibri" w:cs="Calibri"/>
          <w:sz w:val="22"/>
          <w:lang w:val="sk-SK"/>
          <w:rPrChange w:id="657" w:author="Autor">
            <w:rPr>
              <w:ins w:id="658" w:author="Autor"/>
              <w:rFonts w:ascii="Calibri" w:hAnsi="Calibri" w:cs="Calibri"/>
              <w:sz w:val="23"/>
              <w:szCs w:val="23"/>
              <w:lang w:val="sk-SK"/>
            </w:rPr>
          </w:rPrChange>
        </w:rPr>
      </w:pPr>
      <w:ins w:id="659" w:author="Autor">
        <w:r w:rsidRPr="0005333C">
          <w:rPr>
            <w:rFonts w:ascii="Calibri" w:hAnsi="Calibri" w:cs="Calibri"/>
            <w:sz w:val="22"/>
            <w:lang w:val="sk-SK"/>
            <w:rPrChange w:id="660" w:author="Autor">
              <w:rPr>
                <w:rFonts w:ascii="Calibri" w:hAnsi="Calibri" w:cs="Calibri"/>
                <w:sz w:val="23"/>
                <w:szCs w:val="23"/>
                <w:lang w:val="sk-SK"/>
              </w:rPr>
            </w:rPrChange>
          </w:rPr>
          <w:t>uchováva originálnu dokumentáciu týkajúcu sa vykonaných auditov a kontrol na úrovni riadiaceho orgánu,</w:t>
        </w:r>
      </w:ins>
    </w:p>
    <w:p w14:paraId="0120AC87" w14:textId="77777777" w:rsidR="00201760" w:rsidRPr="0005333C" w:rsidRDefault="00201760" w:rsidP="00201760">
      <w:pPr>
        <w:pStyle w:val="Point0"/>
        <w:numPr>
          <w:ilvl w:val="0"/>
          <w:numId w:val="27"/>
        </w:numPr>
        <w:spacing w:before="0" w:after="0" w:line="276" w:lineRule="auto"/>
        <w:ind w:left="284"/>
        <w:jc w:val="both"/>
        <w:rPr>
          <w:ins w:id="661" w:author="Autor"/>
          <w:rFonts w:ascii="Calibri" w:hAnsi="Calibri" w:cs="Calibri"/>
          <w:sz w:val="22"/>
          <w:lang w:val="sk-SK"/>
          <w:rPrChange w:id="662" w:author="Autor">
            <w:rPr>
              <w:ins w:id="663" w:author="Autor"/>
              <w:rFonts w:ascii="Calibri" w:hAnsi="Calibri" w:cs="Calibri"/>
              <w:sz w:val="23"/>
              <w:szCs w:val="23"/>
              <w:lang w:val="sk-SK"/>
            </w:rPr>
          </w:rPrChange>
        </w:rPr>
      </w:pPr>
      <w:ins w:id="664" w:author="Autor">
        <w:r w:rsidRPr="0005333C">
          <w:rPr>
            <w:rFonts w:ascii="Calibri" w:hAnsi="Calibri" w:cs="Calibri"/>
            <w:sz w:val="22"/>
            <w:lang w:val="sk-SK"/>
            <w:rPrChange w:id="665" w:author="Autor">
              <w:rPr>
                <w:rFonts w:ascii="Calibri" w:hAnsi="Calibri" w:cs="Calibri"/>
                <w:sz w:val="23"/>
                <w:szCs w:val="23"/>
                <w:lang w:val="sk-SK"/>
              </w:rPr>
            </w:rPrChange>
          </w:rPr>
          <w:t>poskytuje súčinnosť platobnej jednotke a oddeleniu zahraničnej pomoci pri zostavovaní žiadostí o platbu EK a účtov EK,</w:t>
        </w:r>
      </w:ins>
    </w:p>
    <w:p w14:paraId="5D8765DF" w14:textId="77777777" w:rsidR="00201760" w:rsidRPr="0005333C" w:rsidRDefault="00201760" w:rsidP="00201760">
      <w:pPr>
        <w:pStyle w:val="Point0"/>
        <w:numPr>
          <w:ilvl w:val="0"/>
          <w:numId w:val="27"/>
        </w:numPr>
        <w:spacing w:before="0" w:after="0" w:line="276" w:lineRule="auto"/>
        <w:ind w:left="284"/>
        <w:jc w:val="both"/>
        <w:rPr>
          <w:ins w:id="666" w:author="Autor"/>
          <w:rFonts w:ascii="Calibri" w:hAnsi="Calibri" w:cs="Calibri"/>
          <w:sz w:val="22"/>
          <w:lang w:val="sk-SK"/>
          <w:rPrChange w:id="667" w:author="Autor">
            <w:rPr>
              <w:ins w:id="668" w:author="Autor"/>
              <w:rFonts w:ascii="Calibri" w:hAnsi="Calibri" w:cs="Calibri"/>
              <w:sz w:val="23"/>
              <w:szCs w:val="23"/>
              <w:lang w:val="sk-SK"/>
            </w:rPr>
          </w:rPrChange>
        </w:rPr>
      </w:pPr>
      <w:ins w:id="669" w:author="Autor">
        <w:r w:rsidRPr="0005333C">
          <w:rPr>
            <w:rFonts w:ascii="Calibri" w:hAnsi="Calibri" w:cs="Calibri"/>
            <w:sz w:val="22"/>
            <w:lang w:val="sk-SK"/>
            <w:rPrChange w:id="670" w:author="Autor">
              <w:rPr>
                <w:rFonts w:ascii="Calibri" w:hAnsi="Calibri" w:cs="Calibri"/>
                <w:sz w:val="23"/>
                <w:szCs w:val="23"/>
                <w:lang w:val="sk-SK"/>
              </w:rPr>
            </w:rPrChange>
          </w:rPr>
          <w:t>overuje činnosť zložiek riadiaceho orgánu súvisiacich s riadením, implementáciou a kontrolou programov, vrátane kontroly dodržiavania relevantných právnych predpisov,</w:t>
        </w:r>
      </w:ins>
    </w:p>
    <w:p w14:paraId="2E5C0A02" w14:textId="77777777" w:rsidR="00201760" w:rsidRPr="0005333C" w:rsidRDefault="00201760" w:rsidP="00201760">
      <w:pPr>
        <w:pStyle w:val="Point0"/>
        <w:numPr>
          <w:ilvl w:val="0"/>
          <w:numId w:val="27"/>
        </w:numPr>
        <w:spacing w:before="0" w:after="0" w:line="276" w:lineRule="auto"/>
        <w:ind w:left="284"/>
        <w:jc w:val="both"/>
        <w:rPr>
          <w:ins w:id="671" w:author="Autor"/>
          <w:rFonts w:ascii="Calibri" w:hAnsi="Calibri" w:cs="Calibri"/>
          <w:sz w:val="22"/>
          <w:lang w:val="sk-SK"/>
          <w:rPrChange w:id="672" w:author="Autor">
            <w:rPr>
              <w:ins w:id="673" w:author="Autor"/>
              <w:rFonts w:ascii="Calibri" w:hAnsi="Calibri" w:cs="Calibri"/>
              <w:sz w:val="23"/>
              <w:szCs w:val="23"/>
              <w:lang w:val="sk-SK"/>
            </w:rPr>
          </w:rPrChange>
        </w:rPr>
      </w:pPr>
      <w:ins w:id="674" w:author="Autor">
        <w:r w:rsidRPr="0005333C">
          <w:rPr>
            <w:rFonts w:ascii="Calibri" w:hAnsi="Calibri" w:cs="Calibri"/>
            <w:sz w:val="22"/>
            <w:lang w:val="sk-SK"/>
            <w:rPrChange w:id="675" w:author="Autor">
              <w:rPr>
                <w:rFonts w:ascii="Calibri" w:hAnsi="Calibri" w:cs="Calibri"/>
                <w:sz w:val="23"/>
                <w:szCs w:val="23"/>
                <w:lang w:val="sk-SK"/>
              </w:rPr>
            </w:rPrChange>
          </w:rPr>
          <w:t>vypracúva správu o zistenej nezrovnalosti (systémovej) ako aj jej aktualizácie na základe podkladov, správ z kontrol a auditov, právoplatného rozhodnutia ÚVO, ÚVA, správ z vyšetrovania OLAF a uznesení o začatí trestného stíhania a jej zaslanie príslušným subjektom,</w:t>
        </w:r>
      </w:ins>
    </w:p>
    <w:p w14:paraId="1BF8C68C" w14:textId="77777777" w:rsidR="00201760" w:rsidRPr="0005333C" w:rsidRDefault="00201760" w:rsidP="00201760">
      <w:pPr>
        <w:pStyle w:val="Point0"/>
        <w:numPr>
          <w:ilvl w:val="0"/>
          <w:numId w:val="27"/>
        </w:numPr>
        <w:spacing w:before="0" w:after="0" w:line="276" w:lineRule="auto"/>
        <w:ind w:left="284"/>
        <w:jc w:val="both"/>
        <w:rPr>
          <w:ins w:id="676" w:author="Autor"/>
          <w:rFonts w:ascii="Calibri" w:hAnsi="Calibri" w:cs="Calibri"/>
          <w:sz w:val="22"/>
          <w:lang w:val="sk-SK"/>
          <w:rPrChange w:id="677" w:author="Autor">
            <w:rPr>
              <w:ins w:id="678" w:author="Autor"/>
              <w:rFonts w:ascii="Calibri" w:hAnsi="Calibri" w:cs="Calibri"/>
              <w:sz w:val="23"/>
              <w:szCs w:val="23"/>
              <w:lang w:val="sk-SK"/>
            </w:rPr>
          </w:rPrChange>
        </w:rPr>
      </w:pPr>
      <w:ins w:id="679" w:author="Autor">
        <w:r w:rsidRPr="0005333C">
          <w:rPr>
            <w:rFonts w:ascii="Calibri" w:hAnsi="Calibri" w:cs="Calibri"/>
            <w:sz w:val="22"/>
            <w:lang w:val="sk-SK"/>
            <w:rPrChange w:id="680" w:author="Autor">
              <w:rPr>
                <w:rFonts w:ascii="Calibri" w:hAnsi="Calibri" w:cs="Calibri"/>
                <w:sz w:val="23"/>
                <w:szCs w:val="23"/>
                <w:lang w:val="sk-SK"/>
              </w:rPr>
            </w:rPrChange>
          </w:rPr>
          <w:t>rieši individuálne a systémové nezrovnalosti od fázy vzniku podozrenia zo vzniku nezrovnalosti až po prípadné vymáhanie finančných prostriedkov,</w:t>
        </w:r>
      </w:ins>
    </w:p>
    <w:p w14:paraId="31E597D7" w14:textId="77777777" w:rsidR="00201760" w:rsidRPr="0005333C" w:rsidRDefault="00201760" w:rsidP="00201760">
      <w:pPr>
        <w:pStyle w:val="Point0"/>
        <w:numPr>
          <w:ilvl w:val="0"/>
          <w:numId w:val="27"/>
        </w:numPr>
        <w:spacing w:before="0" w:after="0" w:line="276" w:lineRule="auto"/>
        <w:ind w:left="284"/>
        <w:jc w:val="both"/>
        <w:rPr>
          <w:ins w:id="681" w:author="Autor"/>
          <w:rFonts w:ascii="Calibri" w:hAnsi="Calibri" w:cs="Calibri"/>
          <w:sz w:val="22"/>
          <w:lang w:val="sk-SK"/>
          <w:rPrChange w:id="682" w:author="Autor">
            <w:rPr>
              <w:ins w:id="683" w:author="Autor"/>
              <w:rFonts w:ascii="Calibri" w:hAnsi="Calibri" w:cs="Calibri"/>
              <w:sz w:val="23"/>
              <w:szCs w:val="23"/>
              <w:lang w:val="sk-SK"/>
            </w:rPr>
          </w:rPrChange>
        </w:rPr>
      </w:pPr>
      <w:ins w:id="684" w:author="Autor">
        <w:r w:rsidRPr="0005333C">
          <w:rPr>
            <w:rFonts w:ascii="Calibri" w:hAnsi="Calibri" w:cs="Calibri"/>
            <w:sz w:val="22"/>
            <w:lang w:val="sk-SK"/>
            <w:rPrChange w:id="685" w:author="Autor">
              <w:rPr>
                <w:rFonts w:ascii="Calibri" w:hAnsi="Calibri" w:cs="Calibri"/>
                <w:sz w:val="23"/>
                <w:szCs w:val="23"/>
                <w:lang w:val="sk-SK"/>
              </w:rPr>
            </w:rPrChange>
          </w:rPr>
          <w:t>vypracúva žiadosť o vrátenie finančných prostriedkov z titulu nezrovnalosti a jej zaslanie príslušným subjektom,</w:t>
        </w:r>
      </w:ins>
    </w:p>
    <w:p w14:paraId="4FFEE8AC" w14:textId="77777777" w:rsidR="00201760" w:rsidRPr="0005333C" w:rsidRDefault="00201760" w:rsidP="00201760">
      <w:pPr>
        <w:pStyle w:val="Point0"/>
        <w:numPr>
          <w:ilvl w:val="0"/>
          <w:numId w:val="27"/>
        </w:numPr>
        <w:spacing w:before="0" w:after="0" w:line="276" w:lineRule="auto"/>
        <w:ind w:left="284"/>
        <w:jc w:val="both"/>
        <w:rPr>
          <w:ins w:id="686" w:author="Autor"/>
          <w:rFonts w:ascii="Calibri" w:hAnsi="Calibri" w:cs="Calibri"/>
          <w:sz w:val="22"/>
          <w:lang w:val="sk-SK"/>
          <w:rPrChange w:id="687" w:author="Autor">
            <w:rPr>
              <w:ins w:id="688" w:author="Autor"/>
              <w:rFonts w:ascii="Calibri" w:hAnsi="Calibri" w:cs="Calibri"/>
              <w:sz w:val="23"/>
              <w:szCs w:val="23"/>
              <w:lang w:val="sk-SK"/>
            </w:rPr>
          </w:rPrChange>
        </w:rPr>
      </w:pPr>
      <w:ins w:id="689" w:author="Autor">
        <w:r w:rsidRPr="0005333C">
          <w:rPr>
            <w:rFonts w:ascii="Calibri" w:hAnsi="Calibri" w:cs="Calibri"/>
            <w:sz w:val="22"/>
            <w:lang w:val="sk-SK"/>
            <w:rPrChange w:id="690" w:author="Autor">
              <w:rPr>
                <w:rFonts w:ascii="Calibri" w:hAnsi="Calibri" w:cs="Calibri"/>
                <w:sz w:val="23"/>
                <w:szCs w:val="23"/>
                <w:lang w:val="sk-SK"/>
              </w:rPr>
            </w:rPrChange>
          </w:rPr>
          <w:t>monitoruje vývoj riešenia vzniknutej nezrovnalosti až do momentu jej vysporiadania,</w:t>
        </w:r>
      </w:ins>
    </w:p>
    <w:p w14:paraId="0130F8F6" w14:textId="77777777" w:rsidR="00201760" w:rsidRPr="0005333C" w:rsidRDefault="00201760" w:rsidP="00201760">
      <w:pPr>
        <w:pStyle w:val="Point0"/>
        <w:numPr>
          <w:ilvl w:val="0"/>
          <w:numId w:val="27"/>
        </w:numPr>
        <w:spacing w:before="0" w:after="0" w:line="276" w:lineRule="auto"/>
        <w:ind w:left="284"/>
        <w:jc w:val="both"/>
        <w:rPr>
          <w:ins w:id="691" w:author="Autor"/>
          <w:rFonts w:ascii="Calibri" w:hAnsi="Calibri" w:cs="Calibri"/>
          <w:sz w:val="22"/>
          <w:lang w:val="sk-SK"/>
          <w:rPrChange w:id="692" w:author="Autor">
            <w:rPr>
              <w:ins w:id="693" w:author="Autor"/>
              <w:rFonts w:ascii="Calibri" w:hAnsi="Calibri" w:cs="Calibri"/>
              <w:sz w:val="23"/>
              <w:szCs w:val="23"/>
              <w:lang w:val="sk-SK"/>
            </w:rPr>
          </w:rPrChange>
        </w:rPr>
      </w:pPr>
      <w:ins w:id="694" w:author="Autor">
        <w:r w:rsidRPr="0005333C">
          <w:rPr>
            <w:rFonts w:ascii="Calibri" w:hAnsi="Calibri" w:cs="Calibri"/>
            <w:sz w:val="22"/>
            <w:lang w:val="sk-SK"/>
            <w:rPrChange w:id="695" w:author="Autor">
              <w:rPr>
                <w:rFonts w:ascii="Calibri" w:hAnsi="Calibri" w:cs="Calibri"/>
                <w:sz w:val="23"/>
                <w:szCs w:val="23"/>
                <w:lang w:val="sk-SK"/>
              </w:rPr>
            </w:rPrChange>
          </w:rPr>
          <w:t>zadáva a aktualizuje údaje o nezrovnalosti a žiadosti o vrátenie finančných prostriedkov do informačného monitorovacieho systému (ďalej len „IS ITMS21+“),</w:t>
        </w:r>
      </w:ins>
    </w:p>
    <w:p w14:paraId="4ECBAD1D" w14:textId="77777777" w:rsidR="00201760" w:rsidRPr="0005333C" w:rsidRDefault="00201760" w:rsidP="00201760">
      <w:pPr>
        <w:pStyle w:val="Point0"/>
        <w:numPr>
          <w:ilvl w:val="0"/>
          <w:numId w:val="27"/>
        </w:numPr>
        <w:spacing w:before="0" w:after="0" w:line="276" w:lineRule="auto"/>
        <w:ind w:left="284"/>
        <w:jc w:val="both"/>
        <w:rPr>
          <w:ins w:id="696" w:author="Autor"/>
          <w:rFonts w:ascii="Calibri" w:hAnsi="Calibri" w:cs="Calibri"/>
          <w:sz w:val="22"/>
          <w:lang w:val="sk-SK"/>
          <w:rPrChange w:id="697" w:author="Autor">
            <w:rPr>
              <w:ins w:id="698" w:author="Autor"/>
              <w:rFonts w:ascii="Calibri" w:hAnsi="Calibri" w:cs="Calibri"/>
              <w:sz w:val="23"/>
              <w:szCs w:val="23"/>
              <w:lang w:val="sk-SK"/>
            </w:rPr>
          </w:rPrChange>
        </w:rPr>
      </w:pPr>
      <w:ins w:id="699" w:author="Autor">
        <w:r w:rsidRPr="0005333C">
          <w:rPr>
            <w:rFonts w:ascii="Calibri" w:hAnsi="Calibri" w:cs="Calibri"/>
            <w:sz w:val="22"/>
            <w:lang w:val="sk-SK"/>
            <w:rPrChange w:id="700" w:author="Autor">
              <w:rPr>
                <w:rFonts w:ascii="Calibri" w:hAnsi="Calibri" w:cs="Calibri"/>
                <w:sz w:val="23"/>
                <w:szCs w:val="23"/>
                <w:lang w:val="sk-SK"/>
              </w:rPr>
            </w:rPrChange>
          </w:rPr>
          <w:t>vedie evidenciu všetkých nezrovnalostí,</w:t>
        </w:r>
      </w:ins>
    </w:p>
    <w:p w14:paraId="76BD10C4" w14:textId="77777777" w:rsidR="00201760" w:rsidRPr="0005333C" w:rsidRDefault="00201760" w:rsidP="00201760">
      <w:pPr>
        <w:pStyle w:val="Point0"/>
        <w:numPr>
          <w:ilvl w:val="0"/>
          <w:numId w:val="27"/>
        </w:numPr>
        <w:spacing w:before="0" w:after="0" w:line="276" w:lineRule="auto"/>
        <w:ind w:left="284"/>
        <w:jc w:val="both"/>
        <w:rPr>
          <w:ins w:id="701" w:author="Autor"/>
          <w:rFonts w:ascii="Calibri" w:hAnsi="Calibri" w:cs="Calibri"/>
          <w:sz w:val="22"/>
          <w:lang w:val="sk-SK"/>
          <w:rPrChange w:id="702" w:author="Autor">
            <w:rPr>
              <w:ins w:id="703" w:author="Autor"/>
              <w:rFonts w:ascii="Calibri" w:hAnsi="Calibri" w:cs="Calibri"/>
              <w:sz w:val="23"/>
              <w:szCs w:val="23"/>
              <w:lang w:val="sk-SK"/>
            </w:rPr>
          </w:rPrChange>
        </w:rPr>
      </w:pPr>
      <w:ins w:id="704" w:author="Autor">
        <w:r w:rsidRPr="0005333C">
          <w:rPr>
            <w:rFonts w:ascii="Calibri" w:hAnsi="Calibri" w:cs="Calibri"/>
            <w:sz w:val="22"/>
            <w:lang w:val="sk-SK"/>
            <w:rPrChange w:id="705" w:author="Autor">
              <w:rPr>
                <w:rFonts w:ascii="Calibri" w:hAnsi="Calibri" w:cs="Calibri"/>
                <w:sz w:val="23"/>
                <w:szCs w:val="23"/>
                <w:lang w:val="sk-SK"/>
              </w:rPr>
            </w:rPrChange>
          </w:rPr>
          <w:t>metodicky usmerňuje ostatné zložky riadiaceho orgánu pri prevencii, evidencii a riešení nezrovnalostí,</w:t>
        </w:r>
      </w:ins>
    </w:p>
    <w:p w14:paraId="4E3935B3" w14:textId="77777777" w:rsidR="00201760" w:rsidRPr="0005333C" w:rsidRDefault="00201760" w:rsidP="00201760">
      <w:pPr>
        <w:pStyle w:val="Point0"/>
        <w:numPr>
          <w:ilvl w:val="0"/>
          <w:numId w:val="27"/>
        </w:numPr>
        <w:spacing w:before="0" w:after="0" w:line="276" w:lineRule="auto"/>
        <w:ind w:left="284"/>
        <w:jc w:val="both"/>
        <w:rPr>
          <w:ins w:id="706" w:author="Autor"/>
          <w:rFonts w:ascii="Calibri" w:hAnsi="Calibri" w:cs="Calibri"/>
          <w:sz w:val="22"/>
          <w:lang w:val="sk-SK"/>
          <w:rPrChange w:id="707" w:author="Autor">
            <w:rPr>
              <w:ins w:id="708" w:author="Autor"/>
              <w:rFonts w:ascii="Calibri" w:hAnsi="Calibri" w:cs="Calibri"/>
              <w:sz w:val="23"/>
              <w:szCs w:val="23"/>
              <w:lang w:val="sk-SK"/>
            </w:rPr>
          </w:rPrChange>
        </w:rPr>
      </w:pPr>
      <w:ins w:id="709" w:author="Autor">
        <w:r w:rsidRPr="0005333C">
          <w:rPr>
            <w:rFonts w:ascii="Calibri" w:hAnsi="Calibri" w:cs="Calibri"/>
            <w:sz w:val="22"/>
            <w:lang w:val="sk-SK"/>
            <w:rPrChange w:id="710" w:author="Autor">
              <w:rPr>
                <w:rFonts w:ascii="Calibri" w:hAnsi="Calibri" w:cs="Calibri"/>
                <w:sz w:val="23"/>
                <w:szCs w:val="23"/>
                <w:lang w:val="sk-SK"/>
              </w:rPr>
            </w:rPrChange>
          </w:rPr>
          <w:t>koordinuje prijímanie a vykonávanie opatrení na boj proti podvodom pri zohľadnení identifikovaných rizík.</w:t>
        </w:r>
      </w:ins>
    </w:p>
    <w:p w14:paraId="03CDEFAB" w14:textId="77777777" w:rsidR="00201760" w:rsidRPr="0005333C" w:rsidRDefault="00201760" w:rsidP="00201760">
      <w:pPr>
        <w:pStyle w:val="Point0"/>
        <w:spacing w:before="0" w:after="0" w:line="276" w:lineRule="auto"/>
        <w:ind w:left="284" w:firstLine="0"/>
        <w:jc w:val="both"/>
        <w:rPr>
          <w:ins w:id="711" w:author="Autor"/>
          <w:rFonts w:ascii="Calibri" w:hAnsi="Calibri" w:cs="Calibri"/>
          <w:sz w:val="22"/>
          <w:lang w:val="sk-SK"/>
          <w:rPrChange w:id="712" w:author="Autor">
            <w:rPr>
              <w:ins w:id="713" w:author="Autor"/>
              <w:rFonts w:ascii="Calibri" w:hAnsi="Calibri" w:cs="Calibri"/>
              <w:sz w:val="23"/>
              <w:szCs w:val="23"/>
              <w:lang w:val="sk-SK"/>
            </w:rPr>
          </w:rPrChange>
        </w:rPr>
      </w:pPr>
    </w:p>
    <w:p w14:paraId="0E702C38" w14:textId="77777777" w:rsidR="00201760" w:rsidRPr="0005333C" w:rsidRDefault="00201760" w:rsidP="00201760">
      <w:pPr>
        <w:spacing w:after="0" w:line="276" w:lineRule="auto"/>
        <w:jc w:val="both"/>
        <w:rPr>
          <w:ins w:id="714" w:author="Autor"/>
          <w:rFonts w:ascii="Calibri" w:eastAsia="Times New Roman" w:hAnsi="Calibri" w:cs="Calibri"/>
          <w:lang w:eastAsia="sk-SK"/>
          <w:rPrChange w:id="715" w:author="Autor">
            <w:rPr>
              <w:ins w:id="716" w:author="Autor"/>
              <w:rFonts w:ascii="Calibri" w:eastAsia="Times New Roman" w:hAnsi="Calibri" w:cs="Calibri"/>
              <w:sz w:val="23"/>
              <w:szCs w:val="23"/>
              <w:lang w:eastAsia="sk-SK"/>
            </w:rPr>
          </w:rPrChange>
        </w:rPr>
      </w:pPr>
      <w:ins w:id="717" w:author="Autor">
        <w:r w:rsidRPr="0005333C">
          <w:rPr>
            <w:rFonts w:ascii="Calibri" w:eastAsia="Times New Roman" w:hAnsi="Calibri" w:cs="Calibri"/>
            <w:b/>
            <w:bCs/>
            <w:color w:val="0070C0"/>
            <w:u w:val="single"/>
            <w:lang w:eastAsia="sk-SK"/>
            <w:rPrChange w:id="718" w:author="Autor">
              <w:rPr>
                <w:rFonts w:ascii="Calibri" w:eastAsia="Times New Roman" w:hAnsi="Calibri" w:cs="Calibri"/>
                <w:b/>
                <w:bCs/>
                <w:color w:val="0070C0"/>
                <w:sz w:val="23"/>
                <w:szCs w:val="23"/>
                <w:u w:val="single"/>
                <w:lang w:eastAsia="sk-SK"/>
              </w:rPr>
            </w:rPrChange>
          </w:rPr>
          <w:t>Platobná jednotka</w:t>
        </w:r>
        <w:r w:rsidRPr="0005333C">
          <w:rPr>
            <w:rFonts w:ascii="Calibri" w:eastAsia="Times New Roman" w:hAnsi="Calibri" w:cs="Calibri"/>
            <w:color w:val="0070C0"/>
            <w:lang w:eastAsia="sk-SK"/>
            <w:rPrChange w:id="719" w:author="Autor">
              <w:rPr>
                <w:rFonts w:ascii="Calibri" w:eastAsia="Times New Roman" w:hAnsi="Calibri" w:cs="Calibri"/>
                <w:color w:val="0070C0"/>
                <w:sz w:val="23"/>
                <w:szCs w:val="23"/>
                <w:lang w:eastAsia="sk-SK"/>
              </w:rPr>
            </w:rPrChange>
          </w:rPr>
          <w:t xml:space="preserve"> </w:t>
        </w:r>
        <w:r w:rsidRPr="0005333C">
          <w:rPr>
            <w:rFonts w:ascii="Calibri" w:eastAsia="Times New Roman" w:hAnsi="Calibri" w:cs="Calibri"/>
            <w:lang w:eastAsia="sk-SK"/>
            <w:rPrChange w:id="720" w:author="Autor">
              <w:rPr>
                <w:rFonts w:ascii="Calibri" w:eastAsia="Times New Roman" w:hAnsi="Calibri" w:cs="Calibri"/>
                <w:sz w:val="23"/>
                <w:szCs w:val="23"/>
                <w:lang w:eastAsia="sk-SK"/>
              </w:rPr>
            </w:rPrChange>
          </w:rPr>
          <w:t>pri zabezpečovaní úloh riadiaceho a platobného orgánu vykonáva najmä tieto úlohy:</w:t>
        </w:r>
      </w:ins>
    </w:p>
    <w:p w14:paraId="005D238F" w14:textId="77777777" w:rsidR="00201760" w:rsidRPr="0005333C" w:rsidRDefault="00201760" w:rsidP="00201760">
      <w:pPr>
        <w:numPr>
          <w:ilvl w:val="0"/>
          <w:numId w:val="20"/>
        </w:numPr>
        <w:spacing w:before="120" w:after="0" w:line="276" w:lineRule="auto"/>
        <w:ind w:left="284" w:hanging="284"/>
        <w:jc w:val="both"/>
        <w:rPr>
          <w:ins w:id="721" w:author="Autor"/>
          <w:rFonts w:ascii="Calibri" w:eastAsia="Times New Roman" w:hAnsi="Calibri" w:cs="Calibri"/>
          <w:lang w:val="pl-PL" w:eastAsia="sk-SK"/>
          <w:rPrChange w:id="722" w:author="Autor">
            <w:rPr>
              <w:ins w:id="723" w:author="Autor"/>
              <w:rFonts w:ascii="Calibri" w:eastAsia="Times New Roman" w:hAnsi="Calibri" w:cs="Calibri"/>
              <w:sz w:val="23"/>
              <w:szCs w:val="23"/>
              <w:lang w:val="pl-PL" w:eastAsia="sk-SK"/>
            </w:rPr>
          </w:rPrChange>
        </w:rPr>
      </w:pPr>
      <w:ins w:id="724" w:author="Autor">
        <w:r w:rsidRPr="0005333C">
          <w:rPr>
            <w:rFonts w:ascii="Calibri" w:eastAsia="Times New Roman" w:hAnsi="Calibri" w:cs="Calibri"/>
            <w:lang w:val="pl-PL" w:eastAsia="sk-SK"/>
            <w:rPrChange w:id="725" w:author="Autor">
              <w:rPr>
                <w:rFonts w:ascii="Calibri" w:eastAsia="Times New Roman" w:hAnsi="Calibri" w:cs="Calibri"/>
                <w:sz w:val="23"/>
                <w:szCs w:val="23"/>
                <w:lang w:val="pl-PL" w:eastAsia="sk-SK"/>
              </w:rPr>
            </w:rPrChange>
          </w:rPr>
          <w:t>vypracúva v spolupráci s oddelením zahraničnej pomoci a organizačným odborom systém riadenia a kontroly programov a jeho zmeny,</w:t>
        </w:r>
      </w:ins>
    </w:p>
    <w:p w14:paraId="1029D5CE" w14:textId="77777777" w:rsidR="00201760" w:rsidRPr="0005333C" w:rsidRDefault="00201760" w:rsidP="00201760">
      <w:pPr>
        <w:pStyle w:val="Point0"/>
        <w:keepNext/>
        <w:numPr>
          <w:ilvl w:val="0"/>
          <w:numId w:val="20"/>
        </w:numPr>
        <w:spacing w:before="0" w:line="276" w:lineRule="auto"/>
        <w:ind w:left="284" w:hanging="284"/>
        <w:jc w:val="both"/>
        <w:rPr>
          <w:ins w:id="726" w:author="Autor"/>
          <w:rFonts w:ascii="Calibri" w:hAnsi="Calibri" w:cs="Calibri"/>
          <w:sz w:val="22"/>
          <w:lang w:val="sk-SK"/>
          <w:rPrChange w:id="727" w:author="Autor">
            <w:rPr>
              <w:ins w:id="728" w:author="Autor"/>
              <w:rFonts w:ascii="Calibri" w:hAnsi="Calibri" w:cs="Calibri"/>
              <w:sz w:val="23"/>
              <w:szCs w:val="23"/>
              <w:lang w:val="sk-SK"/>
            </w:rPr>
          </w:rPrChange>
        </w:rPr>
      </w:pPr>
      <w:ins w:id="729" w:author="Autor">
        <w:r w:rsidRPr="0005333C">
          <w:rPr>
            <w:rFonts w:ascii="Calibri" w:hAnsi="Calibri" w:cs="Calibri"/>
            <w:sz w:val="22"/>
            <w:lang w:val="sk-SK"/>
            <w:rPrChange w:id="730" w:author="Autor">
              <w:rPr>
                <w:rFonts w:ascii="Calibri" w:hAnsi="Calibri" w:cs="Calibri"/>
                <w:sz w:val="23"/>
                <w:szCs w:val="23"/>
                <w:lang w:val="sk-SK"/>
              </w:rPr>
            </w:rPrChange>
          </w:rPr>
          <w:t>vypracúva v rozsahu svojich kompetencií riadiacu dokumentáciu v zmysle kapitoly 5 dokumentu Systém riadenia a kontroly programov Fondov pre oblasť vnútorných záležitostí, programové obdobie 2021-2027,</w:t>
        </w:r>
      </w:ins>
    </w:p>
    <w:p w14:paraId="2FFC03CC" w14:textId="77777777" w:rsidR="00201760" w:rsidRPr="0005333C" w:rsidRDefault="00201760" w:rsidP="00201760">
      <w:pPr>
        <w:numPr>
          <w:ilvl w:val="0"/>
          <w:numId w:val="20"/>
        </w:numPr>
        <w:spacing w:before="120" w:after="0" w:line="276" w:lineRule="auto"/>
        <w:ind w:left="284" w:hanging="284"/>
        <w:jc w:val="both"/>
        <w:rPr>
          <w:ins w:id="731" w:author="Autor"/>
          <w:rFonts w:ascii="Calibri" w:eastAsia="Times New Roman" w:hAnsi="Calibri" w:cs="Calibri"/>
          <w:lang w:val="pl-PL" w:eastAsia="sk-SK"/>
          <w:rPrChange w:id="732" w:author="Autor">
            <w:rPr>
              <w:ins w:id="733" w:author="Autor"/>
              <w:rFonts w:ascii="Calibri" w:eastAsia="Times New Roman" w:hAnsi="Calibri" w:cs="Calibri"/>
              <w:sz w:val="23"/>
              <w:szCs w:val="23"/>
              <w:lang w:val="pl-PL" w:eastAsia="sk-SK"/>
            </w:rPr>
          </w:rPrChange>
        </w:rPr>
      </w:pPr>
      <w:ins w:id="734" w:author="Autor">
        <w:r w:rsidRPr="0005333C">
          <w:rPr>
            <w:rFonts w:ascii="Calibri" w:eastAsia="Times New Roman" w:hAnsi="Calibri" w:cs="Calibri"/>
            <w:lang w:val="pl-PL" w:eastAsia="sk-SK"/>
            <w:rPrChange w:id="735" w:author="Autor">
              <w:rPr>
                <w:rFonts w:ascii="Calibri" w:eastAsia="Times New Roman" w:hAnsi="Calibri" w:cs="Calibri"/>
                <w:sz w:val="23"/>
                <w:szCs w:val="23"/>
                <w:lang w:val="pl-PL" w:eastAsia="sk-SK"/>
              </w:rPr>
            </w:rPrChange>
          </w:rPr>
          <w:t>spolupracuje s oddelením zahraničnej pomoci pri výbere projektov,</w:t>
        </w:r>
      </w:ins>
    </w:p>
    <w:p w14:paraId="722A87A6" w14:textId="77777777" w:rsidR="00201760" w:rsidRPr="0005333C" w:rsidRDefault="00201760" w:rsidP="00201760">
      <w:pPr>
        <w:widowControl w:val="0"/>
        <w:numPr>
          <w:ilvl w:val="0"/>
          <w:numId w:val="20"/>
        </w:numPr>
        <w:autoSpaceDE w:val="0"/>
        <w:autoSpaceDN w:val="0"/>
        <w:adjustRightInd w:val="0"/>
        <w:spacing w:before="120" w:after="0" w:line="276" w:lineRule="auto"/>
        <w:ind w:left="284" w:hanging="284"/>
        <w:jc w:val="both"/>
        <w:rPr>
          <w:ins w:id="736" w:author="Autor"/>
          <w:rFonts w:ascii="Calibri" w:eastAsia="Times New Roman" w:hAnsi="Calibri" w:cs="Calibri"/>
          <w:lang w:val="pl-PL" w:eastAsia="sk-SK"/>
          <w:rPrChange w:id="737" w:author="Autor">
            <w:rPr>
              <w:ins w:id="738" w:author="Autor"/>
              <w:rFonts w:ascii="Calibri" w:eastAsia="Times New Roman" w:hAnsi="Calibri" w:cs="Calibri"/>
              <w:sz w:val="23"/>
              <w:szCs w:val="23"/>
              <w:lang w:val="pl-PL" w:eastAsia="sk-SK"/>
            </w:rPr>
          </w:rPrChange>
        </w:rPr>
      </w:pPr>
      <w:ins w:id="739" w:author="Autor">
        <w:r w:rsidRPr="0005333C">
          <w:rPr>
            <w:rFonts w:ascii="Calibri" w:eastAsia="Times New Roman" w:hAnsi="Calibri" w:cs="Calibri"/>
            <w:lang w:val="pl-PL" w:eastAsia="sk-SK"/>
            <w:rPrChange w:id="740" w:author="Autor">
              <w:rPr>
                <w:rFonts w:ascii="Calibri" w:eastAsia="Times New Roman" w:hAnsi="Calibri" w:cs="Calibri"/>
                <w:sz w:val="23"/>
                <w:szCs w:val="23"/>
                <w:lang w:val="pl-PL" w:eastAsia="sk-SK"/>
              </w:rPr>
            </w:rPrChange>
          </w:rPr>
          <w:t>zodpovedá za vykonanie finančných kontrol v rozsahu svojej pôsobnosti podľa osobitných predpisov,</w:t>
        </w:r>
      </w:ins>
    </w:p>
    <w:p w14:paraId="64A2D5DA" w14:textId="77777777" w:rsidR="00201760" w:rsidRPr="0005333C" w:rsidRDefault="00201760" w:rsidP="00201760">
      <w:pPr>
        <w:widowControl w:val="0"/>
        <w:numPr>
          <w:ilvl w:val="0"/>
          <w:numId w:val="20"/>
        </w:numPr>
        <w:spacing w:before="120" w:after="0" w:line="276" w:lineRule="auto"/>
        <w:ind w:left="284" w:hanging="284"/>
        <w:jc w:val="both"/>
        <w:rPr>
          <w:ins w:id="741" w:author="Autor"/>
          <w:rFonts w:ascii="Calibri" w:eastAsia="Times New Roman" w:hAnsi="Calibri" w:cs="Calibri"/>
          <w:lang w:val="pl-PL" w:eastAsia="sk-SK"/>
          <w:rPrChange w:id="742" w:author="Autor">
            <w:rPr>
              <w:ins w:id="743" w:author="Autor"/>
              <w:rFonts w:ascii="Calibri" w:eastAsia="Times New Roman" w:hAnsi="Calibri" w:cs="Calibri"/>
              <w:sz w:val="23"/>
              <w:szCs w:val="23"/>
              <w:lang w:val="pl-PL" w:eastAsia="sk-SK"/>
            </w:rPr>
          </w:rPrChange>
        </w:rPr>
      </w:pPr>
      <w:ins w:id="744" w:author="Autor">
        <w:r w:rsidRPr="0005333C">
          <w:rPr>
            <w:rFonts w:ascii="Calibri" w:eastAsia="Times New Roman" w:hAnsi="Calibri" w:cs="Calibri"/>
            <w:lang w:val="pl-PL" w:eastAsia="sk-SK"/>
            <w:rPrChange w:id="745" w:author="Autor">
              <w:rPr>
                <w:rFonts w:ascii="Calibri" w:eastAsia="Times New Roman" w:hAnsi="Calibri" w:cs="Calibri"/>
                <w:sz w:val="23"/>
                <w:szCs w:val="23"/>
                <w:lang w:val="pl-PL" w:eastAsia="sk-SK"/>
              </w:rPr>
            </w:rPrChange>
          </w:rPr>
          <w:lastRenderedPageBreak/>
          <w:t>vykonáva kontrolu žiadosti o platbu typu poskytnutie zálohovej platby a poskytnutie predfinancovania ako administratívnu finančnú kontrolu podľa zákona o finančnej kontrole a audite,</w:t>
        </w:r>
      </w:ins>
    </w:p>
    <w:p w14:paraId="55F2F16C" w14:textId="77777777" w:rsidR="00201760" w:rsidRPr="0005333C" w:rsidRDefault="00201760" w:rsidP="00201760">
      <w:pPr>
        <w:widowControl w:val="0"/>
        <w:numPr>
          <w:ilvl w:val="0"/>
          <w:numId w:val="20"/>
        </w:numPr>
        <w:spacing w:before="120" w:after="0" w:line="276" w:lineRule="auto"/>
        <w:ind w:left="284" w:hanging="284"/>
        <w:jc w:val="both"/>
        <w:rPr>
          <w:ins w:id="746" w:author="Autor"/>
          <w:rFonts w:ascii="Calibri" w:eastAsia="Times New Roman" w:hAnsi="Calibri" w:cs="Calibri"/>
          <w:lang w:val="pl-PL" w:eastAsia="sk-SK"/>
          <w:rPrChange w:id="747" w:author="Autor">
            <w:rPr>
              <w:ins w:id="748" w:author="Autor"/>
              <w:rFonts w:ascii="Calibri" w:eastAsia="Times New Roman" w:hAnsi="Calibri" w:cs="Calibri"/>
              <w:sz w:val="23"/>
              <w:szCs w:val="23"/>
              <w:lang w:val="pl-PL" w:eastAsia="sk-SK"/>
            </w:rPr>
          </w:rPrChange>
        </w:rPr>
      </w:pPr>
      <w:ins w:id="749" w:author="Autor">
        <w:r w:rsidRPr="0005333C">
          <w:rPr>
            <w:rFonts w:ascii="Calibri" w:eastAsia="Times New Roman" w:hAnsi="Calibri" w:cs="Calibri"/>
            <w:lang w:val="pl-PL" w:eastAsia="sk-SK"/>
            <w:rPrChange w:id="750" w:author="Autor">
              <w:rPr>
                <w:rFonts w:ascii="Calibri" w:eastAsia="Times New Roman" w:hAnsi="Calibri" w:cs="Calibri"/>
                <w:sz w:val="23"/>
                <w:szCs w:val="23"/>
                <w:lang w:val="pl-PL" w:eastAsia="sk-SK"/>
              </w:rPr>
            </w:rPrChange>
          </w:rPr>
          <w:t xml:space="preserve">vykonáva kontrolu žiadosti o platbu </w:t>
        </w:r>
        <w:r w:rsidRPr="0005333C">
          <w:rPr>
            <w:rFonts w:ascii="Calibri" w:hAnsi="Calibri" w:cs="Calibri"/>
            <w:rPrChange w:id="751" w:author="Autor">
              <w:rPr>
                <w:rFonts w:ascii="Calibri" w:hAnsi="Calibri" w:cs="Calibri"/>
                <w:sz w:val="23"/>
                <w:szCs w:val="23"/>
              </w:rPr>
            </w:rPrChange>
          </w:rPr>
          <w:t>typu zúčtovanie zálohovej platby/ zúčtovanie predfinancovania/ priebežná platba</w:t>
        </w:r>
        <w:r w:rsidRPr="0005333C">
          <w:rPr>
            <w:rFonts w:ascii="Calibri" w:eastAsia="Times New Roman" w:hAnsi="Calibri" w:cs="Calibri"/>
            <w:lang w:val="pl-PL" w:eastAsia="sk-SK"/>
            <w:rPrChange w:id="752" w:author="Autor">
              <w:rPr>
                <w:rFonts w:ascii="Calibri" w:eastAsia="Times New Roman" w:hAnsi="Calibri" w:cs="Calibri"/>
                <w:sz w:val="23"/>
                <w:szCs w:val="23"/>
                <w:lang w:val="pl-PL" w:eastAsia="sk-SK"/>
              </w:rPr>
            </w:rPrChange>
          </w:rPr>
          <w:t xml:space="preserve"> ako administratívnu finančnú kontrolu podľa zákona o finančnej kontrole v prípade, ak na základe vykonanej analýzy rizík zo strany oddelenia zahraničnej pomoci vyplynula povinnosť „úplnej kontroly” žiadosti o platbu v rozsahu 100% na úrovni oddelenia zahraničnej pomoci a platobnej jednotky,</w:t>
        </w:r>
      </w:ins>
    </w:p>
    <w:p w14:paraId="6424A548" w14:textId="77777777" w:rsidR="00201760" w:rsidRPr="0005333C" w:rsidRDefault="00201760" w:rsidP="00201760">
      <w:pPr>
        <w:widowControl w:val="0"/>
        <w:numPr>
          <w:ilvl w:val="0"/>
          <w:numId w:val="20"/>
        </w:numPr>
        <w:autoSpaceDE w:val="0"/>
        <w:autoSpaceDN w:val="0"/>
        <w:adjustRightInd w:val="0"/>
        <w:spacing w:before="120" w:after="0" w:line="276" w:lineRule="auto"/>
        <w:ind w:left="284" w:hanging="284"/>
        <w:jc w:val="both"/>
        <w:rPr>
          <w:ins w:id="753" w:author="Autor"/>
          <w:rFonts w:ascii="Calibri" w:eastAsia="Times New Roman" w:hAnsi="Calibri" w:cs="Calibri"/>
          <w:lang w:val="pl-PL" w:eastAsia="sk-SK"/>
          <w:rPrChange w:id="754" w:author="Autor">
            <w:rPr>
              <w:ins w:id="755" w:author="Autor"/>
              <w:rFonts w:ascii="Calibri" w:eastAsia="Times New Roman" w:hAnsi="Calibri" w:cs="Calibri"/>
              <w:sz w:val="23"/>
              <w:szCs w:val="23"/>
              <w:lang w:val="pl-PL" w:eastAsia="sk-SK"/>
            </w:rPr>
          </w:rPrChange>
        </w:rPr>
      </w:pPr>
      <w:ins w:id="756" w:author="Autor">
        <w:r w:rsidRPr="0005333C">
          <w:rPr>
            <w:rFonts w:ascii="Calibri" w:eastAsia="Times New Roman" w:hAnsi="Calibri" w:cs="Calibri"/>
            <w:lang w:val="pl-PL" w:eastAsia="sk-SK"/>
            <w:rPrChange w:id="757" w:author="Autor">
              <w:rPr>
                <w:rFonts w:ascii="Calibri" w:eastAsia="Times New Roman" w:hAnsi="Calibri" w:cs="Calibri"/>
                <w:sz w:val="23"/>
                <w:szCs w:val="23"/>
                <w:lang w:val="pl-PL" w:eastAsia="sk-SK"/>
              </w:rPr>
            </w:rPrChange>
          </w:rPr>
          <w:t>vykonáva v súčinnosti s oddelením zahraničnej pomoci finančnú kontrolu na mieste</w:t>
        </w:r>
        <w:r w:rsidRPr="0005333C" w:rsidDel="000D75A4">
          <w:rPr>
            <w:rFonts w:ascii="Calibri" w:eastAsia="Times New Roman" w:hAnsi="Calibri" w:cs="Calibri"/>
            <w:lang w:val="pl-PL" w:eastAsia="sk-SK"/>
            <w:rPrChange w:id="758" w:author="Autor">
              <w:rPr>
                <w:rFonts w:ascii="Calibri" w:eastAsia="Times New Roman" w:hAnsi="Calibri" w:cs="Calibri"/>
                <w:sz w:val="23"/>
                <w:szCs w:val="23"/>
                <w:lang w:val="pl-PL" w:eastAsia="sk-SK"/>
              </w:rPr>
            </w:rPrChange>
          </w:rPr>
          <w:t xml:space="preserve"> </w:t>
        </w:r>
        <w:r w:rsidRPr="0005333C">
          <w:rPr>
            <w:rFonts w:ascii="Calibri" w:eastAsia="Times New Roman" w:hAnsi="Calibri" w:cs="Calibri"/>
            <w:lang w:val="pl-PL" w:eastAsia="sk-SK"/>
            <w:rPrChange w:id="759" w:author="Autor">
              <w:rPr>
                <w:rFonts w:ascii="Calibri" w:eastAsia="Times New Roman" w:hAnsi="Calibri" w:cs="Calibri"/>
                <w:sz w:val="23"/>
                <w:szCs w:val="23"/>
                <w:lang w:val="pl-PL" w:eastAsia="sk-SK"/>
              </w:rPr>
            </w:rPrChange>
          </w:rPr>
          <w:t xml:space="preserve">podľa zákona o finančnej kontrole a audite, ak tak vyplynulo z vykonanej písomnej analýzy rizík, </w:t>
        </w:r>
      </w:ins>
    </w:p>
    <w:p w14:paraId="6CE5AE52" w14:textId="77777777" w:rsidR="00201760" w:rsidRPr="0005333C" w:rsidRDefault="00201760" w:rsidP="00201760">
      <w:pPr>
        <w:numPr>
          <w:ilvl w:val="0"/>
          <w:numId w:val="20"/>
        </w:numPr>
        <w:spacing w:before="120" w:after="0" w:line="276" w:lineRule="auto"/>
        <w:ind w:left="284" w:hanging="284"/>
        <w:jc w:val="both"/>
        <w:rPr>
          <w:ins w:id="760" w:author="Autor"/>
          <w:rFonts w:ascii="Calibri" w:eastAsia="Times New Roman" w:hAnsi="Calibri" w:cs="Calibri"/>
          <w:lang w:val="pl-PL" w:eastAsia="sk-SK"/>
          <w:rPrChange w:id="761" w:author="Autor">
            <w:rPr>
              <w:ins w:id="762" w:author="Autor"/>
              <w:rFonts w:ascii="Calibri" w:eastAsia="Times New Roman" w:hAnsi="Calibri" w:cs="Calibri"/>
              <w:sz w:val="23"/>
              <w:szCs w:val="23"/>
              <w:lang w:val="pl-PL" w:eastAsia="sk-SK"/>
            </w:rPr>
          </w:rPrChange>
        </w:rPr>
      </w:pPr>
      <w:ins w:id="763" w:author="Autor">
        <w:r w:rsidRPr="0005333C">
          <w:rPr>
            <w:rFonts w:ascii="Calibri" w:eastAsia="Times New Roman" w:hAnsi="Calibri" w:cs="Calibri"/>
            <w:lang w:val="pl-PL" w:eastAsia="sk-SK"/>
            <w:rPrChange w:id="764" w:author="Autor">
              <w:rPr>
                <w:rFonts w:ascii="Calibri" w:eastAsia="Times New Roman" w:hAnsi="Calibri" w:cs="Calibri"/>
                <w:sz w:val="23"/>
                <w:szCs w:val="23"/>
                <w:lang w:val="pl-PL" w:eastAsia="sk-SK"/>
              </w:rPr>
            </w:rPrChange>
          </w:rPr>
          <w:t>koordinuje prípravu všetkých pracovných a účtovných postupov súvisiacich s príjmom zálohových platieb, priebežných platieb a platieb zostatku účtov za účtovný rok, spracováva príslušnú dokumentáciu k žiadostiam o platbu vrátane záverečnej žiadosti o platbu v účtovnom roku a zabezpečuje finančné vysporiadanie s prijímateľmi po ukončení projektov,</w:t>
        </w:r>
      </w:ins>
    </w:p>
    <w:p w14:paraId="425D6099" w14:textId="77777777" w:rsidR="00201760" w:rsidRPr="0005333C" w:rsidRDefault="00201760" w:rsidP="00201760">
      <w:pPr>
        <w:numPr>
          <w:ilvl w:val="0"/>
          <w:numId w:val="20"/>
        </w:numPr>
        <w:spacing w:before="120" w:after="0" w:line="276" w:lineRule="auto"/>
        <w:ind w:left="284" w:hanging="284"/>
        <w:jc w:val="both"/>
        <w:rPr>
          <w:ins w:id="765" w:author="Autor"/>
          <w:rFonts w:ascii="Calibri" w:eastAsia="Times New Roman" w:hAnsi="Calibri" w:cs="Calibri"/>
          <w:lang w:val="pl-PL" w:eastAsia="sk-SK"/>
          <w:rPrChange w:id="766" w:author="Autor">
            <w:rPr>
              <w:ins w:id="767" w:author="Autor"/>
              <w:rFonts w:ascii="Calibri" w:eastAsia="Times New Roman" w:hAnsi="Calibri" w:cs="Calibri"/>
              <w:sz w:val="23"/>
              <w:szCs w:val="23"/>
              <w:lang w:val="pl-PL" w:eastAsia="sk-SK"/>
            </w:rPr>
          </w:rPrChange>
        </w:rPr>
      </w:pPr>
      <w:ins w:id="768" w:author="Autor">
        <w:r w:rsidRPr="0005333C">
          <w:rPr>
            <w:rFonts w:ascii="Calibri" w:eastAsia="Times New Roman" w:hAnsi="Calibri" w:cs="Calibri"/>
            <w:lang w:val="pl-PL" w:eastAsia="sk-SK"/>
            <w:rPrChange w:id="769" w:author="Autor">
              <w:rPr>
                <w:rFonts w:ascii="Calibri" w:eastAsia="Times New Roman" w:hAnsi="Calibri" w:cs="Calibri"/>
                <w:sz w:val="23"/>
                <w:szCs w:val="23"/>
                <w:lang w:val="pl-PL" w:eastAsia="sk-SK"/>
              </w:rPr>
            </w:rPrChange>
          </w:rPr>
          <w:t>zabezpečuje v informačnom systéme účtovníctva MV SR (ďalej len “IIS SAP”) u správcu modulu Grant management pridelenie identifikačného kódu pre každý projekt,</w:t>
        </w:r>
      </w:ins>
    </w:p>
    <w:p w14:paraId="134F9B23" w14:textId="77777777" w:rsidR="00201760" w:rsidRPr="0005333C" w:rsidRDefault="00201760" w:rsidP="00201760">
      <w:pPr>
        <w:numPr>
          <w:ilvl w:val="0"/>
          <w:numId w:val="20"/>
        </w:numPr>
        <w:spacing w:before="120" w:after="0" w:line="276" w:lineRule="auto"/>
        <w:ind w:left="284" w:hanging="284"/>
        <w:jc w:val="both"/>
        <w:rPr>
          <w:ins w:id="770" w:author="Autor"/>
          <w:rFonts w:ascii="Calibri" w:eastAsia="Times New Roman" w:hAnsi="Calibri" w:cs="Calibri"/>
          <w:lang w:val="pl-PL" w:eastAsia="sk-SK"/>
          <w:rPrChange w:id="771" w:author="Autor">
            <w:rPr>
              <w:ins w:id="772" w:author="Autor"/>
              <w:rFonts w:ascii="Calibri" w:eastAsia="Times New Roman" w:hAnsi="Calibri" w:cs="Calibri"/>
              <w:sz w:val="23"/>
              <w:szCs w:val="23"/>
              <w:lang w:val="pl-PL" w:eastAsia="sk-SK"/>
            </w:rPr>
          </w:rPrChange>
        </w:rPr>
      </w:pPr>
      <w:ins w:id="773" w:author="Autor">
        <w:r w:rsidRPr="0005333C">
          <w:rPr>
            <w:rFonts w:ascii="Calibri" w:eastAsia="Times New Roman" w:hAnsi="Calibri" w:cs="Calibri"/>
            <w:lang w:val="pl-PL" w:eastAsia="sk-SK"/>
            <w:rPrChange w:id="774" w:author="Autor">
              <w:rPr>
                <w:rFonts w:ascii="Calibri" w:eastAsia="Times New Roman" w:hAnsi="Calibri" w:cs="Calibri"/>
                <w:sz w:val="23"/>
                <w:szCs w:val="23"/>
                <w:lang w:val="pl-PL" w:eastAsia="sk-SK"/>
              </w:rPr>
            </w:rPrChange>
          </w:rPr>
          <w:t>overuje, či prijímatelia/partneri zapojení do implementácie projektov financovaných v rámci programov vedú buď samostatný účtovný systém, alebo vhodné kódové označenie účtov pre všetky transakcie súvisiace s projektom,</w:t>
        </w:r>
      </w:ins>
    </w:p>
    <w:p w14:paraId="6FFF411D" w14:textId="77777777" w:rsidR="00201760" w:rsidRPr="0005333C" w:rsidRDefault="00201760" w:rsidP="00201760">
      <w:pPr>
        <w:numPr>
          <w:ilvl w:val="0"/>
          <w:numId w:val="20"/>
        </w:numPr>
        <w:spacing w:before="120" w:after="0" w:line="276" w:lineRule="auto"/>
        <w:ind w:left="284" w:hanging="284"/>
        <w:jc w:val="both"/>
        <w:rPr>
          <w:ins w:id="775" w:author="Autor"/>
          <w:rFonts w:ascii="Calibri" w:eastAsia="Times New Roman" w:hAnsi="Calibri" w:cs="Calibri"/>
          <w:lang w:val="pl-PL" w:eastAsia="sk-SK"/>
          <w:rPrChange w:id="776" w:author="Autor">
            <w:rPr>
              <w:ins w:id="777" w:author="Autor"/>
              <w:rFonts w:ascii="Calibri" w:eastAsia="Times New Roman" w:hAnsi="Calibri" w:cs="Calibri"/>
              <w:sz w:val="23"/>
              <w:szCs w:val="23"/>
              <w:lang w:val="pl-PL" w:eastAsia="sk-SK"/>
            </w:rPr>
          </w:rPrChange>
        </w:rPr>
      </w:pPr>
      <w:ins w:id="778" w:author="Autor">
        <w:r w:rsidRPr="0005333C">
          <w:rPr>
            <w:rFonts w:ascii="Calibri" w:eastAsia="Times New Roman" w:hAnsi="Calibri" w:cs="Calibri"/>
            <w:lang w:val="pl-PL" w:eastAsia="sk-SK"/>
            <w:rPrChange w:id="779" w:author="Autor">
              <w:rPr>
                <w:rFonts w:ascii="Calibri" w:eastAsia="Times New Roman" w:hAnsi="Calibri" w:cs="Calibri"/>
                <w:sz w:val="23"/>
                <w:szCs w:val="23"/>
                <w:lang w:val="pl-PL" w:eastAsia="sk-SK"/>
              </w:rPr>
            </w:rPrChange>
          </w:rPr>
          <w:t>zabezpečuje založenie účtov v štátnej pokladnici pre potreby programov,</w:t>
        </w:r>
      </w:ins>
    </w:p>
    <w:p w14:paraId="2E71E69A" w14:textId="77777777" w:rsidR="00201760" w:rsidRPr="0005333C" w:rsidRDefault="00201760" w:rsidP="00201760">
      <w:pPr>
        <w:numPr>
          <w:ilvl w:val="0"/>
          <w:numId w:val="20"/>
        </w:numPr>
        <w:spacing w:before="120" w:after="0" w:line="276" w:lineRule="auto"/>
        <w:ind w:left="284" w:hanging="284"/>
        <w:jc w:val="both"/>
        <w:rPr>
          <w:ins w:id="780" w:author="Autor"/>
          <w:rFonts w:ascii="Calibri" w:eastAsia="Times New Roman" w:hAnsi="Calibri" w:cs="Calibri"/>
          <w:lang w:val="pl-PL" w:eastAsia="sk-SK"/>
          <w:rPrChange w:id="781" w:author="Autor">
            <w:rPr>
              <w:ins w:id="782" w:author="Autor"/>
              <w:rFonts w:ascii="Calibri" w:eastAsia="Times New Roman" w:hAnsi="Calibri" w:cs="Calibri"/>
              <w:sz w:val="23"/>
              <w:szCs w:val="23"/>
              <w:lang w:val="pl-PL" w:eastAsia="sk-SK"/>
            </w:rPr>
          </w:rPrChange>
        </w:rPr>
      </w:pPr>
      <w:ins w:id="783" w:author="Autor">
        <w:r w:rsidRPr="0005333C">
          <w:rPr>
            <w:rFonts w:ascii="Calibri" w:eastAsia="Times New Roman" w:hAnsi="Calibri" w:cs="Calibri"/>
            <w:lang w:val="pl-PL" w:eastAsia="sk-SK"/>
            <w:rPrChange w:id="784" w:author="Autor">
              <w:rPr>
                <w:rFonts w:ascii="Calibri" w:eastAsia="Times New Roman" w:hAnsi="Calibri" w:cs="Calibri"/>
                <w:sz w:val="23"/>
                <w:szCs w:val="23"/>
                <w:lang w:val="pl-PL" w:eastAsia="sk-SK"/>
              </w:rPr>
            </w:rPrChange>
          </w:rPr>
          <w:t xml:space="preserve">spolupracuje s oddelením zahraničnej pomoci na vypracovaní návrhu odhadov súm žiadostí o platbu a vypracováva podklad na návrh rozpočtu kapitoly MV SR na príslušný rozpočtový rok za programy (finančné prostriedky EÚ a finančné prostriedky štátneho rozpočtu určené na financovanie spoločných programov SR a EÚ), </w:t>
        </w:r>
      </w:ins>
    </w:p>
    <w:p w14:paraId="62A87F87" w14:textId="77777777" w:rsidR="00201760" w:rsidRPr="0005333C" w:rsidRDefault="00201760" w:rsidP="00201760">
      <w:pPr>
        <w:numPr>
          <w:ilvl w:val="0"/>
          <w:numId w:val="20"/>
        </w:numPr>
        <w:spacing w:before="120" w:after="0" w:line="276" w:lineRule="auto"/>
        <w:ind w:left="284" w:hanging="284"/>
        <w:jc w:val="both"/>
        <w:rPr>
          <w:ins w:id="785" w:author="Autor"/>
          <w:rFonts w:ascii="Calibri" w:eastAsia="Times New Roman" w:hAnsi="Calibri" w:cs="Calibri"/>
          <w:lang w:val="pl-PL" w:eastAsia="sk-SK"/>
          <w:rPrChange w:id="786" w:author="Autor">
            <w:rPr>
              <w:ins w:id="787" w:author="Autor"/>
              <w:rFonts w:ascii="Calibri" w:eastAsia="Times New Roman" w:hAnsi="Calibri" w:cs="Calibri"/>
              <w:sz w:val="23"/>
              <w:szCs w:val="23"/>
              <w:lang w:val="pl-PL" w:eastAsia="sk-SK"/>
            </w:rPr>
          </w:rPrChange>
        </w:rPr>
      </w:pPr>
      <w:ins w:id="788" w:author="Autor">
        <w:r w:rsidRPr="0005333C">
          <w:rPr>
            <w:rFonts w:ascii="Calibri" w:eastAsia="Times New Roman" w:hAnsi="Calibri" w:cs="Calibri"/>
            <w:lang w:val="pl-PL" w:eastAsia="sk-SK"/>
            <w:rPrChange w:id="789" w:author="Autor">
              <w:rPr>
                <w:rFonts w:ascii="Calibri" w:eastAsia="Times New Roman" w:hAnsi="Calibri" w:cs="Calibri"/>
                <w:sz w:val="23"/>
                <w:szCs w:val="23"/>
                <w:lang w:val="pl-PL" w:eastAsia="sk-SK"/>
              </w:rPr>
            </w:rPrChange>
          </w:rPr>
          <w:t>schvaľuje oprávnenosť výdavkov a oznamuje výšku oprávnených výdavkov prijímateľovi,</w:t>
        </w:r>
      </w:ins>
    </w:p>
    <w:p w14:paraId="75315939" w14:textId="77777777" w:rsidR="00201760" w:rsidRPr="0005333C" w:rsidRDefault="00201760" w:rsidP="00201760">
      <w:pPr>
        <w:numPr>
          <w:ilvl w:val="0"/>
          <w:numId w:val="20"/>
        </w:numPr>
        <w:spacing w:before="120" w:after="0" w:line="276" w:lineRule="auto"/>
        <w:ind w:left="284" w:hanging="284"/>
        <w:jc w:val="both"/>
        <w:rPr>
          <w:ins w:id="790" w:author="Autor"/>
          <w:rFonts w:ascii="Calibri" w:eastAsia="Times New Roman" w:hAnsi="Calibri" w:cs="Calibri"/>
          <w:lang w:val="pl-PL" w:eastAsia="sk-SK"/>
          <w:rPrChange w:id="791" w:author="Autor">
            <w:rPr>
              <w:ins w:id="792" w:author="Autor"/>
              <w:rFonts w:ascii="Calibri" w:eastAsia="Times New Roman" w:hAnsi="Calibri" w:cs="Calibri"/>
              <w:sz w:val="23"/>
              <w:szCs w:val="23"/>
              <w:lang w:val="pl-PL" w:eastAsia="sk-SK"/>
            </w:rPr>
          </w:rPrChange>
        </w:rPr>
      </w:pPr>
      <w:ins w:id="793" w:author="Autor">
        <w:r w:rsidRPr="0005333C">
          <w:rPr>
            <w:rFonts w:ascii="Calibri" w:eastAsia="Times New Roman" w:hAnsi="Calibri" w:cs="Calibri"/>
            <w:lang w:val="pl-PL" w:eastAsia="sk-SK"/>
            <w:rPrChange w:id="794" w:author="Autor">
              <w:rPr>
                <w:rFonts w:ascii="Calibri" w:eastAsia="Times New Roman" w:hAnsi="Calibri" w:cs="Calibri"/>
                <w:sz w:val="23"/>
                <w:szCs w:val="23"/>
                <w:lang w:val="pl-PL" w:eastAsia="sk-SK"/>
              </w:rPr>
            </w:rPrChange>
          </w:rPr>
          <w:t>vykonáva finančnú kontrolu v súvislosti s realizáciou úhrady prostredníctvom štátnej pokladnice, pričom riadiaci zamestnanec platobnej jednotky schvaľuje platbu,</w:t>
        </w:r>
      </w:ins>
    </w:p>
    <w:p w14:paraId="0138D13A" w14:textId="77777777" w:rsidR="00201760" w:rsidRPr="0005333C" w:rsidRDefault="00201760" w:rsidP="00201760">
      <w:pPr>
        <w:numPr>
          <w:ilvl w:val="0"/>
          <w:numId w:val="20"/>
        </w:numPr>
        <w:spacing w:before="120" w:after="0" w:line="276" w:lineRule="auto"/>
        <w:ind w:left="284" w:hanging="284"/>
        <w:jc w:val="both"/>
        <w:rPr>
          <w:ins w:id="795" w:author="Autor"/>
          <w:rFonts w:ascii="Calibri" w:eastAsia="Times New Roman" w:hAnsi="Calibri" w:cs="Calibri"/>
          <w:lang w:val="pl-PL" w:eastAsia="sk-SK"/>
          <w:rPrChange w:id="796" w:author="Autor">
            <w:rPr>
              <w:ins w:id="797" w:author="Autor"/>
              <w:rFonts w:ascii="Calibri" w:eastAsia="Times New Roman" w:hAnsi="Calibri" w:cs="Calibri"/>
              <w:sz w:val="23"/>
              <w:szCs w:val="23"/>
              <w:lang w:val="pl-PL" w:eastAsia="sk-SK"/>
            </w:rPr>
          </w:rPrChange>
        </w:rPr>
      </w:pPr>
      <w:ins w:id="798" w:author="Autor">
        <w:r w:rsidRPr="0005333C">
          <w:rPr>
            <w:rFonts w:ascii="Calibri" w:eastAsia="Times New Roman" w:hAnsi="Calibri" w:cs="Calibri"/>
            <w:lang w:val="pl-PL" w:eastAsia="sk-SK"/>
            <w:rPrChange w:id="799" w:author="Autor">
              <w:rPr>
                <w:rFonts w:ascii="Calibri" w:eastAsia="Times New Roman" w:hAnsi="Calibri" w:cs="Calibri"/>
                <w:sz w:val="23"/>
                <w:szCs w:val="23"/>
                <w:lang w:val="pl-PL" w:eastAsia="sk-SK"/>
              </w:rPr>
            </w:rPrChange>
          </w:rPr>
          <w:t>uplatňuje finančné korekcie podľa pravidiel EK,</w:t>
        </w:r>
      </w:ins>
    </w:p>
    <w:p w14:paraId="7BBF58BC" w14:textId="77777777" w:rsidR="00201760" w:rsidRPr="0005333C" w:rsidRDefault="00201760" w:rsidP="00201760">
      <w:pPr>
        <w:numPr>
          <w:ilvl w:val="0"/>
          <w:numId w:val="20"/>
        </w:numPr>
        <w:spacing w:before="120" w:after="0" w:line="276" w:lineRule="auto"/>
        <w:ind w:left="284" w:hanging="284"/>
        <w:jc w:val="both"/>
        <w:rPr>
          <w:ins w:id="800" w:author="Autor"/>
          <w:rFonts w:ascii="Calibri" w:eastAsia="Times New Roman" w:hAnsi="Calibri" w:cs="Calibri"/>
          <w:lang w:val="pl-PL" w:eastAsia="sk-SK"/>
          <w:rPrChange w:id="801" w:author="Autor">
            <w:rPr>
              <w:ins w:id="802" w:author="Autor"/>
              <w:rFonts w:ascii="Calibri" w:eastAsia="Times New Roman" w:hAnsi="Calibri" w:cs="Calibri"/>
              <w:sz w:val="23"/>
              <w:szCs w:val="23"/>
              <w:lang w:val="pl-PL" w:eastAsia="sk-SK"/>
            </w:rPr>
          </w:rPrChange>
        </w:rPr>
      </w:pPr>
      <w:ins w:id="803" w:author="Autor">
        <w:r w:rsidRPr="0005333C">
          <w:rPr>
            <w:rFonts w:ascii="Calibri" w:eastAsia="Times New Roman" w:hAnsi="Calibri" w:cs="Calibri"/>
            <w:lang w:val="pl-PL" w:eastAsia="sk-SK"/>
            <w:rPrChange w:id="804" w:author="Autor">
              <w:rPr>
                <w:rFonts w:ascii="Calibri" w:eastAsia="Times New Roman" w:hAnsi="Calibri" w:cs="Calibri"/>
                <w:sz w:val="23"/>
                <w:szCs w:val="23"/>
                <w:lang w:val="pl-PL" w:eastAsia="sk-SK"/>
              </w:rPr>
            </w:rPrChange>
          </w:rPr>
          <w:t xml:space="preserve">vyzýva prijímateľa na vrátenie neoprávnene použitých alebo nevyužitých finančných prostriedkov, </w:t>
        </w:r>
      </w:ins>
    </w:p>
    <w:p w14:paraId="76BC2D1D" w14:textId="77777777" w:rsidR="00201760" w:rsidRPr="0005333C" w:rsidRDefault="00201760" w:rsidP="00201760">
      <w:pPr>
        <w:numPr>
          <w:ilvl w:val="0"/>
          <w:numId w:val="20"/>
        </w:numPr>
        <w:spacing w:before="120" w:after="0" w:line="276" w:lineRule="auto"/>
        <w:ind w:left="284" w:hanging="284"/>
        <w:jc w:val="both"/>
        <w:rPr>
          <w:ins w:id="805" w:author="Autor"/>
          <w:rFonts w:ascii="Calibri" w:eastAsia="Times New Roman" w:hAnsi="Calibri" w:cs="Calibri"/>
          <w:lang w:val="pl-PL" w:eastAsia="sk-SK"/>
          <w:rPrChange w:id="806" w:author="Autor">
            <w:rPr>
              <w:ins w:id="807" w:author="Autor"/>
              <w:rFonts w:ascii="Calibri" w:eastAsia="Times New Roman" w:hAnsi="Calibri" w:cs="Calibri"/>
              <w:sz w:val="23"/>
              <w:szCs w:val="23"/>
              <w:lang w:val="pl-PL" w:eastAsia="sk-SK"/>
            </w:rPr>
          </w:rPrChange>
        </w:rPr>
      </w:pPr>
      <w:ins w:id="808" w:author="Autor">
        <w:r w:rsidRPr="0005333C">
          <w:rPr>
            <w:rFonts w:ascii="Calibri" w:eastAsia="Times New Roman" w:hAnsi="Calibri" w:cs="Calibri"/>
            <w:lang w:val="pl-PL" w:eastAsia="sk-SK"/>
            <w:rPrChange w:id="809" w:author="Autor">
              <w:rPr>
                <w:rFonts w:ascii="Calibri" w:eastAsia="Times New Roman" w:hAnsi="Calibri" w:cs="Calibri"/>
                <w:sz w:val="23"/>
                <w:szCs w:val="23"/>
                <w:lang w:val="pl-PL" w:eastAsia="sk-SK"/>
              </w:rPr>
            </w:rPrChange>
          </w:rPr>
          <w:t>vedie čiastkovú knihu dlžníkov a stavu vysporiadania finančných prostriedkov,</w:t>
        </w:r>
      </w:ins>
    </w:p>
    <w:p w14:paraId="2C1BB0D7" w14:textId="77777777" w:rsidR="00201760" w:rsidRPr="0005333C" w:rsidRDefault="00201760" w:rsidP="00201760">
      <w:pPr>
        <w:numPr>
          <w:ilvl w:val="0"/>
          <w:numId w:val="20"/>
        </w:numPr>
        <w:spacing w:before="120" w:after="0" w:line="276" w:lineRule="auto"/>
        <w:ind w:left="284" w:hanging="284"/>
        <w:jc w:val="both"/>
        <w:rPr>
          <w:ins w:id="810" w:author="Autor"/>
          <w:rFonts w:ascii="Calibri" w:eastAsia="Times New Roman" w:hAnsi="Calibri" w:cs="Calibri"/>
          <w:lang w:val="pl-PL" w:eastAsia="sk-SK"/>
          <w:rPrChange w:id="811" w:author="Autor">
            <w:rPr>
              <w:ins w:id="812" w:author="Autor"/>
              <w:rFonts w:ascii="Calibri" w:eastAsia="Times New Roman" w:hAnsi="Calibri" w:cs="Calibri"/>
              <w:sz w:val="23"/>
              <w:szCs w:val="23"/>
              <w:lang w:val="pl-PL" w:eastAsia="sk-SK"/>
            </w:rPr>
          </w:rPrChange>
        </w:rPr>
      </w:pPr>
      <w:ins w:id="813" w:author="Autor">
        <w:r w:rsidRPr="0005333C">
          <w:rPr>
            <w:rFonts w:ascii="Calibri" w:eastAsia="Times New Roman" w:hAnsi="Calibri" w:cs="Calibri"/>
            <w:lang w:val="pl-PL" w:eastAsia="sk-SK"/>
            <w:rPrChange w:id="814" w:author="Autor">
              <w:rPr>
                <w:rFonts w:ascii="Calibri" w:eastAsia="Times New Roman" w:hAnsi="Calibri" w:cs="Calibri"/>
                <w:sz w:val="23"/>
                <w:szCs w:val="23"/>
                <w:lang w:val="pl-PL" w:eastAsia="sk-SK"/>
              </w:rPr>
            </w:rPrChange>
          </w:rPr>
          <w:t>zabezpečuje priebežne aktualizáciu informácií o oprávnených výdavkoch projektov v IS ITMS21+,</w:t>
        </w:r>
      </w:ins>
    </w:p>
    <w:p w14:paraId="3D5BF2F6" w14:textId="77777777" w:rsidR="00201760" w:rsidRPr="0005333C" w:rsidRDefault="00201760" w:rsidP="00201760">
      <w:pPr>
        <w:numPr>
          <w:ilvl w:val="0"/>
          <w:numId w:val="20"/>
        </w:numPr>
        <w:spacing w:before="120" w:after="0" w:line="276" w:lineRule="auto"/>
        <w:ind w:left="284" w:hanging="284"/>
        <w:jc w:val="both"/>
        <w:rPr>
          <w:ins w:id="815" w:author="Autor"/>
          <w:rFonts w:ascii="Calibri" w:eastAsia="Times New Roman" w:hAnsi="Calibri" w:cs="Calibri"/>
          <w:lang w:val="pl-PL" w:eastAsia="sk-SK"/>
          <w:rPrChange w:id="816" w:author="Autor">
            <w:rPr>
              <w:ins w:id="817" w:author="Autor"/>
              <w:rFonts w:ascii="Calibri" w:eastAsia="Times New Roman" w:hAnsi="Calibri" w:cs="Calibri"/>
              <w:sz w:val="23"/>
              <w:szCs w:val="23"/>
              <w:lang w:val="pl-PL" w:eastAsia="sk-SK"/>
            </w:rPr>
          </w:rPrChange>
        </w:rPr>
      </w:pPr>
      <w:ins w:id="818" w:author="Autor">
        <w:r w:rsidRPr="0005333C">
          <w:rPr>
            <w:rFonts w:ascii="Calibri" w:eastAsia="Times New Roman" w:hAnsi="Calibri" w:cs="Calibri"/>
            <w:lang w:val="pl-PL" w:eastAsia="sk-SK"/>
            <w:rPrChange w:id="819" w:author="Autor">
              <w:rPr>
                <w:rFonts w:ascii="Calibri" w:eastAsia="Times New Roman" w:hAnsi="Calibri" w:cs="Calibri"/>
                <w:sz w:val="23"/>
                <w:szCs w:val="23"/>
                <w:lang w:val="pl-PL" w:eastAsia="sk-SK"/>
              </w:rPr>
            </w:rPrChange>
          </w:rPr>
          <w:t>vedie účtovníctvo o stave a pohybe pohľadávok, záväzkov a platieb prostredníctvom IIS SAP,</w:t>
        </w:r>
      </w:ins>
    </w:p>
    <w:p w14:paraId="0B848C74" w14:textId="77777777" w:rsidR="00201760" w:rsidRPr="0005333C" w:rsidRDefault="00201760" w:rsidP="00201760">
      <w:pPr>
        <w:numPr>
          <w:ilvl w:val="0"/>
          <w:numId w:val="20"/>
        </w:numPr>
        <w:spacing w:before="120" w:after="0" w:line="276" w:lineRule="auto"/>
        <w:ind w:left="284" w:hanging="284"/>
        <w:jc w:val="both"/>
        <w:rPr>
          <w:ins w:id="820" w:author="Autor"/>
          <w:rFonts w:ascii="Calibri" w:eastAsia="Times New Roman" w:hAnsi="Calibri" w:cs="Calibri"/>
          <w:lang w:eastAsia="sk-SK"/>
          <w:rPrChange w:id="821" w:author="Autor">
            <w:rPr>
              <w:ins w:id="822" w:author="Autor"/>
              <w:rFonts w:ascii="Calibri" w:eastAsia="Times New Roman" w:hAnsi="Calibri" w:cs="Calibri"/>
              <w:sz w:val="23"/>
              <w:szCs w:val="23"/>
              <w:lang w:eastAsia="sk-SK"/>
            </w:rPr>
          </w:rPrChange>
        </w:rPr>
      </w:pPr>
      <w:ins w:id="823" w:author="Autor">
        <w:r w:rsidRPr="0005333C">
          <w:rPr>
            <w:rFonts w:ascii="Calibri" w:eastAsia="Times New Roman" w:hAnsi="Calibri" w:cs="Calibri"/>
            <w:lang w:eastAsia="sk-SK"/>
            <w:rPrChange w:id="824" w:author="Autor">
              <w:rPr>
                <w:rFonts w:ascii="Calibri" w:eastAsia="Times New Roman" w:hAnsi="Calibri" w:cs="Calibri"/>
                <w:sz w:val="23"/>
                <w:szCs w:val="23"/>
                <w:lang w:eastAsia="sk-SK"/>
              </w:rPr>
            </w:rPrChange>
          </w:rPr>
          <w:t>zabezpečuje finančné výkazníctvo,</w:t>
        </w:r>
      </w:ins>
    </w:p>
    <w:p w14:paraId="770D03BF" w14:textId="77777777" w:rsidR="00201760" w:rsidRPr="0005333C" w:rsidRDefault="00201760" w:rsidP="00201760">
      <w:pPr>
        <w:numPr>
          <w:ilvl w:val="0"/>
          <w:numId w:val="20"/>
        </w:numPr>
        <w:spacing w:before="120" w:after="0" w:line="276" w:lineRule="auto"/>
        <w:ind w:left="284" w:hanging="284"/>
        <w:jc w:val="both"/>
        <w:rPr>
          <w:ins w:id="825" w:author="Autor"/>
          <w:rFonts w:ascii="Calibri" w:eastAsia="Times New Roman" w:hAnsi="Calibri" w:cs="Calibri"/>
          <w:lang w:eastAsia="sk-SK"/>
          <w:rPrChange w:id="826" w:author="Autor">
            <w:rPr>
              <w:ins w:id="827" w:author="Autor"/>
              <w:rFonts w:ascii="Calibri" w:eastAsia="Times New Roman" w:hAnsi="Calibri" w:cs="Calibri"/>
              <w:sz w:val="23"/>
              <w:szCs w:val="23"/>
              <w:lang w:eastAsia="sk-SK"/>
            </w:rPr>
          </w:rPrChange>
        </w:rPr>
      </w:pPr>
      <w:ins w:id="828" w:author="Autor">
        <w:r w:rsidRPr="0005333C">
          <w:rPr>
            <w:rFonts w:ascii="Calibri" w:eastAsia="Times New Roman" w:hAnsi="Calibri" w:cs="Calibri"/>
            <w:lang w:eastAsia="sk-SK"/>
            <w:rPrChange w:id="829" w:author="Autor">
              <w:rPr>
                <w:rFonts w:ascii="Calibri" w:eastAsia="Times New Roman" w:hAnsi="Calibri" w:cs="Calibri"/>
                <w:sz w:val="23"/>
                <w:szCs w:val="23"/>
                <w:lang w:eastAsia="sk-SK"/>
              </w:rPr>
            </w:rPrChange>
          </w:rPr>
          <w:t>ukladá účtovné záznamy,</w:t>
        </w:r>
      </w:ins>
    </w:p>
    <w:p w14:paraId="4955ACC6" w14:textId="77777777" w:rsidR="00201760" w:rsidRPr="0005333C" w:rsidRDefault="00201760" w:rsidP="00201760">
      <w:pPr>
        <w:numPr>
          <w:ilvl w:val="0"/>
          <w:numId w:val="20"/>
        </w:numPr>
        <w:spacing w:before="120" w:after="0" w:line="276" w:lineRule="auto"/>
        <w:ind w:left="284" w:hanging="284"/>
        <w:jc w:val="both"/>
        <w:rPr>
          <w:ins w:id="830" w:author="Autor"/>
          <w:rFonts w:ascii="Calibri" w:eastAsia="Times New Roman" w:hAnsi="Calibri" w:cs="Calibri"/>
          <w:lang w:eastAsia="sk-SK"/>
          <w:rPrChange w:id="831" w:author="Autor">
            <w:rPr>
              <w:ins w:id="832" w:author="Autor"/>
              <w:rFonts w:ascii="Calibri" w:eastAsia="Times New Roman" w:hAnsi="Calibri" w:cs="Calibri"/>
              <w:sz w:val="23"/>
              <w:szCs w:val="23"/>
              <w:lang w:eastAsia="sk-SK"/>
            </w:rPr>
          </w:rPrChange>
        </w:rPr>
      </w:pPr>
      <w:ins w:id="833" w:author="Autor">
        <w:r w:rsidRPr="0005333C">
          <w:rPr>
            <w:rFonts w:ascii="Calibri" w:eastAsia="Times New Roman" w:hAnsi="Calibri" w:cs="Calibri"/>
            <w:lang w:eastAsia="sk-SK"/>
            <w:rPrChange w:id="834" w:author="Autor">
              <w:rPr>
                <w:rFonts w:ascii="Calibri" w:eastAsia="Times New Roman" w:hAnsi="Calibri" w:cs="Calibri"/>
                <w:sz w:val="23"/>
                <w:szCs w:val="23"/>
                <w:lang w:eastAsia="sk-SK"/>
              </w:rPr>
            </w:rPrChange>
          </w:rPr>
          <w:t>eviduje spôsobené škody v knihe škôd podľa interného predpisu,</w:t>
        </w:r>
      </w:ins>
    </w:p>
    <w:p w14:paraId="76D20177" w14:textId="77777777" w:rsidR="00201760" w:rsidRPr="0005333C" w:rsidRDefault="00201760" w:rsidP="00201760">
      <w:pPr>
        <w:numPr>
          <w:ilvl w:val="0"/>
          <w:numId w:val="20"/>
        </w:numPr>
        <w:spacing w:before="120" w:after="0" w:line="276" w:lineRule="auto"/>
        <w:ind w:left="284" w:hanging="284"/>
        <w:jc w:val="both"/>
        <w:rPr>
          <w:ins w:id="835" w:author="Autor"/>
          <w:rFonts w:ascii="Calibri" w:eastAsia="Times New Roman" w:hAnsi="Calibri" w:cs="Calibri"/>
          <w:lang w:eastAsia="sk-SK"/>
          <w:rPrChange w:id="836" w:author="Autor">
            <w:rPr>
              <w:ins w:id="837" w:author="Autor"/>
              <w:rFonts w:ascii="Calibri" w:eastAsia="Times New Roman" w:hAnsi="Calibri" w:cs="Calibri"/>
              <w:sz w:val="23"/>
              <w:szCs w:val="23"/>
              <w:lang w:eastAsia="sk-SK"/>
            </w:rPr>
          </w:rPrChange>
        </w:rPr>
      </w:pPr>
      <w:ins w:id="838" w:author="Autor">
        <w:r w:rsidRPr="0005333C">
          <w:rPr>
            <w:rFonts w:ascii="Calibri" w:eastAsia="Times New Roman" w:hAnsi="Calibri" w:cs="Calibri"/>
            <w:lang w:eastAsia="sk-SK"/>
            <w:rPrChange w:id="839" w:author="Autor">
              <w:rPr>
                <w:rFonts w:ascii="Calibri" w:eastAsia="Times New Roman" w:hAnsi="Calibri" w:cs="Calibri"/>
                <w:sz w:val="23"/>
                <w:szCs w:val="23"/>
                <w:lang w:eastAsia="sk-SK"/>
              </w:rPr>
            </w:rPrChange>
          </w:rPr>
          <w:t>zostavuje a predkladá v spolupráci s oddelením zahraničnej pomoci žiadosti o platbu EK, zostavuje, potvrdzuje a predkladá účty EK,</w:t>
        </w:r>
      </w:ins>
    </w:p>
    <w:p w14:paraId="718F34C1" w14:textId="77777777" w:rsidR="00201760" w:rsidRPr="0005333C" w:rsidRDefault="00201760" w:rsidP="00201760">
      <w:pPr>
        <w:numPr>
          <w:ilvl w:val="0"/>
          <w:numId w:val="20"/>
        </w:numPr>
        <w:spacing w:before="120" w:after="0" w:line="276" w:lineRule="auto"/>
        <w:ind w:left="284" w:hanging="284"/>
        <w:jc w:val="both"/>
        <w:rPr>
          <w:ins w:id="840" w:author="Autor"/>
          <w:rFonts w:ascii="Calibri" w:eastAsia="Times New Roman" w:hAnsi="Calibri" w:cs="Calibri"/>
          <w:lang w:eastAsia="sk-SK"/>
          <w:rPrChange w:id="841" w:author="Autor">
            <w:rPr>
              <w:ins w:id="842" w:author="Autor"/>
              <w:rFonts w:ascii="Calibri" w:eastAsia="Times New Roman" w:hAnsi="Calibri" w:cs="Calibri"/>
              <w:sz w:val="23"/>
              <w:szCs w:val="23"/>
              <w:lang w:eastAsia="sk-SK"/>
            </w:rPr>
          </w:rPrChange>
        </w:rPr>
      </w:pPr>
      <w:ins w:id="843" w:author="Autor">
        <w:r w:rsidRPr="0005333C">
          <w:rPr>
            <w:rFonts w:ascii="Calibri" w:eastAsia="Times New Roman" w:hAnsi="Calibri" w:cs="Calibri"/>
            <w:lang w:eastAsia="sk-SK"/>
            <w:rPrChange w:id="844" w:author="Autor">
              <w:rPr>
                <w:rFonts w:ascii="Calibri" w:eastAsia="Times New Roman" w:hAnsi="Calibri" w:cs="Calibri"/>
                <w:sz w:val="23"/>
                <w:szCs w:val="23"/>
                <w:lang w:eastAsia="sk-SK"/>
              </w:rPr>
            </w:rPrChange>
          </w:rPr>
          <w:lastRenderedPageBreak/>
          <w:t>potvrdzuje, že výdavky zaznamenané v účtoch sú zákonné a správne,</w:t>
        </w:r>
      </w:ins>
    </w:p>
    <w:p w14:paraId="1DE7BA24" w14:textId="77777777" w:rsidR="00201760" w:rsidRPr="0005333C" w:rsidRDefault="00201760" w:rsidP="00201760">
      <w:pPr>
        <w:numPr>
          <w:ilvl w:val="0"/>
          <w:numId w:val="20"/>
        </w:numPr>
        <w:spacing w:before="120" w:after="0" w:line="276" w:lineRule="auto"/>
        <w:ind w:left="284" w:hanging="284"/>
        <w:jc w:val="both"/>
        <w:rPr>
          <w:ins w:id="845" w:author="Autor"/>
          <w:rFonts w:ascii="Calibri" w:eastAsia="Times New Roman" w:hAnsi="Calibri" w:cs="Calibri"/>
          <w:lang w:val="pl-PL" w:eastAsia="sk-SK"/>
          <w:rPrChange w:id="846" w:author="Autor">
            <w:rPr>
              <w:ins w:id="847" w:author="Autor"/>
              <w:rFonts w:ascii="Calibri" w:eastAsia="Times New Roman" w:hAnsi="Calibri" w:cs="Calibri"/>
              <w:sz w:val="23"/>
              <w:szCs w:val="23"/>
              <w:lang w:val="pl-PL" w:eastAsia="sk-SK"/>
            </w:rPr>
          </w:rPrChange>
        </w:rPr>
      </w:pPr>
      <w:ins w:id="848" w:author="Autor">
        <w:r w:rsidRPr="0005333C">
          <w:rPr>
            <w:rFonts w:ascii="Calibri" w:eastAsia="Times New Roman" w:hAnsi="Calibri" w:cs="Calibri"/>
            <w:lang w:val="pl-PL" w:eastAsia="sk-SK"/>
            <w:rPrChange w:id="849" w:author="Autor">
              <w:rPr>
                <w:rFonts w:ascii="Calibri" w:eastAsia="Times New Roman" w:hAnsi="Calibri" w:cs="Calibri"/>
                <w:sz w:val="23"/>
                <w:szCs w:val="23"/>
                <w:lang w:val="pl-PL" w:eastAsia="sk-SK"/>
              </w:rPr>
            </w:rPrChange>
          </w:rPr>
          <w:t>prijíma platby z EK na samostatné účty zriadené v štátnej pokladnici,</w:t>
        </w:r>
      </w:ins>
    </w:p>
    <w:p w14:paraId="5DDCAB74" w14:textId="77777777" w:rsidR="00201760" w:rsidRPr="0005333C" w:rsidRDefault="00201760" w:rsidP="00201760">
      <w:pPr>
        <w:numPr>
          <w:ilvl w:val="0"/>
          <w:numId w:val="20"/>
        </w:numPr>
        <w:spacing w:before="120" w:after="0" w:line="276" w:lineRule="auto"/>
        <w:ind w:left="284" w:hanging="284"/>
        <w:jc w:val="both"/>
        <w:rPr>
          <w:ins w:id="850" w:author="Autor"/>
          <w:rFonts w:ascii="Calibri" w:eastAsia="Times New Roman" w:hAnsi="Calibri" w:cs="Calibri"/>
          <w:lang w:val="pl-PL" w:eastAsia="sk-SK"/>
          <w:rPrChange w:id="851" w:author="Autor">
            <w:rPr>
              <w:ins w:id="852" w:author="Autor"/>
              <w:rFonts w:ascii="Calibri" w:eastAsia="Times New Roman" w:hAnsi="Calibri" w:cs="Calibri"/>
              <w:sz w:val="23"/>
              <w:szCs w:val="23"/>
              <w:lang w:val="pl-PL" w:eastAsia="sk-SK"/>
            </w:rPr>
          </w:rPrChange>
        </w:rPr>
      </w:pPr>
      <w:ins w:id="853" w:author="Autor">
        <w:r w:rsidRPr="0005333C">
          <w:rPr>
            <w:rFonts w:ascii="Calibri" w:eastAsia="Times New Roman" w:hAnsi="Calibri" w:cs="Calibri"/>
            <w:lang w:val="pl-PL" w:eastAsia="sk-SK"/>
            <w:rPrChange w:id="854" w:author="Autor">
              <w:rPr>
                <w:rFonts w:ascii="Calibri" w:eastAsia="Times New Roman" w:hAnsi="Calibri" w:cs="Calibri"/>
                <w:sz w:val="23"/>
                <w:szCs w:val="23"/>
                <w:lang w:val="pl-PL" w:eastAsia="sk-SK"/>
              </w:rPr>
            </w:rPrChange>
          </w:rPr>
          <w:t>zabezpečuje prevod finančných prostriedkov EÚ z príslušného samostatného účtu do príjmov štátneho rozpočtu podľa osobitného predpisu,</w:t>
        </w:r>
      </w:ins>
    </w:p>
    <w:p w14:paraId="75AA59B4" w14:textId="77777777" w:rsidR="00201760" w:rsidRPr="0005333C" w:rsidRDefault="00201760" w:rsidP="00201760">
      <w:pPr>
        <w:numPr>
          <w:ilvl w:val="0"/>
          <w:numId w:val="20"/>
        </w:numPr>
        <w:spacing w:before="120" w:after="0" w:line="276" w:lineRule="auto"/>
        <w:ind w:left="284" w:hanging="284"/>
        <w:jc w:val="both"/>
        <w:rPr>
          <w:ins w:id="855" w:author="Autor"/>
          <w:rFonts w:ascii="Calibri" w:eastAsia="Times New Roman" w:hAnsi="Calibri" w:cs="Calibri"/>
          <w:lang w:val="pl-PL" w:eastAsia="sk-SK"/>
          <w:rPrChange w:id="856" w:author="Autor">
            <w:rPr>
              <w:ins w:id="857" w:author="Autor"/>
              <w:rFonts w:ascii="Calibri" w:eastAsia="Times New Roman" w:hAnsi="Calibri" w:cs="Calibri"/>
              <w:sz w:val="23"/>
              <w:szCs w:val="23"/>
              <w:lang w:val="pl-PL" w:eastAsia="sk-SK"/>
            </w:rPr>
          </w:rPrChange>
        </w:rPr>
      </w:pPr>
      <w:ins w:id="858" w:author="Autor">
        <w:r w:rsidRPr="0005333C">
          <w:rPr>
            <w:rFonts w:ascii="Calibri" w:eastAsia="Times New Roman" w:hAnsi="Calibri" w:cs="Calibri"/>
            <w:lang w:val="pl-PL" w:eastAsia="sk-SK"/>
            <w:rPrChange w:id="859" w:author="Autor">
              <w:rPr>
                <w:rFonts w:ascii="Calibri" w:eastAsia="Times New Roman" w:hAnsi="Calibri" w:cs="Calibri"/>
                <w:sz w:val="23"/>
                <w:szCs w:val="23"/>
                <w:lang w:val="pl-PL" w:eastAsia="sk-SK"/>
              </w:rPr>
            </w:rPrChange>
          </w:rPr>
          <w:t>zabezpečuje na úhradu výdavkov projektov a technickej pomoci finančné limity štátneho rozpočtu v procese zostavovania rozpočtu verejnej správy na príslušné roky,</w:t>
        </w:r>
      </w:ins>
    </w:p>
    <w:p w14:paraId="2340430E" w14:textId="77777777" w:rsidR="00201760" w:rsidRPr="0005333C" w:rsidRDefault="00201760" w:rsidP="00201760">
      <w:pPr>
        <w:numPr>
          <w:ilvl w:val="0"/>
          <w:numId w:val="20"/>
        </w:numPr>
        <w:spacing w:before="120" w:after="0" w:line="276" w:lineRule="auto"/>
        <w:ind w:left="284" w:hanging="284"/>
        <w:jc w:val="both"/>
        <w:rPr>
          <w:ins w:id="860" w:author="Autor"/>
          <w:rFonts w:ascii="Calibri" w:eastAsia="Times New Roman" w:hAnsi="Calibri" w:cs="Calibri"/>
          <w:lang w:val="pl-PL" w:eastAsia="sk-SK"/>
          <w:rPrChange w:id="861" w:author="Autor">
            <w:rPr>
              <w:ins w:id="862" w:author="Autor"/>
              <w:rFonts w:ascii="Calibri" w:eastAsia="Times New Roman" w:hAnsi="Calibri" w:cs="Calibri"/>
              <w:sz w:val="23"/>
              <w:szCs w:val="23"/>
              <w:lang w:val="pl-PL" w:eastAsia="sk-SK"/>
            </w:rPr>
          </w:rPrChange>
        </w:rPr>
      </w:pPr>
      <w:ins w:id="863" w:author="Autor">
        <w:r w:rsidRPr="0005333C">
          <w:rPr>
            <w:rFonts w:ascii="Calibri" w:eastAsia="Times New Roman" w:hAnsi="Calibri" w:cs="Calibri"/>
            <w:lang w:val="pl-PL" w:eastAsia="sk-SK"/>
            <w:rPrChange w:id="864" w:author="Autor">
              <w:rPr>
                <w:rFonts w:ascii="Calibri" w:eastAsia="Times New Roman" w:hAnsi="Calibri" w:cs="Calibri"/>
                <w:sz w:val="23"/>
                <w:szCs w:val="23"/>
                <w:lang w:val="pl-PL" w:eastAsia="sk-SK"/>
              </w:rPr>
            </w:rPrChange>
          </w:rPr>
          <w:t>pripravuje a vykonáva rozpočtové opatrenia,</w:t>
        </w:r>
      </w:ins>
    </w:p>
    <w:p w14:paraId="735942E1" w14:textId="77777777" w:rsidR="00201760" w:rsidRPr="0005333C" w:rsidRDefault="00201760" w:rsidP="00201760">
      <w:pPr>
        <w:numPr>
          <w:ilvl w:val="0"/>
          <w:numId w:val="20"/>
        </w:numPr>
        <w:spacing w:before="120" w:after="0" w:line="276" w:lineRule="auto"/>
        <w:ind w:left="284" w:hanging="284"/>
        <w:jc w:val="both"/>
        <w:rPr>
          <w:ins w:id="865" w:author="Autor"/>
          <w:rFonts w:ascii="Calibri" w:eastAsia="Times New Roman" w:hAnsi="Calibri" w:cs="Calibri"/>
          <w:lang w:val="pl-PL" w:eastAsia="sk-SK"/>
          <w:rPrChange w:id="866" w:author="Autor">
            <w:rPr>
              <w:ins w:id="867" w:author="Autor"/>
              <w:rFonts w:ascii="Calibri" w:eastAsia="Times New Roman" w:hAnsi="Calibri" w:cs="Calibri"/>
              <w:sz w:val="23"/>
              <w:szCs w:val="23"/>
              <w:lang w:val="pl-PL" w:eastAsia="sk-SK"/>
            </w:rPr>
          </w:rPrChange>
        </w:rPr>
      </w:pPr>
      <w:ins w:id="868" w:author="Autor">
        <w:r w:rsidRPr="0005333C">
          <w:rPr>
            <w:rFonts w:ascii="Calibri" w:eastAsia="Times New Roman" w:hAnsi="Calibri" w:cs="Calibri"/>
            <w:lang w:val="pl-PL" w:eastAsia="sk-SK"/>
            <w:rPrChange w:id="869" w:author="Autor">
              <w:rPr>
                <w:rFonts w:ascii="Calibri" w:eastAsia="Times New Roman" w:hAnsi="Calibri" w:cs="Calibri"/>
                <w:sz w:val="23"/>
                <w:szCs w:val="23"/>
                <w:lang w:val="pl-PL" w:eastAsia="sk-SK"/>
              </w:rPr>
            </w:rPrChange>
          </w:rPr>
          <w:t>zostavuje prehľad odhadu očakávaných výdavkov za programy a tieto predkladá na mesačnej báze MF SR,</w:t>
        </w:r>
      </w:ins>
    </w:p>
    <w:p w14:paraId="4267A6ED" w14:textId="77777777" w:rsidR="00201760" w:rsidRPr="0005333C" w:rsidRDefault="00201760" w:rsidP="00201760">
      <w:pPr>
        <w:numPr>
          <w:ilvl w:val="0"/>
          <w:numId w:val="20"/>
        </w:numPr>
        <w:spacing w:before="120" w:after="0" w:line="276" w:lineRule="auto"/>
        <w:ind w:left="284" w:hanging="284"/>
        <w:jc w:val="both"/>
        <w:rPr>
          <w:ins w:id="870" w:author="Autor"/>
          <w:rFonts w:ascii="Calibri" w:eastAsia="Times New Roman" w:hAnsi="Calibri" w:cs="Calibri"/>
          <w:lang w:val="pl-PL" w:eastAsia="sk-SK"/>
          <w:rPrChange w:id="871" w:author="Autor">
            <w:rPr>
              <w:ins w:id="872" w:author="Autor"/>
              <w:rFonts w:ascii="Calibri" w:eastAsia="Times New Roman" w:hAnsi="Calibri" w:cs="Calibri"/>
              <w:sz w:val="23"/>
              <w:szCs w:val="23"/>
              <w:lang w:val="pl-PL" w:eastAsia="sk-SK"/>
            </w:rPr>
          </w:rPrChange>
        </w:rPr>
      </w:pPr>
      <w:ins w:id="873" w:author="Autor">
        <w:r w:rsidRPr="0005333C">
          <w:rPr>
            <w:rFonts w:ascii="Calibri" w:eastAsia="Times New Roman" w:hAnsi="Calibri" w:cs="Calibri"/>
            <w:lang w:val="pl-PL" w:eastAsia="sk-SK"/>
            <w:rPrChange w:id="874" w:author="Autor">
              <w:rPr>
                <w:rFonts w:ascii="Calibri" w:eastAsia="Times New Roman" w:hAnsi="Calibri" w:cs="Calibri"/>
                <w:sz w:val="23"/>
                <w:szCs w:val="23"/>
                <w:lang w:val="pl-PL" w:eastAsia="sk-SK"/>
              </w:rPr>
            </w:rPrChange>
          </w:rPr>
          <w:t>zostavuje zoznam žiadostí o platbu za prijímateľov (zoznam rozpočtových opatrení), ak ide o štátne rozpočtové organizácie  a tento predkladá na mesačnej báze MF SR,</w:t>
        </w:r>
      </w:ins>
    </w:p>
    <w:p w14:paraId="1D7BAF3C" w14:textId="77777777" w:rsidR="00201760" w:rsidRPr="0005333C" w:rsidRDefault="00201760" w:rsidP="00201760">
      <w:pPr>
        <w:numPr>
          <w:ilvl w:val="0"/>
          <w:numId w:val="20"/>
        </w:numPr>
        <w:spacing w:before="120" w:after="0" w:line="276" w:lineRule="auto"/>
        <w:ind w:left="284" w:hanging="284"/>
        <w:jc w:val="both"/>
        <w:rPr>
          <w:ins w:id="875" w:author="Autor"/>
          <w:rFonts w:eastAsia="Times New Roman" w:cstheme="minorHAnsi"/>
          <w:lang w:val="pl-PL" w:eastAsia="sk-SK"/>
          <w:rPrChange w:id="876" w:author="Autor">
            <w:rPr>
              <w:ins w:id="877" w:author="Autor"/>
              <w:rFonts w:eastAsia="Times New Roman" w:cstheme="minorHAnsi"/>
              <w:sz w:val="23"/>
              <w:szCs w:val="23"/>
              <w:lang w:val="pl-PL" w:eastAsia="sk-SK"/>
            </w:rPr>
          </w:rPrChange>
        </w:rPr>
      </w:pPr>
      <w:ins w:id="878" w:author="Autor">
        <w:r w:rsidRPr="0005333C">
          <w:rPr>
            <w:rFonts w:ascii="Calibri" w:eastAsia="Times New Roman" w:hAnsi="Calibri" w:cs="Calibri"/>
            <w:lang w:val="pl-PL" w:eastAsia="sk-SK"/>
            <w:rPrChange w:id="879" w:author="Autor">
              <w:rPr>
                <w:rFonts w:ascii="Calibri" w:eastAsia="Times New Roman" w:hAnsi="Calibri" w:cs="Calibri"/>
                <w:sz w:val="23"/>
                <w:szCs w:val="23"/>
                <w:lang w:val="pl-PL" w:eastAsia="sk-SK"/>
              </w:rPr>
            </w:rPrChange>
          </w:rPr>
          <w:t>vykonáva prevod finančných prostriedkov EÚ a </w:t>
        </w:r>
        <w:r w:rsidRPr="0005333C">
          <w:rPr>
            <w:rFonts w:eastAsia="Times New Roman" w:cstheme="minorHAnsi"/>
            <w:lang w:val="pl-PL" w:eastAsia="sk-SK"/>
            <w:rPrChange w:id="880" w:author="Autor">
              <w:rPr>
                <w:rFonts w:eastAsia="Times New Roman" w:cstheme="minorHAnsi"/>
                <w:sz w:val="23"/>
                <w:szCs w:val="23"/>
                <w:lang w:val="pl-PL" w:eastAsia="sk-SK"/>
              </w:rPr>
            </w:rPrChange>
          </w:rPr>
          <w:t>finančných prostriedkov štátneho rozpočtu určených na financovanie spoločných programov SR a EÚ z výdavkového účtu na účet prijímateľa</w:t>
        </w:r>
        <w:r w:rsidRPr="0005333C">
          <w:rPr>
            <w:rFonts w:cstheme="minorHAnsi"/>
          </w:rPr>
          <w:t>,</w:t>
        </w:r>
      </w:ins>
    </w:p>
    <w:p w14:paraId="5205C605" w14:textId="63CAECEC" w:rsidR="00201760" w:rsidRPr="0005333C" w:rsidRDefault="00201760">
      <w:pPr>
        <w:numPr>
          <w:ilvl w:val="0"/>
          <w:numId w:val="20"/>
        </w:numPr>
        <w:spacing w:before="120" w:after="120" w:line="276" w:lineRule="auto"/>
        <w:ind w:left="284" w:hanging="284"/>
        <w:jc w:val="both"/>
        <w:rPr>
          <w:rFonts w:eastAsia="Times New Roman" w:cstheme="minorHAnsi"/>
          <w:lang w:val="pl-PL" w:eastAsia="sk-SK"/>
          <w:rPrChange w:id="881" w:author="Autor">
            <w:rPr>
              <w:rFonts w:eastAsia="Times New Roman" w:cstheme="minorHAnsi"/>
              <w:lang w:eastAsia="sk-SK"/>
            </w:rPr>
          </w:rPrChange>
        </w:rPr>
        <w:pPrChange w:id="882" w:author="Autor">
          <w:pPr>
            <w:numPr>
              <w:numId w:val="4"/>
            </w:numPr>
            <w:tabs>
              <w:tab w:val="num" w:pos="284"/>
              <w:tab w:val="num" w:pos="720"/>
            </w:tabs>
            <w:spacing w:after="0" w:line="240" w:lineRule="auto"/>
            <w:ind w:left="284" w:hanging="284"/>
            <w:jc w:val="both"/>
          </w:pPr>
        </w:pPrChange>
      </w:pPr>
      <w:ins w:id="883" w:author="Autor">
        <w:r w:rsidRPr="0005333C">
          <w:rPr>
            <w:rFonts w:eastAsia="Times New Roman" w:cstheme="minorHAnsi"/>
            <w:lang w:val="pl-PL" w:eastAsia="sk-SK"/>
            <w:rPrChange w:id="884" w:author="Autor">
              <w:rPr>
                <w:rFonts w:eastAsia="Times New Roman" w:cstheme="minorHAnsi"/>
                <w:sz w:val="23"/>
                <w:szCs w:val="23"/>
                <w:lang w:val="pl-PL" w:eastAsia="sk-SK"/>
              </w:rPr>
            </w:rPrChange>
          </w:rPr>
          <w:t>zabezpečuje vrátenie prostriedkov EÚ v prospech EK.</w:t>
        </w:r>
      </w:ins>
    </w:p>
    <w:p w14:paraId="14ACD107" w14:textId="77777777" w:rsidR="00513110" w:rsidRPr="0005333C" w:rsidRDefault="00513110" w:rsidP="00513110">
      <w:pPr>
        <w:spacing w:after="0" w:line="240" w:lineRule="auto"/>
        <w:jc w:val="both"/>
        <w:rPr>
          <w:rFonts w:eastAsia="Times New Roman" w:cstheme="minorHAnsi"/>
          <w:lang w:eastAsia="sk-SK"/>
        </w:rPr>
      </w:pPr>
    </w:p>
    <w:p w14:paraId="44DBA719" w14:textId="4F1E8943" w:rsidR="00513110" w:rsidRPr="0005333C" w:rsidDel="00201760" w:rsidRDefault="00513110" w:rsidP="00513110">
      <w:pPr>
        <w:spacing w:after="0" w:line="240" w:lineRule="auto"/>
        <w:jc w:val="both"/>
        <w:rPr>
          <w:del w:id="885" w:author="Autor"/>
          <w:rFonts w:eastAsia="Times New Roman" w:cstheme="minorHAnsi"/>
          <w:lang w:eastAsia="sk-SK"/>
        </w:rPr>
      </w:pPr>
      <w:del w:id="886" w:author="Autor">
        <w:r w:rsidRPr="0005333C" w:rsidDel="00201760">
          <w:rPr>
            <w:rFonts w:eastAsia="Times New Roman" w:cstheme="minorHAnsi"/>
            <w:b/>
            <w:bCs/>
            <w:u w:val="single"/>
            <w:lang w:eastAsia="sk-SK"/>
          </w:rPr>
          <w:delText>Od</w:delText>
        </w:r>
        <w:r w:rsidRPr="0005333C" w:rsidDel="00556AF7">
          <w:rPr>
            <w:rFonts w:eastAsia="Times New Roman" w:cstheme="minorHAnsi"/>
            <w:b/>
            <w:bCs/>
            <w:u w:val="single"/>
            <w:lang w:eastAsia="sk-SK"/>
          </w:rPr>
          <w:delText>bor</w:delText>
        </w:r>
        <w:r w:rsidRPr="0005333C" w:rsidDel="00201760">
          <w:rPr>
            <w:rFonts w:eastAsia="Times New Roman" w:cstheme="minorHAnsi"/>
            <w:b/>
            <w:bCs/>
            <w:u w:val="single"/>
            <w:lang w:eastAsia="sk-SK"/>
          </w:rPr>
          <w:delText xml:space="preserve"> zahraničnej pomoci</w:delText>
        </w:r>
        <w:r w:rsidRPr="0005333C" w:rsidDel="00201760">
          <w:rPr>
            <w:rFonts w:eastAsia="Times New Roman" w:cstheme="minorHAnsi"/>
            <w:lang w:eastAsia="sk-SK"/>
          </w:rPr>
          <w:delText xml:space="preserve"> pri zabezpečovaní úloh riadiaceho orgánu a platobného orgánu  vykonáva najmä tieto úlohy:</w:delText>
        </w:r>
      </w:del>
    </w:p>
    <w:p w14:paraId="39A654B5" w14:textId="23DF44E8"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887" w:author="Autor"/>
          <w:rFonts w:eastAsia="Times New Roman" w:cstheme="minorHAnsi"/>
          <w:lang w:eastAsia="sk-SK"/>
        </w:rPr>
      </w:pPr>
      <w:bookmarkStart w:id="888" w:name="_Hlk93410202"/>
      <w:bookmarkStart w:id="889" w:name="_Hlk93410799"/>
      <w:bookmarkStart w:id="890" w:name="_Hlk138524905"/>
      <w:del w:id="891" w:author="Autor">
        <w:r w:rsidRPr="0005333C" w:rsidDel="00201760">
          <w:rPr>
            <w:rFonts w:eastAsia="Times New Roman" w:cstheme="minorHAnsi"/>
            <w:lang w:eastAsia="sk-SK"/>
          </w:rPr>
          <w:delText>vypracúva v spolupráci s platobnou jednotkou</w:delText>
        </w:r>
        <w:r w:rsidR="008859AC" w:rsidRPr="0005333C" w:rsidDel="00201760">
          <w:rPr>
            <w:rFonts w:eastAsia="Times New Roman" w:cstheme="minorHAnsi"/>
            <w:lang w:eastAsia="sk-SK"/>
          </w:rPr>
          <w:delText xml:space="preserve"> a</w:delText>
        </w:r>
        <w:r w:rsidRPr="0005333C" w:rsidDel="00201760">
          <w:rPr>
            <w:rFonts w:eastAsia="Times New Roman" w:cstheme="minorHAnsi"/>
            <w:lang w:eastAsia="sk-SK"/>
          </w:rPr>
          <w:delText xml:space="preserve">  </w:delText>
        </w:r>
        <w:r w:rsidR="008859AC" w:rsidRPr="0005333C" w:rsidDel="00201760">
          <w:rPr>
            <w:rFonts w:eastAsia="Times New Roman" w:cstheme="minorHAnsi"/>
            <w:lang w:eastAsia="sk-SK"/>
          </w:rPr>
          <w:delText xml:space="preserve">organizačným odborom </w:delText>
        </w:r>
        <w:r w:rsidRPr="0005333C" w:rsidDel="00201760">
          <w:rPr>
            <w:rFonts w:eastAsia="Times New Roman" w:cstheme="minorHAnsi"/>
            <w:lang w:eastAsia="sk-SK"/>
          </w:rPr>
          <w:delText>systém riadenia a kontroly programov a jeho zmeny,</w:delText>
        </w:r>
      </w:del>
    </w:p>
    <w:bookmarkEnd w:id="888"/>
    <w:p w14:paraId="3D0C6970" w14:textId="472D0E20"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892" w:author="Autor"/>
          <w:rFonts w:eastAsia="Times New Roman" w:cstheme="minorHAnsi"/>
          <w:lang w:eastAsia="sk-SK"/>
        </w:rPr>
      </w:pPr>
      <w:del w:id="893" w:author="Autor">
        <w:r w:rsidRPr="0005333C" w:rsidDel="00201760">
          <w:rPr>
            <w:rFonts w:eastAsia="Times New Roman" w:cstheme="minorHAnsi"/>
            <w:lang w:eastAsia="sk-SK"/>
          </w:rPr>
          <w:delText>pripravuje stanoviská k legislatívnym dokumentom EÚ v oblasti fondov v spolupráci s platobnou jednotkou,</w:delText>
        </w:r>
      </w:del>
    </w:p>
    <w:p w14:paraId="2035C4AE" w14:textId="398F028B"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894" w:author="Autor"/>
          <w:rFonts w:eastAsia="Times New Roman" w:cstheme="minorHAnsi"/>
          <w:lang w:eastAsia="sk-SK"/>
        </w:rPr>
      </w:pPr>
      <w:del w:id="895" w:author="Autor">
        <w:r w:rsidRPr="0005333C" w:rsidDel="00201760">
          <w:rPr>
            <w:rFonts w:eastAsia="Times New Roman" w:cstheme="minorHAnsi"/>
            <w:lang w:eastAsia="sk-SK"/>
          </w:rPr>
          <w:delText xml:space="preserve">zúčastňuje sa na rokovaniach výborov a pracovných skupín </w:delText>
        </w:r>
        <w:r w:rsidR="009D4EE0" w:rsidRPr="0005333C" w:rsidDel="00201760">
          <w:rPr>
            <w:rFonts w:eastAsia="Times New Roman" w:cstheme="minorHAnsi"/>
            <w:lang w:eastAsia="sk-SK"/>
          </w:rPr>
          <w:delText>Európskej komisie (ďalej len „</w:delText>
        </w:r>
        <w:r w:rsidRPr="0005333C" w:rsidDel="00201760">
          <w:rPr>
            <w:rFonts w:eastAsia="Times New Roman" w:cstheme="minorHAnsi"/>
            <w:lang w:eastAsia="sk-SK"/>
          </w:rPr>
          <w:delText>EK</w:delText>
        </w:r>
        <w:r w:rsidR="009D4EE0" w:rsidRPr="0005333C" w:rsidDel="00201760">
          <w:rPr>
            <w:rFonts w:eastAsia="Times New Roman" w:cstheme="minorHAnsi"/>
            <w:lang w:eastAsia="sk-SK"/>
          </w:rPr>
          <w:delText>“)</w:delText>
        </w:r>
        <w:r w:rsidRPr="0005333C" w:rsidDel="00201760">
          <w:rPr>
            <w:rFonts w:eastAsia="Times New Roman" w:cstheme="minorHAnsi"/>
            <w:lang w:eastAsia="sk-SK"/>
          </w:rPr>
          <w:delText xml:space="preserve"> v oblasti fondov,</w:delText>
        </w:r>
      </w:del>
    </w:p>
    <w:bookmarkEnd w:id="889"/>
    <w:p w14:paraId="49C71CA1" w14:textId="3848CFCC"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896" w:author="Autor"/>
          <w:rFonts w:eastAsia="Times New Roman" w:cstheme="minorHAnsi"/>
          <w:lang w:eastAsia="sk-SK"/>
        </w:rPr>
      </w:pPr>
      <w:del w:id="897" w:author="Autor">
        <w:r w:rsidRPr="0005333C" w:rsidDel="00201760">
          <w:rPr>
            <w:rFonts w:eastAsia="Times New Roman" w:cstheme="minorHAnsi"/>
            <w:lang w:eastAsia="sk-SK"/>
          </w:rPr>
          <w:delText>zodpovedá za prípravu, predloženie a implementáciu programov,</w:delText>
        </w:r>
      </w:del>
    </w:p>
    <w:p w14:paraId="76A22906" w14:textId="4CF3B7AD"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898" w:author="Autor"/>
          <w:rFonts w:eastAsia="Times New Roman" w:cstheme="minorHAnsi"/>
          <w:lang w:eastAsia="sk-SK"/>
        </w:rPr>
      </w:pPr>
      <w:del w:id="899" w:author="Autor">
        <w:r w:rsidRPr="0005333C" w:rsidDel="00201760">
          <w:rPr>
            <w:rFonts w:eastAsia="Times New Roman" w:cstheme="minorHAnsi"/>
            <w:lang w:eastAsia="sk-SK"/>
          </w:rPr>
          <w:delText>zabezpečuje dodržiavanie horizontálnych princípov,</w:delText>
        </w:r>
      </w:del>
    </w:p>
    <w:p w14:paraId="70038D0A" w14:textId="72F48217"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00" w:author="Autor"/>
          <w:rFonts w:eastAsia="Times New Roman" w:cstheme="minorHAnsi"/>
          <w:lang w:eastAsia="sk-SK"/>
        </w:rPr>
      </w:pPr>
      <w:del w:id="901" w:author="Autor">
        <w:r w:rsidRPr="0005333C" w:rsidDel="00201760">
          <w:rPr>
            <w:rFonts w:eastAsia="Times New Roman" w:cstheme="minorHAnsi"/>
            <w:lang w:eastAsia="sk-SK"/>
          </w:rPr>
          <w:delText>zodpovedá za vypracovanie a uplatňovanie audit trailu pri realizácii programov,</w:delText>
        </w:r>
      </w:del>
    </w:p>
    <w:p w14:paraId="5346A248" w14:textId="2440E42E"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02" w:author="Autor"/>
          <w:rFonts w:eastAsia="Times New Roman" w:cstheme="minorHAnsi"/>
          <w:lang w:eastAsia="sk-SK"/>
        </w:rPr>
      </w:pPr>
      <w:del w:id="903" w:author="Autor">
        <w:r w:rsidRPr="0005333C" w:rsidDel="00201760">
          <w:rPr>
            <w:rFonts w:eastAsia="Times New Roman" w:cstheme="minorHAnsi"/>
            <w:lang w:eastAsia="sk-SK"/>
          </w:rPr>
          <w:delText>zodpovedá za vypracovanie výkonnostných rámcov a metodiky na ich tvorbu,</w:delText>
        </w:r>
      </w:del>
    </w:p>
    <w:p w14:paraId="57CC827D" w14:textId="56F4C8FE"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04" w:author="Autor"/>
          <w:rFonts w:eastAsia="Times New Roman" w:cstheme="minorHAnsi"/>
          <w:lang w:eastAsia="sk-SK"/>
        </w:rPr>
      </w:pPr>
      <w:del w:id="905" w:author="Autor">
        <w:r w:rsidRPr="0005333C" w:rsidDel="00201760">
          <w:rPr>
            <w:rFonts w:eastAsia="Times New Roman" w:cstheme="minorHAnsi"/>
            <w:lang w:eastAsia="sk-SK"/>
          </w:rPr>
          <w:delText>zabezpečuje výmenu informácií s EK prostredníctvom informačného systému elektronickej výmeny údajov EK (ďalej len „SFC2021“),</w:delText>
        </w:r>
      </w:del>
    </w:p>
    <w:p w14:paraId="132A8E88" w14:textId="5B2A5F31"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06" w:author="Autor"/>
          <w:rFonts w:eastAsia="Times New Roman" w:cstheme="minorHAnsi"/>
          <w:lang w:eastAsia="sk-SK"/>
        </w:rPr>
      </w:pPr>
      <w:del w:id="907" w:author="Autor">
        <w:r w:rsidRPr="0005333C" w:rsidDel="00201760">
          <w:rPr>
            <w:rFonts w:eastAsia="Times New Roman" w:cstheme="minorHAnsi"/>
            <w:lang w:eastAsia="sk-SK"/>
          </w:rPr>
          <w:delText xml:space="preserve">podieľa sa v spolupráci so sekciou informatiky, telekomunikácií a bezpečnosti </w:delText>
        </w:r>
        <w:r w:rsidRPr="0005333C" w:rsidDel="001D5C56">
          <w:rPr>
            <w:rFonts w:eastAsia="Times New Roman" w:cstheme="minorHAnsi"/>
            <w:lang w:eastAsia="sk-SK"/>
          </w:rPr>
          <w:delText xml:space="preserve">ministerstva </w:delText>
        </w:r>
        <w:r w:rsidRPr="0005333C" w:rsidDel="00201760">
          <w:rPr>
            <w:rFonts w:eastAsia="Times New Roman" w:cstheme="minorHAnsi"/>
            <w:lang w:eastAsia="sk-SK"/>
          </w:rPr>
          <w:delText>na plnení úloh na úseku informačnej bezpečnosti klasifikovaním údajov a jednotlivých súčastí informačného systému ministerstva z hľadiska ich citlivosti a definovaním požiadaviek na ochranu ako jednej z funkcionalít pri tvorbe aplikácie a jej zmien,</w:delText>
        </w:r>
      </w:del>
    </w:p>
    <w:p w14:paraId="62AAB5BF" w14:textId="31F73D69"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08" w:author="Autor"/>
          <w:rFonts w:eastAsia="Times New Roman" w:cstheme="minorHAnsi"/>
          <w:lang w:eastAsia="sk-SK"/>
        </w:rPr>
      </w:pPr>
      <w:del w:id="909" w:author="Autor">
        <w:r w:rsidRPr="0005333C" w:rsidDel="00201760">
          <w:rPr>
            <w:rFonts w:eastAsia="Times New Roman" w:cstheme="minorHAnsi"/>
            <w:lang w:eastAsia="sk-SK"/>
          </w:rPr>
          <w:delText>podieľa sa na príprave Príručky k oprávnenosti výdavkov,</w:delText>
        </w:r>
      </w:del>
    </w:p>
    <w:p w14:paraId="4A0B3F05" w14:textId="7665178A"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10" w:author="Autor"/>
          <w:rFonts w:eastAsia="Times New Roman" w:cstheme="minorHAnsi"/>
          <w:lang w:eastAsia="sk-SK"/>
        </w:rPr>
      </w:pPr>
      <w:del w:id="911" w:author="Autor">
        <w:r w:rsidRPr="0005333C" w:rsidDel="00201760">
          <w:rPr>
            <w:rFonts w:eastAsia="Times New Roman" w:cstheme="minorHAnsi"/>
            <w:lang w:eastAsia="sk-SK"/>
          </w:rPr>
          <w:delText>uplatňuje princíp partnerstva,</w:delText>
        </w:r>
      </w:del>
    </w:p>
    <w:p w14:paraId="2C7D8C78" w14:textId="33BB1A10"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12" w:author="Autor"/>
          <w:rFonts w:eastAsia="Times New Roman" w:cstheme="minorHAnsi"/>
          <w:lang w:eastAsia="sk-SK"/>
        </w:rPr>
      </w:pPr>
      <w:del w:id="913" w:author="Autor">
        <w:r w:rsidRPr="0005333C" w:rsidDel="00201760">
          <w:rPr>
            <w:rFonts w:eastAsia="Times New Roman" w:cstheme="minorHAnsi"/>
            <w:lang w:eastAsia="sk-SK"/>
          </w:rPr>
          <w:delText>zabezpečuje zriadenie a činnosť monitorovacieho výboru,</w:delText>
        </w:r>
      </w:del>
    </w:p>
    <w:p w14:paraId="67828F6A" w14:textId="6BAE3499"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14" w:author="Autor"/>
          <w:rFonts w:eastAsia="Times New Roman" w:cstheme="minorHAnsi"/>
          <w:lang w:eastAsia="sk-SK"/>
        </w:rPr>
      </w:pPr>
      <w:del w:id="915" w:author="Autor">
        <w:r w:rsidRPr="0005333C" w:rsidDel="00201760">
          <w:rPr>
            <w:rFonts w:eastAsia="Times New Roman" w:cstheme="minorHAnsi"/>
            <w:lang w:eastAsia="sk-SK"/>
          </w:rPr>
          <w:lastRenderedPageBreak/>
          <w:delText>poskytuje monitorovaciemu výboru včas všetky informácie potrebné na plnenie jeho úloh a zabezpečuje následné opatrenia týkajúce sa rozhodnutí a odporúčaní monitorovacieho výboru,</w:delText>
        </w:r>
      </w:del>
    </w:p>
    <w:p w14:paraId="16C4BBB6" w14:textId="3F20EE52"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16" w:author="Autor"/>
          <w:rFonts w:eastAsia="Times New Roman" w:cstheme="minorHAnsi"/>
          <w:lang w:eastAsia="sk-SK"/>
        </w:rPr>
      </w:pPr>
      <w:del w:id="917" w:author="Autor">
        <w:r w:rsidRPr="0005333C" w:rsidDel="00201760">
          <w:rPr>
            <w:rFonts w:eastAsia="Times New Roman" w:cstheme="minorHAnsi"/>
            <w:lang w:eastAsia="sk-SK"/>
          </w:rPr>
          <w:delText>zodpovedá za vykonanie finančných kontrol v rozsahu svojej pôsobnosti podľa osobitných predpisov,</w:delText>
        </w:r>
      </w:del>
    </w:p>
    <w:p w14:paraId="146205AB" w14:textId="5C4C13D7"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18" w:author="Autor"/>
          <w:rFonts w:eastAsia="Times New Roman" w:cstheme="minorHAnsi"/>
          <w:lang w:eastAsia="sk-SK"/>
        </w:rPr>
      </w:pPr>
      <w:del w:id="919" w:author="Autor">
        <w:r w:rsidRPr="0005333C" w:rsidDel="00201760">
          <w:rPr>
            <w:rFonts w:eastAsia="Times New Roman" w:cstheme="minorHAnsi"/>
            <w:lang w:eastAsia="sk-SK"/>
          </w:rPr>
          <w:delText xml:space="preserve">zodpovedá za prípravu a vyhlasovanie výziev na predkladanie žiadostí o poskytnutie NFP, </w:delText>
        </w:r>
      </w:del>
    </w:p>
    <w:p w14:paraId="0F802EB7" w14:textId="7C986DE6"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20" w:author="Autor"/>
          <w:rFonts w:eastAsia="Times New Roman" w:cstheme="minorHAnsi"/>
          <w:lang w:eastAsia="sk-SK"/>
        </w:rPr>
      </w:pPr>
      <w:del w:id="921" w:author="Autor">
        <w:r w:rsidRPr="0005333C" w:rsidDel="00201760">
          <w:rPr>
            <w:rFonts w:eastAsia="Times New Roman" w:cstheme="minorHAnsi"/>
            <w:lang w:eastAsia="sk-SK"/>
          </w:rPr>
          <w:delText>zabezpečuje administratívne overovanie a odborné hodnotenie, resp. administratívne overovanie a odborné posúdenie žiadostí o poskytnutie NFP,</w:delText>
        </w:r>
      </w:del>
    </w:p>
    <w:p w14:paraId="438CE1CC" w14:textId="5A315182"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22" w:author="Autor"/>
          <w:rFonts w:eastAsia="Times New Roman" w:cstheme="minorHAnsi"/>
          <w:lang w:eastAsia="sk-SK"/>
        </w:rPr>
      </w:pPr>
      <w:del w:id="923" w:author="Autor">
        <w:r w:rsidRPr="0005333C" w:rsidDel="00201760">
          <w:rPr>
            <w:rFonts w:eastAsia="Times New Roman" w:cstheme="minorHAnsi"/>
            <w:lang w:eastAsia="sk-SK"/>
          </w:rPr>
          <w:delText xml:space="preserve">zabezpečuje uzatváranie zmlúv o poskytnutí príspevku a vydávanie rozhodnutí o schválení žiadostí o poskytnutie NFP, </w:delText>
        </w:r>
      </w:del>
    </w:p>
    <w:p w14:paraId="0EBF153F" w14:textId="6BB26F2E"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24" w:author="Autor"/>
          <w:rFonts w:eastAsia="Times New Roman" w:cstheme="minorHAnsi"/>
          <w:lang w:eastAsia="sk-SK"/>
        </w:rPr>
      </w:pPr>
      <w:del w:id="925" w:author="Autor">
        <w:r w:rsidRPr="0005333C" w:rsidDel="00201760">
          <w:rPr>
            <w:rFonts w:eastAsia="Times New Roman" w:cstheme="minorHAnsi"/>
            <w:lang w:eastAsia="sk-SK"/>
          </w:rPr>
          <w:delText xml:space="preserve">poskytuje odbornú metodickú pomoc pri realizácii projektov v oblasti svojej pôsobnosti, </w:delText>
        </w:r>
      </w:del>
    </w:p>
    <w:p w14:paraId="539EC5F6" w14:textId="7B91D763"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26" w:author="Autor"/>
          <w:rFonts w:eastAsia="Times New Roman" w:cstheme="minorHAnsi"/>
          <w:lang w:eastAsia="sk-SK"/>
        </w:rPr>
      </w:pPr>
      <w:del w:id="927" w:author="Autor">
        <w:r w:rsidRPr="0005333C" w:rsidDel="00201760">
          <w:rPr>
            <w:rFonts w:eastAsia="Times New Roman" w:cstheme="minorHAnsi"/>
            <w:lang w:eastAsia="sk-SK"/>
          </w:rPr>
          <w:delText>vykonáva rizikové analýzy predložených žiadostí o platbu</w:delText>
        </w:r>
        <w:r w:rsidRPr="0005333C" w:rsidDel="00E60534">
          <w:rPr>
            <w:rFonts w:eastAsia="Times New Roman" w:cstheme="minorHAnsi"/>
            <w:lang w:eastAsia="sk-SK"/>
          </w:rPr>
          <w:delText>,</w:delText>
        </w:r>
        <w:r w:rsidRPr="0005333C" w:rsidDel="00201760">
          <w:rPr>
            <w:rFonts w:eastAsia="Times New Roman" w:cstheme="minorHAnsi"/>
            <w:lang w:eastAsia="sk-SK"/>
          </w:rPr>
          <w:delText xml:space="preserve"> </w:delText>
        </w:r>
        <w:r w:rsidRPr="0005333C" w:rsidDel="00E60534">
          <w:rPr>
            <w:rFonts w:eastAsia="Times New Roman" w:cstheme="minorHAnsi"/>
            <w:lang w:eastAsia="sk-SK"/>
          </w:rPr>
          <w:delText xml:space="preserve">žiadostí o kontrolu verejného obstarávania/obstarávania </w:delText>
        </w:r>
        <w:r w:rsidRPr="0005333C" w:rsidDel="00201760">
          <w:rPr>
            <w:rFonts w:eastAsia="Times New Roman" w:cstheme="minorHAnsi"/>
            <w:lang w:eastAsia="sk-SK"/>
          </w:rPr>
          <w:delText>a</w:delText>
        </w:r>
        <w:r w:rsidRPr="0005333C" w:rsidDel="00D63F65">
          <w:rPr>
            <w:rFonts w:eastAsia="Times New Roman" w:cstheme="minorHAnsi"/>
            <w:lang w:eastAsia="sk-SK"/>
          </w:rPr>
          <w:delText xml:space="preserve"> kontrol realizácie projektu </w:delText>
        </w:r>
        <w:r w:rsidRPr="0005333C" w:rsidDel="00201760">
          <w:rPr>
            <w:rFonts w:eastAsia="Times New Roman" w:cstheme="minorHAnsi"/>
            <w:lang w:eastAsia="sk-SK"/>
          </w:rPr>
          <w:delText>na mieste,</w:delText>
        </w:r>
      </w:del>
    </w:p>
    <w:p w14:paraId="0D1D516D" w14:textId="3D424869"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28" w:author="Autor"/>
          <w:rFonts w:eastAsia="Times New Roman" w:cstheme="minorHAnsi"/>
          <w:lang w:eastAsia="sk-SK"/>
        </w:rPr>
      </w:pPr>
      <w:del w:id="929" w:author="Autor">
        <w:r w:rsidRPr="0005333C" w:rsidDel="00201760">
          <w:rPr>
            <w:rFonts w:eastAsia="Times New Roman" w:cstheme="minorHAnsi"/>
            <w:lang w:eastAsia="sk-SK"/>
          </w:rPr>
          <w:delText xml:space="preserve">vypracúva stanovisko k vecnej správnosti v rámci overenia žiadosti o platbu, ak na základe vykonanej analýzy </w:delText>
        </w:r>
        <w:r w:rsidR="00FA31A7" w:rsidRPr="0005333C" w:rsidDel="00201760">
          <w:rPr>
            <w:rFonts w:eastAsia="Times New Roman" w:cstheme="minorHAnsi"/>
            <w:lang w:eastAsia="sk-SK"/>
          </w:rPr>
          <w:delText xml:space="preserve">rizík </w:delText>
        </w:r>
        <w:r w:rsidRPr="0005333C" w:rsidDel="00201760">
          <w:rPr>
            <w:rFonts w:eastAsia="Times New Roman" w:cstheme="minorHAnsi"/>
            <w:lang w:eastAsia="sk-SK"/>
          </w:rPr>
          <w:delText>vyplynula povinnosť kontroly žiadosti o platbu v rozsahu 100%</w:delText>
        </w:r>
        <w:r w:rsidR="0000623A" w:rsidRPr="0005333C" w:rsidDel="00201760">
          <w:rPr>
            <w:rFonts w:eastAsia="Times New Roman" w:cstheme="minorHAnsi"/>
            <w:lang w:eastAsia="sk-SK"/>
          </w:rPr>
          <w:delText xml:space="preserve"> (úplná kontrola)</w:delText>
        </w:r>
        <w:r w:rsidRPr="0005333C" w:rsidDel="00201760">
          <w:rPr>
            <w:rFonts w:eastAsia="Times New Roman" w:cstheme="minorHAnsi"/>
            <w:lang w:eastAsia="sk-SK"/>
          </w:rPr>
          <w:delText>,</w:delText>
        </w:r>
      </w:del>
    </w:p>
    <w:p w14:paraId="38C97B05" w14:textId="3D4CEBCF"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contextualSpacing/>
        <w:jc w:val="both"/>
        <w:rPr>
          <w:del w:id="930" w:author="Autor"/>
          <w:rFonts w:eastAsia="Times New Roman" w:cstheme="minorHAnsi"/>
          <w:lang w:eastAsia="sk-SK"/>
        </w:rPr>
      </w:pPr>
      <w:del w:id="931" w:author="Autor">
        <w:r w:rsidRPr="0005333C" w:rsidDel="00201760">
          <w:rPr>
            <w:rFonts w:eastAsia="Times New Roman" w:cstheme="minorHAnsi"/>
            <w:lang w:eastAsia="sk-SK"/>
          </w:rPr>
          <w:delText xml:space="preserve">vykonáva administratívnu finančnú kontrolu </w:delText>
        </w:r>
        <w:r w:rsidR="0000623A" w:rsidRPr="0005333C" w:rsidDel="00201760">
          <w:rPr>
            <w:rFonts w:eastAsia="Times New Roman" w:cstheme="minorHAnsi"/>
            <w:lang w:eastAsia="sk-SK"/>
          </w:rPr>
          <w:delText xml:space="preserve">formou formálnej  kontroly </w:delText>
        </w:r>
        <w:r w:rsidRPr="0005333C" w:rsidDel="00201760">
          <w:rPr>
            <w:rFonts w:eastAsia="Times New Roman" w:cstheme="minorHAnsi"/>
            <w:lang w:eastAsia="sk-SK"/>
          </w:rPr>
          <w:delText>stanoven</w:delText>
        </w:r>
        <w:r w:rsidR="0000623A" w:rsidRPr="0005333C" w:rsidDel="00201760">
          <w:rPr>
            <w:rFonts w:eastAsia="Times New Roman" w:cstheme="minorHAnsi"/>
            <w:lang w:eastAsia="sk-SK"/>
          </w:rPr>
          <w:delText>ej</w:delText>
        </w:r>
        <w:r w:rsidRPr="0005333C" w:rsidDel="00201760">
          <w:rPr>
            <w:rFonts w:eastAsia="Times New Roman" w:cstheme="minorHAnsi"/>
            <w:lang w:eastAsia="sk-SK"/>
          </w:rPr>
          <w:delText xml:space="preserve"> od</w:delText>
        </w:r>
        <w:r w:rsidRPr="0005333C" w:rsidDel="00E20F2A">
          <w:rPr>
            <w:rFonts w:eastAsia="Times New Roman" w:cstheme="minorHAnsi"/>
            <w:lang w:eastAsia="sk-SK"/>
          </w:rPr>
          <w:delText xml:space="preserve">borom </w:delText>
        </w:r>
        <w:r w:rsidRPr="0005333C" w:rsidDel="00201760">
          <w:rPr>
            <w:rFonts w:eastAsia="Times New Roman" w:cstheme="minorHAnsi"/>
            <w:lang w:eastAsia="sk-SK"/>
          </w:rPr>
          <w:delText xml:space="preserve">zahraničnej pomoci, ak na základe vykonanej analýzy </w:delText>
        </w:r>
        <w:r w:rsidR="00FA31A7" w:rsidRPr="0005333C" w:rsidDel="00201760">
          <w:rPr>
            <w:rFonts w:eastAsia="Times New Roman" w:cstheme="minorHAnsi"/>
            <w:lang w:eastAsia="sk-SK"/>
          </w:rPr>
          <w:delText xml:space="preserve">rizík </w:delText>
        </w:r>
        <w:r w:rsidRPr="0005333C" w:rsidDel="00201760">
          <w:rPr>
            <w:rFonts w:eastAsia="Times New Roman" w:cstheme="minorHAnsi"/>
            <w:lang w:eastAsia="sk-SK"/>
          </w:rPr>
          <w:delText>nevyplynula povinnosť kontroly žiadosti o platbu v rozsahu 100%,</w:delText>
        </w:r>
      </w:del>
    </w:p>
    <w:p w14:paraId="2481400A" w14:textId="4C444062"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32" w:author="Autor"/>
          <w:rFonts w:eastAsia="Times New Roman" w:cstheme="minorHAnsi"/>
          <w:lang w:eastAsia="sk-SK"/>
        </w:rPr>
      </w:pPr>
      <w:del w:id="933" w:author="Autor">
        <w:r w:rsidRPr="0005333C" w:rsidDel="00201760">
          <w:rPr>
            <w:rFonts w:eastAsia="Times New Roman" w:cstheme="minorHAnsi"/>
            <w:lang w:eastAsia="sk-SK"/>
          </w:rPr>
          <w:delText>vykonáva kontrolu realizácie projektu na mieste ako finančnú kontrolu na mieste podľa zákona č. 357/2015 Z. z. o finančnej kontrole a audite a o zmene a doplnení niektorých zákonov v znení neskorších predpisov (ďalej len „zákon o finančnej kontrole a audite“), ak to tak vyplynulo z vykonanej analýzy</w:delText>
        </w:r>
        <w:r w:rsidR="00FA31A7" w:rsidRPr="0005333C" w:rsidDel="00201760">
          <w:rPr>
            <w:rFonts w:eastAsia="Times New Roman" w:cstheme="minorHAnsi"/>
            <w:lang w:eastAsia="sk-SK"/>
          </w:rPr>
          <w:delText xml:space="preserve"> rizík</w:delText>
        </w:r>
        <w:r w:rsidRPr="0005333C" w:rsidDel="00201760">
          <w:rPr>
            <w:rFonts w:eastAsia="Times New Roman" w:cstheme="minorHAnsi"/>
            <w:lang w:eastAsia="sk-SK"/>
          </w:rPr>
          <w:delText>,</w:delText>
        </w:r>
      </w:del>
    </w:p>
    <w:p w14:paraId="0D829594" w14:textId="0F17080E"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34" w:author="Autor"/>
          <w:rFonts w:eastAsia="Times New Roman" w:cstheme="minorHAnsi"/>
          <w:lang w:eastAsia="sk-SK"/>
        </w:rPr>
      </w:pPr>
      <w:del w:id="935" w:author="Autor">
        <w:r w:rsidRPr="0005333C" w:rsidDel="00201760">
          <w:rPr>
            <w:rFonts w:eastAsia="Times New Roman" w:cstheme="minorHAnsi"/>
            <w:lang w:eastAsia="sk-SK"/>
          </w:rPr>
          <w:delText xml:space="preserve">vypracúva stanovisko k formálnej a vecnej správnosti v rámci overenia žiadosti o kontrolu verejného obstarávania/obstarávania, </w:delText>
        </w:r>
        <w:r w:rsidRPr="0005333C" w:rsidDel="00475633">
          <w:rPr>
            <w:rFonts w:eastAsia="Times New Roman" w:cstheme="minorHAnsi"/>
            <w:lang w:eastAsia="sk-SK"/>
          </w:rPr>
          <w:delText xml:space="preserve">ak na základe vykonanej analýzy </w:delText>
        </w:r>
        <w:r w:rsidR="00E86CAD" w:rsidRPr="0005333C" w:rsidDel="00475633">
          <w:rPr>
            <w:rFonts w:eastAsia="Times New Roman" w:cstheme="minorHAnsi"/>
            <w:lang w:eastAsia="sk-SK"/>
          </w:rPr>
          <w:delText xml:space="preserve">rizík </w:delText>
        </w:r>
        <w:r w:rsidRPr="0005333C" w:rsidDel="00475633">
          <w:rPr>
            <w:rFonts w:eastAsia="Times New Roman" w:cstheme="minorHAnsi"/>
            <w:lang w:eastAsia="sk-SK"/>
          </w:rPr>
          <w:delText>vyplynula povinnosť kontroly verejného obstarávania/obstarávania,</w:delText>
        </w:r>
      </w:del>
    </w:p>
    <w:p w14:paraId="65B10F5A" w14:textId="52BDD674" w:rsidR="00FD6994" w:rsidRPr="0005333C" w:rsidDel="00475633" w:rsidRDefault="00FD6994" w:rsidP="00A81105">
      <w:pPr>
        <w:widowControl w:val="0"/>
        <w:numPr>
          <w:ilvl w:val="0"/>
          <w:numId w:val="19"/>
        </w:numPr>
        <w:autoSpaceDE w:val="0"/>
        <w:autoSpaceDN w:val="0"/>
        <w:adjustRightInd w:val="0"/>
        <w:spacing w:before="120" w:after="0" w:line="276" w:lineRule="auto"/>
        <w:ind w:left="284" w:hanging="142"/>
        <w:contextualSpacing/>
        <w:jc w:val="both"/>
        <w:rPr>
          <w:del w:id="936" w:author="Autor"/>
          <w:rFonts w:eastAsia="Times New Roman" w:cstheme="minorHAnsi"/>
          <w:lang w:eastAsia="sk-SK"/>
        </w:rPr>
      </w:pPr>
      <w:del w:id="937" w:author="Autor">
        <w:r w:rsidRPr="0005333C" w:rsidDel="00475633">
          <w:rPr>
            <w:rFonts w:eastAsia="Times New Roman" w:cstheme="minorHAnsi"/>
            <w:lang w:eastAsia="sk-SK"/>
          </w:rPr>
          <w:delText>vykonáva administratívnu finančnú kontrolu v rozsahu stanovenom odborom zahraničnej pomoci, ak na základe vykonanej analýzy</w:delText>
        </w:r>
        <w:r w:rsidR="00E86CAD" w:rsidRPr="0005333C" w:rsidDel="00475633">
          <w:rPr>
            <w:rFonts w:eastAsia="Times New Roman" w:cstheme="minorHAnsi"/>
            <w:lang w:eastAsia="sk-SK"/>
          </w:rPr>
          <w:delText xml:space="preserve"> rizík</w:delText>
        </w:r>
        <w:r w:rsidRPr="0005333C" w:rsidDel="00475633">
          <w:rPr>
            <w:rFonts w:eastAsia="Times New Roman" w:cstheme="minorHAnsi"/>
            <w:lang w:eastAsia="sk-SK"/>
          </w:rPr>
          <w:delText xml:space="preserve"> nevyplynula povinnosť kontroly verejného obstarávania/obstarávania, </w:delText>
        </w:r>
      </w:del>
    </w:p>
    <w:p w14:paraId="54A6DF90" w14:textId="7354CF28"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38" w:author="Autor"/>
          <w:rFonts w:eastAsia="Times New Roman" w:cstheme="minorHAnsi"/>
          <w:lang w:eastAsia="sk-SK"/>
        </w:rPr>
      </w:pPr>
      <w:del w:id="939" w:author="Autor">
        <w:r w:rsidRPr="0005333C" w:rsidDel="00201760">
          <w:rPr>
            <w:rFonts w:eastAsia="Times New Roman" w:cstheme="minorHAnsi"/>
            <w:lang w:eastAsia="sk-SK"/>
          </w:rPr>
          <w:delText xml:space="preserve">zabezpečuje monitorovanie projektov na základe informácii poskytnutých prijímateľom, zabezpečuje monitorovanie programov, </w:delText>
        </w:r>
      </w:del>
    </w:p>
    <w:p w14:paraId="20DB786C" w14:textId="67686DA5"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40" w:author="Autor"/>
          <w:rFonts w:eastAsia="Times New Roman" w:cstheme="minorHAnsi"/>
          <w:lang w:eastAsia="sk-SK"/>
        </w:rPr>
      </w:pPr>
      <w:del w:id="941" w:author="Autor">
        <w:r w:rsidRPr="0005333C" w:rsidDel="00201760">
          <w:rPr>
            <w:rFonts w:eastAsia="Times New Roman" w:cstheme="minorHAnsi"/>
            <w:lang w:eastAsia="sk-SK"/>
          </w:rPr>
          <w:delText xml:space="preserve">predkladá výročné správy o výkonnosti </w:delText>
        </w:r>
        <w:r w:rsidR="009D4EE0" w:rsidRPr="0005333C" w:rsidDel="00201760">
          <w:rPr>
            <w:rFonts w:eastAsia="Times New Roman" w:cstheme="minorHAnsi"/>
            <w:lang w:eastAsia="sk-SK"/>
          </w:rPr>
          <w:delText>EK</w:delText>
        </w:r>
        <w:r w:rsidRPr="0005333C" w:rsidDel="00201760">
          <w:rPr>
            <w:rFonts w:eastAsia="Times New Roman" w:cstheme="minorHAnsi"/>
            <w:lang w:eastAsia="sk-SK"/>
          </w:rPr>
          <w:delText>, zasiela údaje EK v elektronickej forme kumulatívne za každý program a poskytuje informácie MIRRI S</w:delText>
        </w:r>
        <w:r w:rsidR="00C57DC9" w:rsidRPr="0005333C" w:rsidDel="00201760">
          <w:rPr>
            <w:rFonts w:eastAsia="Times New Roman" w:cstheme="minorHAnsi"/>
            <w:lang w:eastAsia="sk-SK"/>
          </w:rPr>
          <w:delText>R</w:delText>
        </w:r>
        <w:r w:rsidRPr="0005333C" w:rsidDel="00201760">
          <w:rPr>
            <w:rFonts w:eastAsia="Times New Roman" w:cstheme="minorHAnsi"/>
            <w:lang w:eastAsia="sk-SK"/>
          </w:rPr>
          <w:delText xml:space="preserve"> na účely monitorovania výsledkov implementácie programov na národnej a regionálnej úrovni,</w:delText>
        </w:r>
      </w:del>
    </w:p>
    <w:p w14:paraId="1EA78A4C" w14:textId="7F67C96A"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42" w:author="Autor"/>
          <w:rFonts w:eastAsia="Times New Roman" w:cstheme="minorHAnsi"/>
          <w:lang w:eastAsia="sk-SK"/>
        </w:rPr>
      </w:pPr>
      <w:del w:id="943" w:author="Autor">
        <w:r w:rsidRPr="0005333C" w:rsidDel="00201760">
          <w:rPr>
            <w:rFonts w:eastAsia="Times New Roman" w:cstheme="minorHAnsi"/>
            <w:lang w:eastAsia="sk-SK"/>
          </w:rPr>
          <w:delText>zabezpečuje hodnotenie programov</w:delText>
        </w:r>
        <w:r w:rsidR="002D441F" w:rsidRPr="0005333C" w:rsidDel="00201760">
          <w:rPr>
            <w:rFonts w:eastAsia="Times New Roman" w:cstheme="minorHAnsi"/>
            <w:lang w:eastAsia="sk-SK"/>
          </w:rPr>
          <w:delText>, vypracúva Plán hod</w:delText>
        </w:r>
        <w:r w:rsidR="001B74B9" w:rsidRPr="0005333C" w:rsidDel="00201760">
          <w:rPr>
            <w:rFonts w:eastAsia="Times New Roman" w:cstheme="minorHAnsi"/>
            <w:lang w:eastAsia="sk-SK"/>
          </w:rPr>
          <w:delText>notenia</w:delText>
        </w:r>
        <w:r w:rsidRPr="0005333C" w:rsidDel="00201760">
          <w:rPr>
            <w:rFonts w:eastAsia="Times New Roman" w:cstheme="minorHAnsi"/>
            <w:lang w:eastAsia="sk-SK"/>
          </w:rPr>
          <w:delText xml:space="preserve"> a poskytuje informácie MIRRI SR na účely hodnotenia výsledkov implementácie programov na národnej a regionálnej úrovni,</w:delText>
        </w:r>
      </w:del>
    </w:p>
    <w:p w14:paraId="2153FB55" w14:textId="448818E4"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44" w:author="Autor"/>
          <w:rFonts w:eastAsia="Times New Roman" w:cstheme="minorHAnsi"/>
          <w:lang w:eastAsia="sk-SK"/>
        </w:rPr>
      </w:pPr>
      <w:del w:id="945" w:author="Autor">
        <w:r w:rsidRPr="0005333C" w:rsidDel="00201760">
          <w:rPr>
            <w:rFonts w:eastAsia="Times New Roman" w:cstheme="minorHAnsi"/>
            <w:lang w:eastAsia="sk-SK"/>
          </w:rPr>
          <w:delText xml:space="preserve">vypracúva v spolupráci s platobnou jednotkou návrh odhadov súm žiadostí o platbu a podieľa sa na vypracovaní podkladov do návrhu rozpočtu kapitoly </w:delText>
        </w:r>
        <w:r w:rsidRPr="0005333C" w:rsidDel="005922F0">
          <w:rPr>
            <w:rFonts w:eastAsia="Times New Roman" w:cstheme="minorHAnsi"/>
            <w:lang w:eastAsia="sk-SK"/>
          </w:rPr>
          <w:delText>ministerstva</w:delText>
        </w:r>
        <w:r w:rsidRPr="0005333C" w:rsidDel="00201760">
          <w:rPr>
            <w:rFonts w:eastAsia="Times New Roman" w:cstheme="minorHAnsi"/>
            <w:lang w:eastAsia="sk-SK"/>
          </w:rPr>
          <w:delText xml:space="preserve"> na príslušný rozpočtový rok (finančné prostriedky EÚ a finančné prostriedky štátneho rozpočtu určené na financovanie spoločných programov SR a EÚ),</w:delText>
        </w:r>
      </w:del>
    </w:p>
    <w:p w14:paraId="2DDDB409" w14:textId="283D2896"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46" w:author="Autor"/>
          <w:rFonts w:eastAsia="Times New Roman" w:cstheme="minorHAnsi"/>
          <w:lang w:eastAsia="sk-SK"/>
        </w:rPr>
      </w:pPr>
      <w:del w:id="947" w:author="Autor">
        <w:r w:rsidRPr="0005333C" w:rsidDel="00201760">
          <w:rPr>
            <w:rFonts w:eastAsia="Times New Roman" w:cstheme="minorHAnsi"/>
            <w:lang w:eastAsia="sk-SK"/>
          </w:rPr>
          <w:lastRenderedPageBreak/>
          <w:delText>zodpovedá za plánovanie a čerpanie prostriedkov technickej pomoci programov,</w:delText>
        </w:r>
      </w:del>
    </w:p>
    <w:p w14:paraId="2D50940A" w14:textId="2B9E33D3"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48" w:author="Autor"/>
          <w:rFonts w:eastAsia="Times New Roman" w:cstheme="minorHAnsi"/>
          <w:lang w:eastAsia="sk-SK"/>
        </w:rPr>
      </w:pPr>
      <w:del w:id="949" w:author="Autor">
        <w:r w:rsidRPr="0005333C" w:rsidDel="00201760">
          <w:rPr>
            <w:rFonts w:eastAsia="Times New Roman" w:cstheme="minorHAnsi"/>
            <w:lang w:eastAsia="sk-SK"/>
          </w:rPr>
          <w:delText xml:space="preserve">zabezpečuje </w:delText>
        </w:r>
        <w:r w:rsidR="00353803" w:rsidRPr="0005333C" w:rsidDel="00201760">
          <w:rPr>
            <w:rFonts w:eastAsia="Times New Roman" w:cstheme="minorHAnsi"/>
            <w:lang w:eastAsia="sk-SK"/>
          </w:rPr>
          <w:delText>viditeľnosť (</w:delText>
        </w:r>
        <w:r w:rsidRPr="0005333C" w:rsidDel="00201760">
          <w:rPr>
            <w:rFonts w:eastAsia="Times New Roman" w:cstheme="minorHAnsi"/>
            <w:lang w:eastAsia="sk-SK"/>
          </w:rPr>
          <w:delText>publicitu</w:delText>
        </w:r>
        <w:r w:rsidR="00353803" w:rsidRPr="0005333C" w:rsidDel="00201760">
          <w:rPr>
            <w:rFonts w:eastAsia="Times New Roman" w:cstheme="minorHAnsi"/>
            <w:lang w:eastAsia="sk-SK"/>
          </w:rPr>
          <w:delText>)</w:delText>
        </w:r>
        <w:r w:rsidRPr="0005333C" w:rsidDel="00201760">
          <w:rPr>
            <w:rFonts w:eastAsia="Times New Roman" w:cstheme="minorHAnsi"/>
            <w:lang w:eastAsia="sk-SK"/>
          </w:rPr>
          <w:delText xml:space="preserve"> a informovanosť o výsledkoch a o využívaní prostriedkov programov,</w:delText>
        </w:r>
      </w:del>
    </w:p>
    <w:p w14:paraId="0334F3F3" w14:textId="28DAFA24" w:rsidR="002E629C" w:rsidRPr="0005333C" w:rsidDel="00201760" w:rsidRDefault="002E629C" w:rsidP="00A81105">
      <w:pPr>
        <w:widowControl w:val="0"/>
        <w:numPr>
          <w:ilvl w:val="0"/>
          <w:numId w:val="19"/>
        </w:numPr>
        <w:autoSpaceDE w:val="0"/>
        <w:autoSpaceDN w:val="0"/>
        <w:adjustRightInd w:val="0"/>
        <w:spacing w:before="120" w:after="0" w:line="276" w:lineRule="auto"/>
        <w:ind w:left="284" w:hanging="284"/>
        <w:jc w:val="both"/>
        <w:rPr>
          <w:del w:id="950" w:author="Autor"/>
          <w:rFonts w:eastAsia="Times New Roman" w:cstheme="minorHAnsi"/>
          <w:lang w:eastAsia="sk-SK"/>
        </w:rPr>
      </w:pPr>
      <w:del w:id="951" w:author="Autor">
        <w:r w:rsidRPr="0005333C" w:rsidDel="00201760">
          <w:rPr>
            <w:rFonts w:eastAsia="Times New Roman" w:cstheme="minorHAnsi"/>
            <w:lang w:eastAsia="sk-SK"/>
          </w:rPr>
          <w:delText>vypracúva vyhlásenie riadiaceho orgánu,</w:delText>
        </w:r>
      </w:del>
    </w:p>
    <w:p w14:paraId="03A936D6" w14:textId="6873F0D6"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52" w:author="Autor"/>
          <w:rFonts w:eastAsia="Times New Roman" w:cstheme="minorHAnsi"/>
          <w:lang w:eastAsia="sk-SK"/>
        </w:rPr>
      </w:pPr>
      <w:del w:id="953" w:author="Autor">
        <w:r w:rsidRPr="0005333C" w:rsidDel="00201760">
          <w:rPr>
            <w:rFonts w:eastAsia="Times New Roman" w:cstheme="minorHAnsi"/>
            <w:lang w:eastAsia="sk-SK"/>
          </w:rPr>
          <w:delText>spolupracuje s platobnou jednotkou pri zostavovaní a predkladaní žiadostí o platbu EK, zostavovaní, potvrdzovaní a predkladaní účtov EK,</w:delText>
        </w:r>
      </w:del>
    </w:p>
    <w:p w14:paraId="0DA9726F" w14:textId="13ADB371" w:rsidR="00FD6994" w:rsidRPr="0005333C" w:rsidDel="00201760" w:rsidRDefault="00FD6994" w:rsidP="00A81105">
      <w:pPr>
        <w:widowControl w:val="0"/>
        <w:numPr>
          <w:ilvl w:val="0"/>
          <w:numId w:val="19"/>
        </w:numPr>
        <w:autoSpaceDE w:val="0"/>
        <w:autoSpaceDN w:val="0"/>
        <w:adjustRightInd w:val="0"/>
        <w:spacing w:before="120" w:after="0" w:line="276" w:lineRule="auto"/>
        <w:ind w:left="284" w:hanging="284"/>
        <w:jc w:val="both"/>
        <w:rPr>
          <w:del w:id="954" w:author="Autor"/>
          <w:rFonts w:eastAsia="Times New Roman" w:cstheme="minorHAnsi"/>
          <w:lang w:eastAsia="sk-SK"/>
        </w:rPr>
      </w:pPr>
      <w:del w:id="955" w:author="Autor">
        <w:r w:rsidRPr="0005333C" w:rsidDel="00201760">
          <w:rPr>
            <w:rFonts w:eastAsia="Times New Roman" w:cstheme="minorHAnsi"/>
            <w:lang w:eastAsia="sk-SK"/>
          </w:rPr>
          <w:delText>spolupracuje s Migračným úradom MV SR ako odborným útvarom MV SR v rozsahu jeho vecných kompetencií pri overovaní oprávnenosti cieľovej skupiny v rámci výdavkov projektov financovaných z programu AMIF.</w:delText>
        </w:r>
      </w:del>
    </w:p>
    <w:bookmarkEnd w:id="890"/>
    <w:p w14:paraId="3897B2C3" w14:textId="09C9BC30" w:rsidR="00FD6994" w:rsidRPr="0005333C" w:rsidDel="00201760" w:rsidRDefault="00FD6994" w:rsidP="00513110">
      <w:pPr>
        <w:spacing w:after="0" w:line="240" w:lineRule="auto"/>
        <w:jc w:val="both"/>
        <w:rPr>
          <w:del w:id="956" w:author="Autor"/>
          <w:rFonts w:eastAsia="Times New Roman" w:cstheme="minorHAnsi"/>
          <w:lang w:eastAsia="sk-SK"/>
        </w:rPr>
      </w:pPr>
    </w:p>
    <w:p w14:paraId="2EB1C3A6" w14:textId="5C45E795" w:rsidR="00513110" w:rsidRPr="0005333C" w:rsidDel="00201760" w:rsidRDefault="00A32F90" w:rsidP="00A32F90">
      <w:pPr>
        <w:spacing w:after="0" w:line="240" w:lineRule="auto"/>
        <w:jc w:val="both"/>
        <w:rPr>
          <w:del w:id="957" w:author="Autor"/>
          <w:rFonts w:eastAsia="Times New Roman" w:cstheme="minorHAnsi"/>
          <w:lang w:eastAsia="sk-SK"/>
        </w:rPr>
      </w:pPr>
      <w:del w:id="958" w:author="Autor">
        <w:r w:rsidRPr="0005333C" w:rsidDel="00556AF7">
          <w:rPr>
            <w:rFonts w:eastAsia="Times New Roman" w:cstheme="minorHAnsi"/>
            <w:b/>
            <w:bCs/>
            <w:u w:val="single"/>
            <w:lang w:eastAsia="sk-SK"/>
          </w:rPr>
          <w:delText>O</w:delText>
        </w:r>
        <w:r w:rsidR="00730DA3" w:rsidRPr="0005333C" w:rsidDel="00201760">
          <w:rPr>
            <w:rFonts w:eastAsia="Times New Roman" w:cstheme="minorHAnsi"/>
            <w:b/>
            <w:bCs/>
            <w:u w:val="single"/>
            <w:lang w:eastAsia="sk-SK"/>
          </w:rPr>
          <w:delText>rganizačn</w:delText>
        </w:r>
        <w:r w:rsidR="00730DA3" w:rsidRPr="0005333C" w:rsidDel="00556AF7">
          <w:rPr>
            <w:rFonts w:eastAsia="Times New Roman" w:cstheme="minorHAnsi"/>
            <w:b/>
            <w:bCs/>
            <w:u w:val="single"/>
            <w:lang w:eastAsia="sk-SK"/>
          </w:rPr>
          <w:delText>ý</w:delText>
        </w:r>
        <w:r w:rsidR="00730DA3" w:rsidRPr="0005333C" w:rsidDel="00201760">
          <w:rPr>
            <w:rFonts w:eastAsia="Times New Roman" w:cstheme="minorHAnsi"/>
            <w:b/>
            <w:bCs/>
            <w:u w:val="single"/>
            <w:lang w:eastAsia="sk-SK"/>
          </w:rPr>
          <w:delText xml:space="preserve"> odbor</w:delText>
        </w:r>
        <w:r w:rsidRPr="0005333C" w:rsidDel="00201760">
          <w:rPr>
            <w:rFonts w:eastAsia="Times New Roman" w:cstheme="minorHAnsi"/>
            <w:lang w:eastAsia="sk-SK"/>
          </w:rPr>
          <w:delText xml:space="preserve"> pri zabezpečovaní úloh riadiaceho orgánu </w:delText>
        </w:r>
        <w:r w:rsidR="000335A7" w:rsidRPr="0005333C" w:rsidDel="00201760">
          <w:rPr>
            <w:rFonts w:eastAsia="Times New Roman" w:cstheme="minorHAnsi"/>
            <w:lang w:eastAsia="sk-SK"/>
          </w:rPr>
          <w:delText xml:space="preserve">a platobného orgánu </w:delText>
        </w:r>
        <w:r w:rsidRPr="0005333C" w:rsidDel="00201760">
          <w:rPr>
            <w:rFonts w:eastAsia="Times New Roman" w:cstheme="minorHAnsi"/>
            <w:lang w:eastAsia="sk-SK"/>
          </w:rPr>
          <w:delText>vykonáva najmä tieto úlohy:</w:delText>
        </w:r>
      </w:del>
    </w:p>
    <w:p w14:paraId="73149F52" w14:textId="0AC9A691" w:rsidR="00600A5A" w:rsidRPr="0005333C" w:rsidDel="00201760" w:rsidRDefault="00600A5A" w:rsidP="00A81105">
      <w:pPr>
        <w:widowControl w:val="0"/>
        <w:numPr>
          <w:ilvl w:val="0"/>
          <w:numId w:val="20"/>
        </w:numPr>
        <w:spacing w:before="120" w:after="0" w:line="276" w:lineRule="auto"/>
        <w:ind w:left="284" w:hanging="284"/>
        <w:jc w:val="both"/>
        <w:rPr>
          <w:del w:id="959" w:author="Autor"/>
          <w:rFonts w:eastAsia="Times New Roman" w:cstheme="minorHAnsi"/>
          <w:lang w:eastAsia="sk-SK"/>
        </w:rPr>
      </w:pPr>
      <w:del w:id="960" w:author="Autor">
        <w:r w:rsidRPr="0005333C" w:rsidDel="00201760">
          <w:rPr>
            <w:rFonts w:eastAsia="Times New Roman" w:cstheme="minorHAnsi"/>
            <w:lang w:eastAsia="sk-SK"/>
          </w:rPr>
          <w:delText>vypracúva v spolupráci s od</w:delText>
        </w:r>
        <w:r w:rsidRPr="0005333C" w:rsidDel="00B21C33">
          <w:rPr>
            <w:rFonts w:eastAsia="Times New Roman" w:cstheme="minorHAnsi"/>
            <w:lang w:eastAsia="sk-SK"/>
          </w:rPr>
          <w:delText>borom</w:delText>
        </w:r>
        <w:r w:rsidRPr="0005333C" w:rsidDel="00201760">
          <w:rPr>
            <w:rFonts w:eastAsia="Times New Roman" w:cstheme="minorHAnsi"/>
            <w:lang w:eastAsia="sk-SK"/>
          </w:rPr>
          <w:delText xml:space="preserve"> zahraničnej pomoci</w:delText>
        </w:r>
        <w:r w:rsidR="000931A2" w:rsidRPr="0005333C" w:rsidDel="00201760">
          <w:rPr>
            <w:rFonts w:eastAsia="Times New Roman" w:cstheme="minorHAnsi"/>
            <w:lang w:eastAsia="sk-SK"/>
          </w:rPr>
          <w:delText xml:space="preserve"> </w:delText>
        </w:r>
        <w:r w:rsidRPr="0005333C" w:rsidDel="00201760">
          <w:rPr>
            <w:rFonts w:eastAsia="Times New Roman" w:cstheme="minorHAnsi"/>
            <w:lang w:eastAsia="sk-SK"/>
          </w:rPr>
          <w:delText>a platobnou jednotkou systém riadenia a kontroly programov a jeho zmeny,</w:delText>
        </w:r>
      </w:del>
    </w:p>
    <w:p w14:paraId="7930FE01" w14:textId="111177A1" w:rsidR="00600A5A" w:rsidRPr="0005333C" w:rsidDel="00201760" w:rsidRDefault="00600A5A" w:rsidP="00A81105">
      <w:pPr>
        <w:widowControl w:val="0"/>
        <w:numPr>
          <w:ilvl w:val="0"/>
          <w:numId w:val="20"/>
        </w:numPr>
        <w:spacing w:before="120" w:after="0" w:line="276" w:lineRule="auto"/>
        <w:ind w:left="284" w:hanging="284"/>
        <w:jc w:val="both"/>
        <w:rPr>
          <w:del w:id="961" w:author="Autor"/>
          <w:rFonts w:eastAsia="Times New Roman" w:cstheme="minorHAnsi"/>
          <w:lang w:eastAsia="sk-SK"/>
        </w:rPr>
      </w:pPr>
      <w:del w:id="962" w:author="Autor">
        <w:r w:rsidRPr="0005333C" w:rsidDel="00201760">
          <w:rPr>
            <w:rFonts w:eastAsia="Times New Roman" w:cstheme="minorHAnsi"/>
            <w:lang w:eastAsia="sk-SK"/>
          </w:rPr>
          <w:delText>zabezpečuje kontrolu postupov prijímateľov pri verejnom obstarávaní a obstarávaní ako administratívnu finančnú kontrolu podľa zákona o finančnej kontrole a audite</w:delText>
        </w:r>
        <w:r w:rsidRPr="0005333C" w:rsidDel="00B21C33">
          <w:rPr>
            <w:rFonts w:eastAsia="Times New Roman" w:cstheme="minorHAnsi"/>
            <w:lang w:eastAsia="sk-SK"/>
          </w:rPr>
          <w:delText xml:space="preserve"> (uvedené platí v prípade, ak na základe vykonanej analýzy </w:delText>
        </w:r>
        <w:r w:rsidR="004853B5" w:rsidRPr="0005333C" w:rsidDel="00B21C33">
          <w:rPr>
            <w:rFonts w:eastAsia="Times New Roman" w:cstheme="minorHAnsi"/>
            <w:lang w:eastAsia="sk-SK"/>
          </w:rPr>
          <w:delText xml:space="preserve">rizík </w:delText>
        </w:r>
        <w:r w:rsidRPr="0005333C" w:rsidDel="00B21C33">
          <w:rPr>
            <w:rFonts w:eastAsia="Times New Roman" w:cstheme="minorHAnsi"/>
            <w:lang w:eastAsia="sk-SK"/>
          </w:rPr>
          <w:delText>zo strany odboru zahraničnej pomoci vyplynula povinnosť kontroly verejného obstarávania/obstarávania)</w:delText>
        </w:r>
        <w:r w:rsidRPr="0005333C" w:rsidDel="00201760">
          <w:rPr>
            <w:rFonts w:eastAsia="Times New Roman" w:cstheme="minorHAnsi"/>
            <w:lang w:eastAsia="sk-SK"/>
          </w:rPr>
          <w:delText>,</w:delText>
        </w:r>
      </w:del>
    </w:p>
    <w:p w14:paraId="1C65A1D4" w14:textId="0222BAAB" w:rsidR="008825DA" w:rsidRPr="0005333C" w:rsidDel="00201760" w:rsidRDefault="008825DA" w:rsidP="00663E12">
      <w:pPr>
        <w:pStyle w:val="Odsekzoznamu"/>
        <w:numPr>
          <w:ilvl w:val="0"/>
          <w:numId w:val="20"/>
        </w:numPr>
        <w:spacing w:after="0" w:line="276" w:lineRule="auto"/>
        <w:ind w:left="284" w:hanging="284"/>
        <w:contextualSpacing w:val="0"/>
        <w:jc w:val="both"/>
        <w:rPr>
          <w:del w:id="963" w:author="Autor"/>
          <w:rFonts w:eastAsia="Times New Roman" w:cstheme="minorHAnsi"/>
          <w:lang w:eastAsia="sk-SK"/>
        </w:rPr>
      </w:pPr>
      <w:del w:id="964" w:author="Autor">
        <w:r w:rsidRPr="0005333C" w:rsidDel="00201760">
          <w:rPr>
            <w:rFonts w:cstheme="minorHAnsi"/>
          </w:rPr>
          <w:delText>eviduje, aktualizuje a monitoruje nezrovnalosti a žiadosti o vrátenie finančných prostriedkov,</w:delText>
        </w:r>
      </w:del>
    </w:p>
    <w:p w14:paraId="15F93CE1" w14:textId="1CBC0E35" w:rsidR="00C5332F" w:rsidRPr="0005333C" w:rsidDel="00201760" w:rsidRDefault="00C5332F" w:rsidP="00125A45">
      <w:pPr>
        <w:pStyle w:val="Point0"/>
        <w:numPr>
          <w:ilvl w:val="0"/>
          <w:numId w:val="27"/>
        </w:numPr>
        <w:spacing w:before="0" w:after="0" w:line="276" w:lineRule="auto"/>
        <w:ind w:left="284"/>
        <w:jc w:val="both"/>
        <w:rPr>
          <w:del w:id="965" w:author="Autor"/>
          <w:rFonts w:asciiTheme="minorHAnsi" w:hAnsiTheme="minorHAnsi" w:cstheme="minorHAnsi"/>
          <w:sz w:val="22"/>
          <w:lang w:val="sk-SK"/>
        </w:rPr>
      </w:pPr>
      <w:del w:id="966" w:author="Autor">
        <w:r w:rsidRPr="0005333C" w:rsidDel="00201760">
          <w:rPr>
            <w:rFonts w:cstheme="minorHAnsi"/>
          </w:rPr>
          <w:delText>koordin</w:delText>
        </w:r>
        <w:r w:rsidR="00665721" w:rsidRPr="0005333C" w:rsidDel="00201760">
          <w:rPr>
            <w:rFonts w:cstheme="minorHAnsi"/>
          </w:rPr>
          <w:delText>uje</w:delText>
        </w:r>
        <w:r w:rsidRPr="0005333C" w:rsidDel="00201760">
          <w:rPr>
            <w:rFonts w:cstheme="minorHAnsi"/>
          </w:rPr>
          <w:delText xml:space="preserve"> relevantn</w:delText>
        </w:r>
        <w:r w:rsidR="00665721" w:rsidRPr="0005333C" w:rsidDel="00201760">
          <w:rPr>
            <w:rFonts w:cstheme="minorHAnsi"/>
          </w:rPr>
          <w:delText>é</w:delText>
        </w:r>
        <w:r w:rsidRPr="0005333C" w:rsidDel="00201760">
          <w:rPr>
            <w:rFonts w:cstheme="minorHAnsi"/>
          </w:rPr>
          <w:delText xml:space="preserve"> útvar</w:delText>
        </w:r>
        <w:r w:rsidR="00665721" w:rsidRPr="0005333C" w:rsidDel="00201760">
          <w:rPr>
            <w:rFonts w:cstheme="minorHAnsi"/>
          </w:rPr>
          <w:delText>y</w:delText>
        </w:r>
        <w:r w:rsidRPr="0005333C" w:rsidDel="00201760">
          <w:rPr>
            <w:rFonts w:cstheme="minorHAnsi"/>
          </w:rPr>
          <w:delText xml:space="preserve"> vo vzťahu k pripravovaným alebo vykonávaným auditom/kontrolám,</w:delText>
        </w:r>
      </w:del>
    </w:p>
    <w:p w14:paraId="15A13472" w14:textId="459C482E" w:rsidR="00C5332F" w:rsidRPr="0005333C" w:rsidDel="00201760" w:rsidRDefault="00C5332F" w:rsidP="00125A45">
      <w:pPr>
        <w:pStyle w:val="Point0"/>
        <w:numPr>
          <w:ilvl w:val="0"/>
          <w:numId w:val="27"/>
        </w:numPr>
        <w:spacing w:before="0" w:after="0" w:line="276" w:lineRule="auto"/>
        <w:ind w:left="284"/>
        <w:jc w:val="both"/>
        <w:rPr>
          <w:del w:id="967" w:author="Autor"/>
          <w:rFonts w:asciiTheme="minorHAnsi" w:hAnsiTheme="minorHAnsi" w:cstheme="minorHAnsi"/>
          <w:sz w:val="22"/>
          <w:lang w:val="sk-SK"/>
        </w:rPr>
      </w:pPr>
      <w:del w:id="968" w:author="Autor">
        <w:r w:rsidRPr="0005333C" w:rsidDel="00201760">
          <w:rPr>
            <w:rFonts w:cstheme="minorHAnsi"/>
          </w:rPr>
          <w:delText>zabezpeč</w:delText>
        </w:r>
        <w:r w:rsidR="00665721" w:rsidRPr="0005333C" w:rsidDel="00201760">
          <w:rPr>
            <w:rFonts w:cstheme="minorHAnsi"/>
          </w:rPr>
          <w:delText>uje</w:delText>
        </w:r>
        <w:r w:rsidRPr="0005333C" w:rsidDel="00201760">
          <w:rPr>
            <w:rFonts w:cstheme="minorHAnsi"/>
          </w:rPr>
          <w:delText xml:space="preserve"> súčinnos</w:delText>
        </w:r>
        <w:r w:rsidR="00665721" w:rsidRPr="0005333C" w:rsidDel="00201760">
          <w:rPr>
            <w:rFonts w:cstheme="minorHAnsi"/>
          </w:rPr>
          <w:delText>ť</w:delText>
        </w:r>
        <w:r w:rsidRPr="0005333C" w:rsidDel="00201760">
          <w:rPr>
            <w:rFonts w:cstheme="minorHAnsi"/>
          </w:rPr>
          <w:delText xml:space="preserve"> pri výkone auditov/kontrol od fázy prípravy vyžiadanej dokumentácie až po fázu odpočtu splnenia nápravných opatrení,</w:delText>
        </w:r>
      </w:del>
    </w:p>
    <w:p w14:paraId="6465AF6F" w14:textId="693F8835" w:rsidR="00C5332F" w:rsidRPr="0005333C" w:rsidDel="00201760" w:rsidRDefault="00C5332F" w:rsidP="00663E12">
      <w:pPr>
        <w:pStyle w:val="Point0"/>
        <w:numPr>
          <w:ilvl w:val="0"/>
          <w:numId w:val="27"/>
        </w:numPr>
        <w:spacing w:before="0" w:after="0" w:line="276" w:lineRule="auto"/>
        <w:ind w:left="284"/>
        <w:jc w:val="both"/>
        <w:rPr>
          <w:del w:id="969" w:author="Autor"/>
          <w:rFonts w:asciiTheme="minorHAnsi" w:hAnsiTheme="minorHAnsi" w:cstheme="minorHAnsi"/>
          <w:sz w:val="22"/>
          <w:lang w:val="sk-SK"/>
        </w:rPr>
      </w:pPr>
      <w:del w:id="970" w:author="Autor">
        <w:r w:rsidRPr="0005333C" w:rsidDel="00201760">
          <w:rPr>
            <w:rFonts w:cstheme="minorHAnsi"/>
          </w:rPr>
          <w:delText>koordi</w:delText>
        </w:r>
        <w:r w:rsidR="00665721" w:rsidRPr="0005333C" w:rsidDel="00201760">
          <w:rPr>
            <w:rFonts w:cstheme="minorHAnsi"/>
          </w:rPr>
          <w:delText>nuje</w:delText>
        </w:r>
        <w:r w:rsidRPr="0005333C" w:rsidDel="00201760">
          <w:rPr>
            <w:rFonts w:cstheme="minorHAnsi"/>
          </w:rPr>
          <w:delText xml:space="preserve"> útva</w:delText>
        </w:r>
        <w:r w:rsidR="00665721" w:rsidRPr="0005333C" w:rsidDel="00201760">
          <w:rPr>
            <w:rFonts w:cstheme="minorHAnsi"/>
          </w:rPr>
          <w:delText>ry</w:delText>
        </w:r>
        <w:r w:rsidRPr="0005333C" w:rsidDel="00201760">
          <w:rPr>
            <w:rFonts w:cstheme="minorHAnsi"/>
          </w:rPr>
          <w:delText xml:space="preserve"> pri príprave stanovísk a formulácií nápravných opatrení k zisteniam z auditov/kontrol,</w:delText>
        </w:r>
      </w:del>
    </w:p>
    <w:p w14:paraId="2C08341B" w14:textId="26658EB9" w:rsidR="00C5332F" w:rsidRPr="0005333C" w:rsidDel="00201760" w:rsidRDefault="00C5332F" w:rsidP="00663E12">
      <w:pPr>
        <w:pStyle w:val="Point0"/>
        <w:numPr>
          <w:ilvl w:val="0"/>
          <w:numId w:val="27"/>
        </w:numPr>
        <w:spacing w:before="0" w:after="0" w:line="276" w:lineRule="auto"/>
        <w:ind w:left="284"/>
        <w:jc w:val="both"/>
        <w:rPr>
          <w:del w:id="971" w:author="Autor"/>
          <w:rFonts w:asciiTheme="minorHAnsi" w:hAnsiTheme="minorHAnsi" w:cstheme="minorHAnsi"/>
          <w:sz w:val="22"/>
          <w:lang w:val="sk-SK"/>
        </w:rPr>
      </w:pPr>
      <w:del w:id="972" w:author="Autor">
        <w:r w:rsidRPr="0005333C" w:rsidDel="00201760">
          <w:rPr>
            <w:rFonts w:cstheme="minorHAnsi"/>
          </w:rPr>
          <w:delText>pr</w:delText>
        </w:r>
        <w:r w:rsidR="00665721" w:rsidRPr="0005333C" w:rsidDel="00201760">
          <w:rPr>
            <w:rFonts w:cstheme="minorHAnsi"/>
          </w:rPr>
          <w:delText>i</w:delText>
        </w:r>
        <w:r w:rsidRPr="0005333C" w:rsidDel="00201760">
          <w:rPr>
            <w:rFonts w:cstheme="minorHAnsi"/>
          </w:rPr>
          <w:delText>prav</w:delText>
        </w:r>
        <w:r w:rsidR="00665721" w:rsidRPr="0005333C" w:rsidDel="00201760">
          <w:rPr>
            <w:rFonts w:cstheme="minorHAnsi"/>
          </w:rPr>
          <w:delText>uje</w:delText>
        </w:r>
        <w:r w:rsidRPr="0005333C" w:rsidDel="00201760">
          <w:rPr>
            <w:rFonts w:cstheme="minorHAnsi"/>
          </w:rPr>
          <w:delText xml:space="preserve"> podkladov</w:delText>
        </w:r>
        <w:r w:rsidR="00665721" w:rsidRPr="0005333C" w:rsidDel="00201760">
          <w:rPr>
            <w:rFonts w:cstheme="minorHAnsi"/>
          </w:rPr>
          <w:delText>é</w:delText>
        </w:r>
        <w:r w:rsidRPr="0005333C" w:rsidDel="00201760">
          <w:rPr>
            <w:rFonts w:cstheme="minorHAnsi"/>
          </w:rPr>
          <w:delText xml:space="preserve"> materiál</w:delText>
        </w:r>
        <w:r w:rsidR="00665721" w:rsidRPr="0005333C" w:rsidDel="00201760">
          <w:rPr>
            <w:rFonts w:cstheme="minorHAnsi"/>
          </w:rPr>
          <w:delText>y</w:delText>
        </w:r>
        <w:r w:rsidRPr="0005333C" w:rsidDel="00201760">
          <w:rPr>
            <w:rFonts w:cstheme="minorHAnsi"/>
          </w:rPr>
          <w:delText xml:space="preserve"> a komunik</w:delText>
        </w:r>
        <w:r w:rsidR="00665721" w:rsidRPr="0005333C" w:rsidDel="00201760">
          <w:rPr>
            <w:rFonts w:cstheme="minorHAnsi"/>
          </w:rPr>
          <w:delText>uje</w:delText>
        </w:r>
        <w:r w:rsidRPr="0005333C" w:rsidDel="00201760">
          <w:rPr>
            <w:rFonts w:cstheme="minorHAnsi"/>
          </w:rPr>
          <w:delText xml:space="preserve">  s internými a externými audítormi,</w:delText>
        </w:r>
      </w:del>
    </w:p>
    <w:p w14:paraId="51C3B02C" w14:textId="12560BCE" w:rsidR="00C5332F" w:rsidRPr="0005333C" w:rsidDel="00201760" w:rsidRDefault="00C5332F" w:rsidP="00663E12">
      <w:pPr>
        <w:pStyle w:val="Point0"/>
        <w:numPr>
          <w:ilvl w:val="0"/>
          <w:numId w:val="27"/>
        </w:numPr>
        <w:spacing w:before="0" w:after="0" w:line="276" w:lineRule="auto"/>
        <w:ind w:left="284"/>
        <w:jc w:val="both"/>
        <w:rPr>
          <w:del w:id="973" w:author="Autor"/>
          <w:rFonts w:asciiTheme="minorHAnsi" w:hAnsiTheme="minorHAnsi" w:cstheme="minorHAnsi"/>
          <w:sz w:val="22"/>
          <w:lang w:val="sk-SK"/>
        </w:rPr>
      </w:pPr>
      <w:del w:id="974" w:author="Autor">
        <w:r w:rsidRPr="0005333C" w:rsidDel="00201760">
          <w:rPr>
            <w:rFonts w:cstheme="minorHAnsi"/>
          </w:rPr>
          <w:delText>sled</w:delText>
        </w:r>
        <w:r w:rsidR="00665721" w:rsidRPr="0005333C" w:rsidDel="00201760">
          <w:rPr>
            <w:rFonts w:cstheme="minorHAnsi"/>
          </w:rPr>
          <w:delText>uje</w:delText>
        </w:r>
        <w:r w:rsidRPr="0005333C" w:rsidDel="00201760">
          <w:rPr>
            <w:rFonts w:cstheme="minorHAnsi"/>
          </w:rPr>
          <w:delText xml:space="preserve"> plneni</w:delText>
        </w:r>
        <w:r w:rsidR="00665721" w:rsidRPr="0005333C" w:rsidDel="00201760">
          <w:rPr>
            <w:rFonts w:cstheme="minorHAnsi"/>
          </w:rPr>
          <w:delText>e</w:delText>
        </w:r>
        <w:r w:rsidRPr="0005333C" w:rsidDel="00201760">
          <w:rPr>
            <w:rFonts w:cstheme="minorHAnsi"/>
          </w:rPr>
          <w:delText xml:space="preserve"> nápravných opatrení,</w:delText>
        </w:r>
      </w:del>
    </w:p>
    <w:p w14:paraId="5B4A62F2" w14:textId="0336B606" w:rsidR="00C5332F" w:rsidRPr="0005333C" w:rsidDel="00201760" w:rsidRDefault="00C5332F" w:rsidP="00663E12">
      <w:pPr>
        <w:pStyle w:val="Point0"/>
        <w:numPr>
          <w:ilvl w:val="0"/>
          <w:numId w:val="27"/>
        </w:numPr>
        <w:spacing w:before="0" w:after="0" w:line="276" w:lineRule="auto"/>
        <w:ind w:left="284"/>
        <w:jc w:val="both"/>
        <w:rPr>
          <w:del w:id="975" w:author="Autor"/>
          <w:rFonts w:asciiTheme="minorHAnsi" w:hAnsiTheme="minorHAnsi" w:cstheme="minorHAnsi"/>
          <w:sz w:val="22"/>
          <w:lang w:val="sk-SK"/>
        </w:rPr>
      </w:pPr>
      <w:del w:id="976" w:author="Autor">
        <w:r w:rsidRPr="0005333C" w:rsidDel="00201760">
          <w:rPr>
            <w:rFonts w:cstheme="minorHAnsi"/>
          </w:rPr>
          <w:delText>ved</w:delText>
        </w:r>
        <w:r w:rsidR="00665721" w:rsidRPr="0005333C" w:rsidDel="00201760">
          <w:rPr>
            <w:rFonts w:cstheme="minorHAnsi"/>
          </w:rPr>
          <w:delText>ie</w:delText>
        </w:r>
        <w:r w:rsidRPr="0005333C" w:rsidDel="00201760">
          <w:rPr>
            <w:rFonts w:cstheme="minorHAnsi"/>
          </w:rPr>
          <w:delText xml:space="preserve"> evidenci</w:delText>
        </w:r>
        <w:r w:rsidR="00665721" w:rsidRPr="0005333C" w:rsidDel="00201760">
          <w:rPr>
            <w:rFonts w:cstheme="minorHAnsi"/>
          </w:rPr>
          <w:delText>u</w:delText>
        </w:r>
        <w:r w:rsidRPr="0005333C" w:rsidDel="00201760">
          <w:rPr>
            <w:rFonts w:cstheme="minorHAnsi"/>
          </w:rPr>
          <w:delText xml:space="preserve"> auditov/kontrol,</w:delText>
        </w:r>
      </w:del>
    </w:p>
    <w:p w14:paraId="4FC2CB62" w14:textId="0CBF5D06" w:rsidR="00C5332F" w:rsidRPr="0005333C" w:rsidDel="00201760" w:rsidRDefault="00C5332F" w:rsidP="00663E12">
      <w:pPr>
        <w:pStyle w:val="Point0"/>
        <w:numPr>
          <w:ilvl w:val="0"/>
          <w:numId w:val="27"/>
        </w:numPr>
        <w:spacing w:before="0" w:after="0" w:line="276" w:lineRule="auto"/>
        <w:ind w:left="284"/>
        <w:jc w:val="both"/>
        <w:rPr>
          <w:del w:id="977" w:author="Autor"/>
          <w:rFonts w:asciiTheme="minorHAnsi" w:hAnsiTheme="minorHAnsi" w:cstheme="minorHAnsi"/>
          <w:sz w:val="22"/>
          <w:lang w:val="sk-SK"/>
        </w:rPr>
      </w:pPr>
      <w:del w:id="978" w:author="Autor">
        <w:r w:rsidRPr="0005333C" w:rsidDel="00201760">
          <w:rPr>
            <w:rFonts w:cstheme="minorHAnsi"/>
          </w:rPr>
          <w:delText>vyhodnoc</w:delText>
        </w:r>
        <w:r w:rsidR="00665721" w:rsidRPr="0005333C" w:rsidDel="00201760">
          <w:rPr>
            <w:rFonts w:cstheme="minorHAnsi"/>
          </w:rPr>
          <w:delText>uje</w:delText>
        </w:r>
        <w:r w:rsidRPr="0005333C" w:rsidDel="00201760">
          <w:rPr>
            <w:rFonts w:cstheme="minorHAnsi"/>
          </w:rPr>
          <w:delText xml:space="preserve"> zisten</w:delText>
        </w:r>
        <w:r w:rsidR="00665721" w:rsidRPr="0005333C" w:rsidDel="00201760">
          <w:rPr>
            <w:rFonts w:cstheme="minorHAnsi"/>
          </w:rPr>
          <w:delText>ia</w:delText>
        </w:r>
        <w:r w:rsidRPr="0005333C" w:rsidDel="00201760">
          <w:rPr>
            <w:rFonts w:cstheme="minorHAnsi"/>
          </w:rPr>
          <w:delText xml:space="preserve"> z auditov/kontrol a formul</w:delText>
        </w:r>
        <w:r w:rsidR="00740534" w:rsidRPr="0005333C" w:rsidDel="00201760">
          <w:rPr>
            <w:rFonts w:cstheme="minorHAnsi"/>
          </w:rPr>
          <w:delText>uje</w:delText>
        </w:r>
        <w:r w:rsidRPr="0005333C" w:rsidDel="00201760">
          <w:rPr>
            <w:rFonts w:cstheme="minorHAnsi"/>
          </w:rPr>
          <w:delText xml:space="preserve"> návrh</w:delText>
        </w:r>
        <w:r w:rsidR="00740534" w:rsidRPr="0005333C" w:rsidDel="00201760">
          <w:rPr>
            <w:rFonts w:cstheme="minorHAnsi"/>
          </w:rPr>
          <w:delText>y</w:delText>
        </w:r>
        <w:r w:rsidRPr="0005333C" w:rsidDel="00201760">
          <w:rPr>
            <w:rFonts w:cstheme="minorHAnsi"/>
          </w:rPr>
          <w:delText xml:space="preserve"> na systémové zmeny,</w:delText>
        </w:r>
      </w:del>
    </w:p>
    <w:p w14:paraId="7F0156E6" w14:textId="6EF2D3D5" w:rsidR="00C5332F" w:rsidRPr="0005333C" w:rsidDel="00201760" w:rsidRDefault="00C5332F" w:rsidP="00663E12">
      <w:pPr>
        <w:pStyle w:val="Point0"/>
        <w:numPr>
          <w:ilvl w:val="0"/>
          <w:numId w:val="27"/>
        </w:numPr>
        <w:spacing w:before="0" w:after="0" w:line="276" w:lineRule="auto"/>
        <w:ind w:left="284"/>
        <w:jc w:val="both"/>
        <w:rPr>
          <w:del w:id="979" w:author="Autor"/>
          <w:rFonts w:asciiTheme="minorHAnsi" w:hAnsiTheme="minorHAnsi" w:cstheme="minorHAnsi"/>
          <w:sz w:val="22"/>
          <w:lang w:val="sk-SK"/>
        </w:rPr>
      </w:pPr>
      <w:del w:id="980" w:author="Autor">
        <w:r w:rsidRPr="0005333C" w:rsidDel="00201760">
          <w:rPr>
            <w:rFonts w:cstheme="minorHAnsi"/>
          </w:rPr>
          <w:delText>uchováva origináln</w:delText>
        </w:r>
        <w:r w:rsidR="00740534" w:rsidRPr="0005333C" w:rsidDel="00201760">
          <w:rPr>
            <w:rFonts w:cstheme="minorHAnsi"/>
          </w:rPr>
          <w:delText>u</w:delText>
        </w:r>
        <w:r w:rsidRPr="0005333C" w:rsidDel="00201760">
          <w:rPr>
            <w:rFonts w:cstheme="minorHAnsi"/>
          </w:rPr>
          <w:delText xml:space="preserve"> dokumentáci</w:delText>
        </w:r>
        <w:r w:rsidR="00740534" w:rsidRPr="0005333C" w:rsidDel="00201760">
          <w:rPr>
            <w:rFonts w:cstheme="minorHAnsi"/>
          </w:rPr>
          <w:delText>u</w:delText>
        </w:r>
        <w:r w:rsidRPr="0005333C" w:rsidDel="00201760">
          <w:rPr>
            <w:rFonts w:cstheme="minorHAnsi"/>
          </w:rPr>
          <w:delText xml:space="preserve"> týkajúc</w:delText>
        </w:r>
        <w:r w:rsidR="00740534" w:rsidRPr="0005333C" w:rsidDel="00201760">
          <w:rPr>
            <w:rFonts w:cstheme="minorHAnsi"/>
          </w:rPr>
          <w:delText>u</w:delText>
        </w:r>
        <w:r w:rsidRPr="0005333C" w:rsidDel="00201760">
          <w:rPr>
            <w:rFonts w:cstheme="minorHAnsi"/>
          </w:rPr>
          <w:delText xml:space="preserve"> sa vykonaných auditov a kontrol na úrovni </w:delText>
        </w:r>
        <w:r w:rsidRPr="0005333C" w:rsidDel="00B21C33">
          <w:rPr>
            <w:rFonts w:cstheme="minorHAnsi"/>
          </w:rPr>
          <w:delText>RO</w:delText>
        </w:r>
        <w:r w:rsidRPr="0005333C" w:rsidDel="00201760">
          <w:rPr>
            <w:rFonts w:cstheme="minorHAnsi"/>
          </w:rPr>
          <w:delText>,</w:delText>
        </w:r>
      </w:del>
    </w:p>
    <w:p w14:paraId="716FAFC3" w14:textId="4CDBE221" w:rsidR="00C5332F" w:rsidRPr="0005333C" w:rsidDel="00201760" w:rsidRDefault="00C5332F" w:rsidP="00663E12">
      <w:pPr>
        <w:pStyle w:val="Point0"/>
        <w:numPr>
          <w:ilvl w:val="0"/>
          <w:numId w:val="27"/>
        </w:numPr>
        <w:spacing w:before="0" w:after="0" w:line="276" w:lineRule="auto"/>
        <w:ind w:left="284"/>
        <w:jc w:val="both"/>
        <w:rPr>
          <w:del w:id="981" w:author="Autor"/>
          <w:rFonts w:asciiTheme="minorHAnsi" w:hAnsiTheme="minorHAnsi" w:cstheme="minorHAnsi"/>
          <w:sz w:val="22"/>
          <w:lang w:val="sk-SK"/>
        </w:rPr>
      </w:pPr>
      <w:del w:id="982" w:author="Autor">
        <w:r w:rsidRPr="0005333C" w:rsidDel="00201760">
          <w:rPr>
            <w:rFonts w:cstheme="minorHAnsi"/>
          </w:rPr>
          <w:delText>poskyt</w:delText>
        </w:r>
        <w:r w:rsidR="00CD7153" w:rsidRPr="0005333C" w:rsidDel="00201760">
          <w:rPr>
            <w:rFonts w:cstheme="minorHAnsi"/>
          </w:rPr>
          <w:delText>uje</w:delText>
        </w:r>
        <w:r w:rsidRPr="0005333C" w:rsidDel="00201760">
          <w:rPr>
            <w:rFonts w:cstheme="minorHAnsi"/>
          </w:rPr>
          <w:delText xml:space="preserve"> súčinnos</w:delText>
        </w:r>
        <w:r w:rsidR="00CD7153" w:rsidRPr="0005333C" w:rsidDel="00201760">
          <w:rPr>
            <w:rFonts w:cstheme="minorHAnsi"/>
          </w:rPr>
          <w:delText>ť</w:delText>
        </w:r>
        <w:r w:rsidRPr="0005333C" w:rsidDel="00201760">
          <w:rPr>
            <w:rFonts w:cstheme="minorHAnsi"/>
          </w:rPr>
          <w:delText xml:space="preserve"> platobnej jednotke a od</w:delText>
        </w:r>
        <w:r w:rsidRPr="0005333C" w:rsidDel="00E20F2A">
          <w:rPr>
            <w:rFonts w:cstheme="minorHAnsi"/>
          </w:rPr>
          <w:delText>boru</w:delText>
        </w:r>
        <w:r w:rsidRPr="0005333C" w:rsidDel="00201760">
          <w:rPr>
            <w:rFonts w:cstheme="minorHAnsi"/>
          </w:rPr>
          <w:delText xml:space="preserve"> zahraničnej pomoci pri zostavovaní žiadostí o platbu EK a účtov EK,</w:delText>
        </w:r>
      </w:del>
    </w:p>
    <w:p w14:paraId="64B6AF91" w14:textId="7F95FEE6" w:rsidR="00C5332F" w:rsidRPr="0005333C" w:rsidDel="00201760" w:rsidRDefault="00C5332F" w:rsidP="00663E12">
      <w:pPr>
        <w:pStyle w:val="Point0"/>
        <w:numPr>
          <w:ilvl w:val="0"/>
          <w:numId w:val="27"/>
        </w:numPr>
        <w:spacing w:before="0" w:after="0" w:line="276" w:lineRule="auto"/>
        <w:ind w:left="284"/>
        <w:jc w:val="both"/>
        <w:rPr>
          <w:del w:id="983" w:author="Autor"/>
          <w:rFonts w:asciiTheme="minorHAnsi" w:hAnsiTheme="minorHAnsi" w:cstheme="minorHAnsi"/>
          <w:sz w:val="22"/>
          <w:lang w:val="sk-SK"/>
        </w:rPr>
      </w:pPr>
      <w:del w:id="984" w:author="Autor">
        <w:r w:rsidRPr="0005333C" w:rsidDel="00201760">
          <w:rPr>
            <w:rFonts w:cstheme="minorHAnsi"/>
          </w:rPr>
          <w:delText>over</w:delText>
        </w:r>
        <w:r w:rsidR="00CD7153" w:rsidRPr="0005333C" w:rsidDel="00201760">
          <w:rPr>
            <w:rFonts w:cstheme="minorHAnsi"/>
          </w:rPr>
          <w:delText>uje</w:delText>
        </w:r>
        <w:r w:rsidRPr="0005333C" w:rsidDel="00201760">
          <w:rPr>
            <w:rFonts w:cstheme="minorHAnsi"/>
          </w:rPr>
          <w:delText xml:space="preserve"> činnos</w:delText>
        </w:r>
        <w:r w:rsidR="00CD7153" w:rsidRPr="0005333C" w:rsidDel="00201760">
          <w:rPr>
            <w:rFonts w:cstheme="minorHAnsi"/>
          </w:rPr>
          <w:delText>ť</w:delText>
        </w:r>
        <w:r w:rsidRPr="0005333C" w:rsidDel="00201760">
          <w:rPr>
            <w:rFonts w:cstheme="minorHAnsi"/>
          </w:rPr>
          <w:delText xml:space="preserve"> </w:delText>
        </w:r>
        <w:r w:rsidR="00CA77C8" w:rsidRPr="0005333C" w:rsidDel="00201760">
          <w:rPr>
            <w:rFonts w:cstheme="minorHAnsi"/>
          </w:rPr>
          <w:delText xml:space="preserve">zložiek RO </w:delText>
        </w:r>
        <w:r w:rsidRPr="0005333C" w:rsidDel="00201760">
          <w:rPr>
            <w:rFonts w:cstheme="minorHAnsi"/>
          </w:rPr>
          <w:delText>zapojených do implementácie projektov súvisiacich s riadením, implementáciou a kontrolou programov, vrátane kontroly dodržiavania relevantných právnych predpisov,</w:delText>
        </w:r>
      </w:del>
    </w:p>
    <w:p w14:paraId="4F7A44E3" w14:textId="2C3F48E8" w:rsidR="00C5332F" w:rsidRPr="0005333C" w:rsidDel="00201760" w:rsidRDefault="00C5332F" w:rsidP="008517E6">
      <w:pPr>
        <w:pStyle w:val="Point0"/>
        <w:numPr>
          <w:ilvl w:val="0"/>
          <w:numId w:val="27"/>
        </w:numPr>
        <w:spacing w:before="0" w:after="0" w:line="276" w:lineRule="auto"/>
        <w:ind w:left="284"/>
        <w:jc w:val="both"/>
        <w:rPr>
          <w:del w:id="985" w:author="Autor"/>
          <w:rFonts w:asciiTheme="minorHAnsi" w:hAnsiTheme="minorHAnsi" w:cstheme="minorHAnsi"/>
          <w:sz w:val="22"/>
          <w:lang w:val="sk-SK"/>
        </w:rPr>
      </w:pPr>
      <w:del w:id="986" w:author="Autor">
        <w:r w:rsidRPr="0005333C" w:rsidDel="00201760">
          <w:rPr>
            <w:rFonts w:cstheme="minorHAnsi"/>
          </w:rPr>
          <w:delText>vyprac</w:delText>
        </w:r>
        <w:r w:rsidR="00D56276" w:rsidRPr="0005333C" w:rsidDel="00201760">
          <w:rPr>
            <w:rFonts w:cstheme="minorHAnsi"/>
          </w:rPr>
          <w:delText>úva</w:delText>
        </w:r>
        <w:r w:rsidRPr="0005333C" w:rsidDel="00201760">
          <w:rPr>
            <w:rFonts w:cstheme="minorHAnsi"/>
          </w:rPr>
          <w:delText xml:space="preserve"> správ</w:delText>
        </w:r>
        <w:r w:rsidR="00D56276" w:rsidRPr="0005333C" w:rsidDel="00201760">
          <w:rPr>
            <w:rFonts w:cstheme="minorHAnsi"/>
          </w:rPr>
          <w:delText>u</w:delText>
        </w:r>
        <w:r w:rsidRPr="0005333C" w:rsidDel="00201760">
          <w:rPr>
            <w:rFonts w:cstheme="minorHAnsi"/>
          </w:rPr>
          <w:delText xml:space="preserve"> o zistenej nezrovnalosti (systémovej) ako aj jej aktualizácie na základe podkladov, správ z kontrol a auditov, právoplatného rozhodnutia ÚVO, ÚVA, správ z vyšetrovania OLAF a uznesení o začatí trestného stíhania a jej zaslanie príslušným subjektom,</w:delText>
        </w:r>
      </w:del>
    </w:p>
    <w:p w14:paraId="20B191EE" w14:textId="3AD26AE7" w:rsidR="00C5332F" w:rsidRPr="0005333C" w:rsidDel="00201760" w:rsidRDefault="00C5332F" w:rsidP="008517E6">
      <w:pPr>
        <w:pStyle w:val="Point0"/>
        <w:numPr>
          <w:ilvl w:val="0"/>
          <w:numId w:val="27"/>
        </w:numPr>
        <w:spacing w:before="0" w:after="0" w:line="276" w:lineRule="auto"/>
        <w:ind w:left="284"/>
        <w:jc w:val="both"/>
        <w:rPr>
          <w:del w:id="987" w:author="Autor"/>
          <w:rFonts w:asciiTheme="minorHAnsi" w:hAnsiTheme="minorHAnsi" w:cstheme="minorHAnsi"/>
          <w:sz w:val="22"/>
          <w:lang w:val="sk-SK"/>
        </w:rPr>
      </w:pPr>
      <w:del w:id="988" w:author="Autor">
        <w:r w:rsidRPr="0005333C" w:rsidDel="00201760">
          <w:rPr>
            <w:rFonts w:cstheme="minorHAnsi"/>
          </w:rPr>
          <w:delText>rieš</w:delText>
        </w:r>
        <w:r w:rsidR="007356C3" w:rsidRPr="0005333C" w:rsidDel="00201760">
          <w:rPr>
            <w:rFonts w:cstheme="minorHAnsi"/>
          </w:rPr>
          <w:delText>i</w:delText>
        </w:r>
        <w:r w:rsidRPr="0005333C" w:rsidDel="00201760">
          <w:rPr>
            <w:rFonts w:cstheme="minorHAnsi"/>
          </w:rPr>
          <w:delText xml:space="preserve"> individuáln</w:delText>
        </w:r>
        <w:r w:rsidR="007356C3" w:rsidRPr="0005333C" w:rsidDel="00201760">
          <w:rPr>
            <w:rFonts w:cstheme="minorHAnsi"/>
          </w:rPr>
          <w:delText>e</w:delText>
        </w:r>
        <w:r w:rsidRPr="0005333C" w:rsidDel="00201760">
          <w:rPr>
            <w:rFonts w:cstheme="minorHAnsi"/>
          </w:rPr>
          <w:delText xml:space="preserve"> a systémov</w:delText>
        </w:r>
        <w:r w:rsidR="007356C3" w:rsidRPr="0005333C" w:rsidDel="00201760">
          <w:rPr>
            <w:rFonts w:cstheme="minorHAnsi"/>
          </w:rPr>
          <w:delText>é</w:delText>
        </w:r>
        <w:r w:rsidRPr="0005333C" w:rsidDel="00201760">
          <w:rPr>
            <w:rFonts w:cstheme="minorHAnsi"/>
          </w:rPr>
          <w:delText xml:space="preserve"> nezrovnalost</w:delText>
        </w:r>
        <w:r w:rsidR="007356C3" w:rsidRPr="0005333C" w:rsidDel="00201760">
          <w:rPr>
            <w:rFonts w:cstheme="minorHAnsi"/>
          </w:rPr>
          <w:delText>i</w:delText>
        </w:r>
        <w:r w:rsidRPr="0005333C" w:rsidDel="00201760">
          <w:rPr>
            <w:rFonts w:cstheme="minorHAnsi"/>
          </w:rPr>
          <w:delText xml:space="preserve"> od fázy vzniku podozrenia zo vzniku nezrovnalosti až po prípadné vymáhanie finančných prostriedkov,</w:delText>
        </w:r>
      </w:del>
    </w:p>
    <w:p w14:paraId="57382CA7" w14:textId="1887207F" w:rsidR="00C5332F" w:rsidRPr="0005333C" w:rsidDel="00201760" w:rsidRDefault="00C5332F" w:rsidP="008517E6">
      <w:pPr>
        <w:pStyle w:val="Point0"/>
        <w:numPr>
          <w:ilvl w:val="0"/>
          <w:numId w:val="27"/>
        </w:numPr>
        <w:spacing w:before="0" w:after="0" w:line="276" w:lineRule="auto"/>
        <w:ind w:left="284"/>
        <w:jc w:val="both"/>
        <w:rPr>
          <w:del w:id="989" w:author="Autor"/>
          <w:rFonts w:asciiTheme="minorHAnsi" w:hAnsiTheme="minorHAnsi" w:cstheme="minorHAnsi"/>
          <w:sz w:val="22"/>
          <w:lang w:val="sk-SK"/>
        </w:rPr>
      </w:pPr>
      <w:del w:id="990" w:author="Autor">
        <w:r w:rsidRPr="0005333C" w:rsidDel="00201760">
          <w:rPr>
            <w:rFonts w:cstheme="minorHAnsi"/>
          </w:rPr>
          <w:lastRenderedPageBreak/>
          <w:delText>vypra</w:delText>
        </w:r>
        <w:r w:rsidR="007356C3" w:rsidRPr="0005333C" w:rsidDel="00201760">
          <w:rPr>
            <w:rFonts w:cstheme="minorHAnsi"/>
          </w:rPr>
          <w:delText>cúva</w:delText>
        </w:r>
        <w:r w:rsidRPr="0005333C" w:rsidDel="00201760">
          <w:rPr>
            <w:rFonts w:cstheme="minorHAnsi"/>
          </w:rPr>
          <w:delText xml:space="preserve"> žiados</w:delText>
        </w:r>
        <w:r w:rsidR="007356C3" w:rsidRPr="0005333C" w:rsidDel="00201760">
          <w:rPr>
            <w:rFonts w:cstheme="minorHAnsi"/>
          </w:rPr>
          <w:delText>ť</w:delText>
        </w:r>
        <w:r w:rsidRPr="0005333C" w:rsidDel="00201760">
          <w:rPr>
            <w:rFonts w:cstheme="minorHAnsi"/>
          </w:rPr>
          <w:delText xml:space="preserve"> o vrátenie finančných prostriedkov z titulu nezrovnalosti a jej zaslanie príslušným subjektom,</w:delText>
        </w:r>
      </w:del>
    </w:p>
    <w:p w14:paraId="2115F0AA" w14:textId="54C601F1" w:rsidR="00C5332F" w:rsidRPr="0005333C" w:rsidDel="00201760" w:rsidRDefault="00C5332F" w:rsidP="008517E6">
      <w:pPr>
        <w:pStyle w:val="Point0"/>
        <w:numPr>
          <w:ilvl w:val="0"/>
          <w:numId w:val="27"/>
        </w:numPr>
        <w:spacing w:before="0" w:after="0" w:line="276" w:lineRule="auto"/>
        <w:ind w:left="284"/>
        <w:jc w:val="both"/>
        <w:rPr>
          <w:del w:id="991" w:author="Autor"/>
          <w:rFonts w:asciiTheme="minorHAnsi" w:hAnsiTheme="minorHAnsi" w:cstheme="minorHAnsi"/>
          <w:sz w:val="22"/>
          <w:lang w:val="sk-SK"/>
        </w:rPr>
      </w:pPr>
      <w:del w:id="992" w:author="Autor">
        <w:r w:rsidRPr="0005333C" w:rsidDel="00201760">
          <w:rPr>
            <w:rFonts w:cstheme="minorHAnsi"/>
          </w:rPr>
          <w:delText>monitor</w:delText>
        </w:r>
        <w:r w:rsidR="007356C3" w:rsidRPr="0005333C" w:rsidDel="00201760">
          <w:rPr>
            <w:rFonts w:cstheme="minorHAnsi"/>
          </w:rPr>
          <w:delText>uje</w:delText>
        </w:r>
        <w:r w:rsidRPr="0005333C" w:rsidDel="00201760">
          <w:rPr>
            <w:rFonts w:cstheme="minorHAnsi"/>
          </w:rPr>
          <w:delText xml:space="preserve"> vývoj riešenia vzniknutej nezrovnalosti až do momentu jej vysporiadania,</w:delText>
        </w:r>
      </w:del>
    </w:p>
    <w:p w14:paraId="61BE761C" w14:textId="29167D47" w:rsidR="00C5332F" w:rsidRPr="0005333C" w:rsidDel="00201760" w:rsidRDefault="00C5332F" w:rsidP="008517E6">
      <w:pPr>
        <w:pStyle w:val="Point0"/>
        <w:numPr>
          <w:ilvl w:val="0"/>
          <w:numId w:val="27"/>
        </w:numPr>
        <w:spacing w:before="0" w:after="0" w:line="276" w:lineRule="auto"/>
        <w:ind w:left="284"/>
        <w:jc w:val="both"/>
        <w:rPr>
          <w:del w:id="993" w:author="Autor"/>
          <w:rFonts w:asciiTheme="minorHAnsi" w:hAnsiTheme="minorHAnsi" w:cstheme="minorHAnsi"/>
          <w:sz w:val="22"/>
          <w:lang w:val="sk-SK"/>
        </w:rPr>
      </w:pPr>
      <w:del w:id="994" w:author="Autor">
        <w:r w:rsidRPr="0005333C" w:rsidDel="00201760">
          <w:rPr>
            <w:rFonts w:cstheme="minorHAnsi"/>
          </w:rPr>
          <w:delText>zadáva a aktualiz</w:delText>
        </w:r>
        <w:r w:rsidR="009A111E" w:rsidRPr="0005333C" w:rsidDel="00201760">
          <w:rPr>
            <w:rFonts w:cstheme="minorHAnsi"/>
          </w:rPr>
          <w:delText>uje</w:delText>
        </w:r>
        <w:r w:rsidRPr="0005333C" w:rsidDel="00201760">
          <w:rPr>
            <w:rFonts w:cstheme="minorHAnsi"/>
          </w:rPr>
          <w:delText xml:space="preserve"> údaj</w:delText>
        </w:r>
        <w:r w:rsidR="009A111E" w:rsidRPr="0005333C" w:rsidDel="00201760">
          <w:rPr>
            <w:rFonts w:cstheme="minorHAnsi"/>
          </w:rPr>
          <w:delText>e</w:delText>
        </w:r>
        <w:r w:rsidRPr="0005333C" w:rsidDel="00201760">
          <w:rPr>
            <w:rFonts w:cstheme="minorHAnsi"/>
          </w:rPr>
          <w:delText xml:space="preserve"> o nezrovnalosti a žiadosti o vrátenie finančných prostriedkov do ITMS,</w:delText>
        </w:r>
      </w:del>
    </w:p>
    <w:p w14:paraId="62C5ED88" w14:textId="490F3401" w:rsidR="00C5332F" w:rsidRPr="0005333C" w:rsidDel="00201760" w:rsidRDefault="00C5332F" w:rsidP="008517E6">
      <w:pPr>
        <w:pStyle w:val="Point0"/>
        <w:numPr>
          <w:ilvl w:val="0"/>
          <w:numId w:val="27"/>
        </w:numPr>
        <w:spacing w:before="0" w:after="0" w:line="276" w:lineRule="auto"/>
        <w:ind w:left="284"/>
        <w:jc w:val="both"/>
        <w:rPr>
          <w:del w:id="995" w:author="Autor"/>
          <w:rFonts w:asciiTheme="minorHAnsi" w:hAnsiTheme="minorHAnsi" w:cstheme="minorHAnsi"/>
          <w:sz w:val="22"/>
          <w:lang w:val="sk-SK"/>
        </w:rPr>
      </w:pPr>
      <w:del w:id="996" w:author="Autor">
        <w:r w:rsidRPr="0005333C" w:rsidDel="00201760">
          <w:rPr>
            <w:rFonts w:cstheme="minorHAnsi"/>
          </w:rPr>
          <w:delText>ved</w:delText>
        </w:r>
        <w:r w:rsidR="00B11A16" w:rsidRPr="0005333C" w:rsidDel="00201760">
          <w:rPr>
            <w:rFonts w:cstheme="minorHAnsi"/>
          </w:rPr>
          <w:delText>ie</w:delText>
        </w:r>
        <w:r w:rsidRPr="0005333C" w:rsidDel="00201760">
          <w:rPr>
            <w:rFonts w:cstheme="minorHAnsi"/>
          </w:rPr>
          <w:delText xml:space="preserve"> evidenci</w:delText>
        </w:r>
        <w:r w:rsidR="00B11A16" w:rsidRPr="0005333C" w:rsidDel="00201760">
          <w:rPr>
            <w:rFonts w:cstheme="minorHAnsi"/>
          </w:rPr>
          <w:delText>u</w:delText>
        </w:r>
        <w:r w:rsidRPr="0005333C" w:rsidDel="00201760">
          <w:rPr>
            <w:rFonts w:cstheme="minorHAnsi"/>
          </w:rPr>
          <w:delText xml:space="preserve"> všetkých nezrovnalostí,</w:delText>
        </w:r>
      </w:del>
    </w:p>
    <w:p w14:paraId="5E3660AF" w14:textId="28DD59A6" w:rsidR="00C5332F" w:rsidRPr="0005333C" w:rsidDel="00201760" w:rsidRDefault="00C5332F" w:rsidP="008517E6">
      <w:pPr>
        <w:pStyle w:val="Point0"/>
        <w:numPr>
          <w:ilvl w:val="0"/>
          <w:numId w:val="27"/>
        </w:numPr>
        <w:spacing w:before="0" w:after="0" w:line="276" w:lineRule="auto"/>
        <w:ind w:left="284"/>
        <w:jc w:val="both"/>
        <w:rPr>
          <w:del w:id="997" w:author="Autor"/>
          <w:rFonts w:asciiTheme="minorHAnsi" w:hAnsiTheme="minorHAnsi" w:cstheme="minorHAnsi"/>
          <w:sz w:val="22"/>
          <w:lang w:val="sk-SK"/>
        </w:rPr>
      </w:pPr>
      <w:del w:id="998" w:author="Autor">
        <w:r w:rsidRPr="0005333C" w:rsidDel="00201760">
          <w:rPr>
            <w:rFonts w:cstheme="minorHAnsi"/>
          </w:rPr>
          <w:delText>metodick</w:delText>
        </w:r>
        <w:r w:rsidR="00B11A16" w:rsidRPr="0005333C" w:rsidDel="00201760">
          <w:rPr>
            <w:rFonts w:cstheme="minorHAnsi"/>
          </w:rPr>
          <w:delText>y</w:delText>
        </w:r>
        <w:r w:rsidRPr="0005333C" w:rsidDel="00201760">
          <w:rPr>
            <w:rFonts w:cstheme="minorHAnsi"/>
          </w:rPr>
          <w:delText xml:space="preserve"> usmerň</w:delText>
        </w:r>
        <w:r w:rsidR="00B11A16" w:rsidRPr="0005333C" w:rsidDel="00201760">
          <w:rPr>
            <w:rFonts w:cstheme="minorHAnsi"/>
          </w:rPr>
          <w:delText>uje</w:delText>
        </w:r>
        <w:r w:rsidRPr="0005333C" w:rsidDel="00201760">
          <w:rPr>
            <w:rFonts w:cstheme="minorHAnsi"/>
          </w:rPr>
          <w:delText xml:space="preserve"> ostatn</w:delText>
        </w:r>
        <w:r w:rsidR="00B11A16" w:rsidRPr="0005333C" w:rsidDel="00201760">
          <w:rPr>
            <w:rFonts w:cstheme="minorHAnsi"/>
          </w:rPr>
          <w:delText>é</w:delText>
        </w:r>
        <w:r w:rsidRPr="0005333C" w:rsidDel="00201760">
          <w:rPr>
            <w:rFonts w:cstheme="minorHAnsi"/>
          </w:rPr>
          <w:delText xml:space="preserve"> zlo</w:delText>
        </w:r>
        <w:r w:rsidR="00B11A16" w:rsidRPr="0005333C" w:rsidDel="00201760">
          <w:rPr>
            <w:rFonts w:cstheme="minorHAnsi"/>
          </w:rPr>
          <w:delText xml:space="preserve">žky </w:delText>
        </w:r>
        <w:r w:rsidR="00490322" w:rsidRPr="0005333C" w:rsidDel="00201760">
          <w:rPr>
            <w:rFonts w:cstheme="minorHAnsi"/>
          </w:rPr>
          <w:delText>riadiaceho orgánu</w:delText>
        </w:r>
        <w:r w:rsidRPr="0005333C" w:rsidDel="00201760">
          <w:rPr>
            <w:rFonts w:cstheme="minorHAnsi"/>
          </w:rPr>
          <w:delText xml:space="preserve"> pri prevencii, evidencii a riešení nezrovnalostí,</w:delText>
        </w:r>
      </w:del>
    </w:p>
    <w:p w14:paraId="71D711B7" w14:textId="470CF791" w:rsidR="00FB7C64" w:rsidRPr="0005333C" w:rsidDel="00201760" w:rsidRDefault="00C5332F" w:rsidP="008517E6">
      <w:pPr>
        <w:pStyle w:val="Point0"/>
        <w:numPr>
          <w:ilvl w:val="0"/>
          <w:numId w:val="27"/>
        </w:numPr>
        <w:spacing w:before="0" w:after="0" w:line="276" w:lineRule="auto"/>
        <w:ind w:left="284"/>
        <w:jc w:val="both"/>
        <w:rPr>
          <w:del w:id="999" w:author="Autor"/>
          <w:rFonts w:asciiTheme="minorHAnsi" w:hAnsiTheme="minorHAnsi" w:cstheme="minorHAnsi"/>
          <w:sz w:val="22"/>
          <w:lang w:val="sk-SK"/>
        </w:rPr>
      </w:pPr>
      <w:del w:id="1000" w:author="Autor">
        <w:r w:rsidRPr="0005333C" w:rsidDel="00201760">
          <w:rPr>
            <w:rFonts w:cstheme="minorHAnsi"/>
          </w:rPr>
          <w:delText>koordin</w:delText>
        </w:r>
        <w:r w:rsidR="00B11A16" w:rsidRPr="0005333C" w:rsidDel="00201760">
          <w:rPr>
            <w:rFonts w:cstheme="minorHAnsi"/>
          </w:rPr>
          <w:delText>uje</w:delText>
        </w:r>
        <w:r w:rsidRPr="0005333C" w:rsidDel="00201760">
          <w:rPr>
            <w:rFonts w:cstheme="minorHAnsi"/>
          </w:rPr>
          <w:delText xml:space="preserve"> prijímani</w:delText>
        </w:r>
        <w:r w:rsidR="00B11A16" w:rsidRPr="0005333C" w:rsidDel="00201760">
          <w:rPr>
            <w:rFonts w:cstheme="minorHAnsi"/>
          </w:rPr>
          <w:delText>e</w:delText>
        </w:r>
        <w:r w:rsidRPr="0005333C" w:rsidDel="00201760">
          <w:rPr>
            <w:rFonts w:cstheme="minorHAnsi"/>
          </w:rPr>
          <w:delText xml:space="preserve"> a vykonávani</w:delText>
        </w:r>
        <w:r w:rsidR="00B11A16" w:rsidRPr="0005333C" w:rsidDel="00201760">
          <w:rPr>
            <w:rFonts w:cstheme="minorHAnsi"/>
          </w:rPr>
          <w:delText>e</w:delText>
        </w:r>
        <w:r w:rsidRPr="0005333C" w:rsidDel="00201760">
          <w:rPr>
            <w:rFonts w:cstheme="minorHAnsi"/>
          </w:rPr>
          <w:delText xml:space="preserve"> opatrení na boj proti podvodom pri zohľadnení identifikovaných rizík</w:delText>
        </w:r>
        <w:r w:rsidR="0036640C" w:rsidRPr="0005333C" w:rsidDel="00201760">
          <w:rPr>
            <w:rFonts w:cstheme="minorHAnsi"/>
          </w:rPr>
          <w:delText>.</w:delText>
        </w:r>
      </w:del>
    </w:p>
    <w:p w14:paraId="0258DF31" w14:textId="57824207" w:rsidR="00C5332F" w:rsidRPr="0005333C" w:rsidDel="00201760" w:rsidRDefault="00C5332F" w:rsidP="00600A5A">
      <w:pPr>
        <w:widowControl w:val="0"/>
        <w:autoSpaceDE w:val="0"/>
        <w:autoSpaceDN w:val="0"/>
        <w:adjustRightInd w:val="0"/>
        <w:spacing w:after="0" w:line="276" w:lineRule="auto"/>
        <w:ind w:left="284"/>
        <w:jc w:val="both"/>
        <w:rPr>
          <w:del w:id="1001" w:author="Autor"/>
          <w:rFonts w:eastAsia="Times New Roman" w:cstheme="minorHAnsi"/>
          <w:lang w:eastAsia="sk-SK"/>
        </w:rPr>
      </w:pPr>
    </w:p>
    <w:p w14:paraId="26771A7E" w14:textId="41FB84AE" w:rsidR="00B00198" w:rsidRPr="0005333C" w:rsidDel="00201760" w:rsidRDefault="00B00198" w:rsidP="00B00198">
      <w:pPr>
        <w:spacing w:after="0" w:line="276" w:lineRule="auto"/>
        <w:jc w:val="both"/>
        <w:rPr>
          <w:del w:id="1002" w:author="Autor"/>
          <w:rFonts w:eastAsia="Times New Roman" w:cstheme="minorHAnsi"/>
          <w:lang w:eastAsia="sk-SK"/>
        </w:rPr>
      </w:pPr>
      <w:del w:id="1003" w:author="Autor">
        <w:r w:rsidRPr="0005333C" w:rsidDel="00201760">
          <w:rPr>
            <w:rFonts w:eastAsia="Times New Roman" w:cstheme="minorHAnsi"/>
            <w:b/>
            <w:bCs/>
            <w:u w:val="single"/>
            <w:lang w:eastAsia="sk-SK"/>
          </w:rPr>
          <w:delText>Platobná jednotka</w:delText>
        </w:r>
        <w:r w:rsidRPr="0005333C" w:rsidDel="00201760">
          <w:rPr>
            <w:rFonts w:eastAsia="Times New Roman" w:cstheme="minorHAnsi"/>
            <w:lang w:eastAsia="sk-SK"/>
          </w:rPr>
          <w:delText xml:space="preserve"> pri zabezpečovaní úloh riadiaceho a platobného orgánu vykonáva najmä tieto úlohy:</w:delText>
        </w:r>
        <w:bookmarkStart w:id="1004" w:name="_Toc204757313"/>
        <w:bookmarkStart w:id="1005" w:name="_Toc204757458"/>
        <w:bookmarkStart w:id="1006" w:name="_Toc204757603"/>
        <w:bookmarkStart w:id="1007" w:name="_Toc204757748"/>
        <w:bookmarkStart w:id="1008" w:name="_Toc204758687"/>
        <w:bookmarkStart w:id="1009" w:name="_Toc204758834"/>
        <w:bookmarkEnd w:id="1004"/>
        <w:bookmarkEnd w:id="1005"/>
        <w:bookmarkEnd w:id="1006"/>
        <w:bookmarkEnd w:id="1007"/>
        <w:bookmarkEnd w:id="1008"/>
        <w:bookmarkEnd w:id="1009"/>
      </w:del>
    </w:p>
    <w:p w14:paraId="42401663" w14:textId="423CB053" w:rsidR="00B00198" w:rsidRPr="0005333C" w:rsidDel="00201760" w:rsidRDefault="00B00198" w:rsidP="00A81105">
      <w:pPr>
        <w:numPr>
          <w:ilvl w:val="0"/>
          <w:numId w:val="20"/>
        </w:numPr>
        <w:spacing w:before="120" w:after="0" w:line="276" w:lineRule="auto"/>
        <w:ind w:left="284" w:hanging="284"/>
        <w:jc w:val="both"/>
        <w:rPr>
          <w:del w:id="1010" w:author="Autor"/>
          <w:rFonts w:eastAsia="Times New Roman" w:cstheme="minorHAnsi"/>
          <w:lang w:eastAsia="sk-SK"/>
        </w:rPr>
      </w:pPr>
      <w:del w:id="1011" w:author="Autor">
        <w:r w:rsidRPr="0005333C" w:rsidDel="00201760">
          <w:rPr>
            <w:rFonts w:eastAsia="Times New Roman" w:cstheme="minorHAnsi"/>
            <w:lang w:eastAsia="sk-SK"/>
          </w:rPr>
          <w:delText>vypracúva v spolupráci s o</w:delText>
        </w:r>
        <w:r w:rsidRPr="0005333C" w:rsidDel="004A7BE4">
          <w:rPr>
            <w:rFonts w:eastAsia="Times New Roman" w:cstheme="minorHAnsi"/>
            <w:lang w:eastAsia="sk-SK"/>
          </w:rPr>
          <w:delText>dborom</w:delText>
        </w:r>
        <w:r w:rsidRPr="0005333C" w:rsidDel="00201760">
          <w:rPr>
            <w:rFonts w:eastAsia="Times New Roman" w:cstheme="minorHAnsi"/>
            <w:lang w:eastAsia="sk-SK"/>
          </w:rPr>
          <w:delText xml:space="preserve"> zahraničnej pomoci</w:delText>
        </w:r>
        <w:r w:rsidR="00490322" w:rsidRPr="0005333C" w:rsidDel="00201760">
          <w:rPr>
            <w:rFonts w:eastAsia="Times New Roman" w:cstheme="minorHAnsi"/>
            <w:lang w:eastAsia="sk-SK"/>
          </w:rPr>
          <w:delText xml:space="preserve"> a</w:delText>
        </w:r>
        <w:r w:rsidR="00D62488" w:rsidRPr="0005333C" w:rsidDel="00201760">
          <w:rPr>
            <w:rFonts w:eastAsia="Times New Roman" w:cstheme="minorHAnsi"/>
            <w:lang w:eastAsia="sk-SK"/>
          </w:rPr>
          <w:delText xml:space="preserve"> organizačným odborom </w:delText>
        </w:r>
        <w:r w:rsidRPr="0005333C" w:rsidDel="00201760">
          <w:rPr>
            <w:rFonts w:eastAsia="Times New Roman" w:cstheme="minorHAnsi"/>
            <w:lang w:eastAsia="sk-SK"/>
          </w:rPr>
          <w:delText>systém riadenia a kontroly programov a jeho zmeny,</w:delText>
        </w:r>
      </w:del>
    </w:p>
    <w:p w14:paraId="2FA7B0CD" w14:textId="30876910" w:rsidR="00767975" w:rsidRPr="0005333C" w:rsidDel="00201760" w:rsidRDefault="00767975" w:rsidP="00A81105">
      <w:pPr>
        <w:numPr>
          <w:ilvl w:val="0"/>
          <w:numId w:val="20"/>
        </w:numPr>
        <w:spacing w:before="120" w:after="0" w:line="276" w:lineRule="auto"/>
        <w:ind w:left="284" w:hanging="284"/>
        <w:jc w:val="both"/>
        <w:rPr>
          <w:del w:id="1012" w:author="Autor"/>
          <w:rFonts w:eastAsia="Times New Roman" w:cstheme="minorHAnsi"/>
          <w:lang w:eastAsia="sk-SK"/>
        </w:rPr>
      </w:pPr>
      <w:del w:id="1013" w:author="Autor">
        <w:r w:rsidRPr="0005333C" w:rsidDel="00201760">
          <w:rPr>
            <w:rFonts w:eastAsia="Times New Roman" w:cstheme="minorHAnsi"/>
            <w:lang w:eastAsia="sk-SK"/>
          </w:rPr>
          <w:delText>spolupracuje s od</w:delText>
        </w:r>
        <w:r w:rsidRPr="0005333C" w:rsidDel="004A7BE4">
          <w:rPr>
            <w:rFonts w:eastAsia="Times New Roman" w:cstheme="minorHAnsi"/>
            <w:lang w:eastAsia="sk-SK"/>
          </w:rPr>
          <w:delText>borom</w:delText>
        </w:r>
        <w:r w:rsidRPr="0005333C" w:rsidDel="00201760">
          <w:rPr>
            <w:rFonts w:eastAsia="Times New Roman" w:cstheme="minorHAnsi"/>
            <w:lang w:eastAsia="sk-SK"/>
          </w:rPr>
          <w:delText xml:space="preserve"> zahraničnej pomoci pri výbere projektov,</w:delText>
        </w:r>
      </w:del>
    </w:p>
    <w:p w14:paraId="4F368456" w14:textId="14FC01F5" w:rsidR="00B00198" w:rsidRPr="0005333C" w:rsidDel="00201760" w:rsidRDefault="00B00198" w:rsidP="00A81105">
      <w:pPr>
        <w:numPr>
          <w:ilvl w:val="0"/>
          <w:numId w:val="20"/>
        </w:numPr>
        <w:spacing w:before="120" w:after="0" w:line="276" w:lineRule="auto"/>
        <w:ind w:left="284" w:hanging="284"/>
        <w:jc w:val="both"/>
        <w:rPr>
          <w:del w:id="1014" w:author="Autor"/>
          <w:rFonts w:eastAsia="Times New Roman" w:cstheme="minorHAnsi"/>
          <w:lang w:eastAsia="sk-SK"/>
        </w:rPr>
      </w:pPr>
      <w:del w:id="1015" w:author="Autor">
        <w:r w:rsidRPr="0005333C" w:rsidDel="00201760">
          <w:rPr>
            <w:rFonts w:eastAsia="Times New Roman" w:cstheme="minorHAnsi"/>
            <w:lang w:eastAsia="sk-SK"/>
          </w:rPr>
          <w:delText>zabezpečuje v spolupráci s o</w:delText>
        </w:r>
        <w:r w:rsidRPr="0005333C" w:rsidDel="004A7BE4">
          <w:rPr>
            <w:rFonts w:eastAsia="Times New Roman" w:cstheme="minorHAnsi"/>
            <w:lang w:eastAsia="sk-SK"/>
          </w:rPr>
          <w:delText>dborom</w:delText>
        </w:r>
        <w:r w:rsidRPr="0005333C" w:rsidDel="00201760">
          <w:rPr>
            <w:rFonts w:eastAsia="Times New Roman" w:cstheme="minorHAnsi"/>
            <w:lang w:eastAsia="sk-SK"/>
          </w:rPr>
          <w:delText xml:space="preserve"> zahraničnej pomoci vypracovanie a aktualizáciu Príručky k oprávnenosti výdavkov a</w:delText>
        </w:r>
        <w:r w:rsidRPr="0005333C" w:rsidDel="004A7BE4">
          <w:rPr>
            <w:rFonts w:eastAsia="Times New Roman" w:cstheme="minorHAnsi"/>
            <w:lang w:eastAsia="sk-SK"/>
          </w:rPr>
          <w:delText xml:space="preserve"> ich </w:delText>
        </w:r>
        <w:r w:rsidRPr="0005333C" w:rsidDel="00201760">
          <w:rPr>
            <w:rFonts w:eastAsia="Times New Roman" w:cstheme="minorHAnsi"/>
            <w:lang w:eastAsia="sk-SK"/>
          </w:rPr>
          <w:delText>výklad,</w:delText>
        </w:r>
      </w:del>
    </w:p>
    <w:p w14:paraId="30F318BC" w14:textId="17AD8841" w:rsidR="00B00198" w:rsidRPr="0005333C" w:rsidDel="00201760" w:rsidRDefault="00B00198" w:rsidP="00A81105">
      <w:pPr>
        <w:widowControl w:val="0"/>
        <w:numPr>
          <w:ilvl w:val="0"/>
          <w:numId w:val="20"/>
        </w:numPr>
        <w:autoSpaceDE w:val="0"/>
        <w:autoSpaceDN w:val="0"/>
        <w:adjustRightInd w:val="0"/>
        <w:spacing w:before="120" w:after="0" w:line="276" w:lineRule="auto"/>
        <w:ind w:left="284" w:hanging="284"/>
        <w:jc w:val="both"/>
        <w:rPr>
          <w:del w:id="1016" w:author="Autor"/>
          <w:rFonts w:eastAsia="Times New Roman" w:cstheme="minorHAnsi"/>
          <w:lang w:eastAsia="sk-SK"/>
        </w:rPr>
      </w:pPr>
      <w:del w:id="1017" w:author="Autor">
        <w:r w:rsidRPr="0005333C" w:rsidDel="00201760">
          <w:rPr>
            <w:rFonts w:eastAsia="Times New Roman" w:cstheme="minorHAnsi"/>
            <w:lang w:eastAsia="sk-SK"/>
          </w:rPr>
          <w:delText>zodpovedá za vykonanie finančných kontrol v rozsahu svojej pôsobnosti podľa osobitných predpisov,</w:delText>
        </w:r>
      </w:del>
    </w:p>
    <w:p w14:paraId="7908BCA2" w14:textId="1B1D78E6" w:rsidR="00B00198" w:rsidRPr="0005333C" w:rsidDel="00201760" w:rsidRDefault="00B00198" w:rsidP="00A81105">
      <w:pPr>
        <w:widowControl w:val="0"/>
        <w:numPr>
          <w:ilvl w:val="0"/>
          <w:numId w:val="20"/>
        </w:numPr>
        <w:spacing w:before="120" w:after="0" w:line="276" w:lineRule="auto"/>
        <w:ind w:left="284" w:hanging="284"/>
        <w:jc w:val="both"/>
        <w:rPr>
          <w:del w:id="1018" w:author="Autor"/>
          <w:rFonts w:eastAsia="Times New Roman" w:cstheme="minorHAnsi"/>
          <w:lang w:eastAsia="sk-SK"/>
        </w:rPr>
      </w:pPr>
      <w:del w:id="1019" w:author="Autor">
        <w:r w:rsidRPr="0005333C" w:rsidDel="00201760">
          <w:rPr>
            <w:rFonts w:eastAsia="Times New Roman" w:cstheme="minorHAnsi"/>
            <w:lang w:eastAsia="sk-SK"/>
          </w:rPr>
          <w:delText xml:space="preserve">zabezpečuje kontrolu žiadosti o platbu ako administratívnu finančnú kontrolu podľa zákona o finančnej kontrole a audite (uvedené platí v prípade, ak na základe vykonanej analýzy </w:delText>
        </w:r>
        <w:r w:rsidR="004853B5" w:rsidRPr="0005333C" w:rsidDel="00201760">
          <w:rPr>
            <w:rFonts w:eastAsia="Times New Roman" w:cstheme="minorHAnsi"/>
            <w:lang w:eastAsia="sk-SK"/>
          </w:rPr>
          <w:delText xml:space="preserve">rizík </w:delText>
        </w:r>
        <w:r w:rsidRPr="0005333C" w:rsidDel="00201760">
          <w:rPr>
            <w:rFonts w:eastAsia="Times New Roman" w:cstheme="minorHAnsi"/>
            <w:lang w:eastAsia="sk-SK"/>
          </w:rPr>
          <w:delText>zo strany o</w:delText>
        </w:r>
        <w:r w:rsidRPr="0005333C" w:rsidDel="008C5109">
          <w:rPr>
            <w:rFonts w:eastAsia="Times New Roman" w:cstheme="minorHAnsi"/>
            <w:lang w:eastAsia="sk-SK"/>
          </w:rPr>
          <w:delText>dboru</w:delText>
        </w:r>
        <w:r w:rsidRPr="0005333C" w:rsidDel="00201760">
          <w:rPr>
            <w:rFonts w:eastAsia="Times New Roman" w:cstheme="minorHAnsi"/>
            <w:lang w:eastAsia="sk-SK"/>
          </w:rPr>
          <w:delText xml:space="preserve"> zahraničnej pomoci vyplynula povinnosť kontroly žiadosti o platbu v rozsahu 100%</w:delText>
        </w:r>
        <w:r w:rsidR="00E30AC7" w:rsidRPr="0005333C" w:rsidDel="00201760">
          <w:rPr>
            <w:rFonts w:eastAsia="Times New Roman" w:cstheme="minorHAnsi"/>
            <w:lang w:eastAsia="sk-SK"/>
          </w:rPr>
          <w:delText xml:space="preserve"> (úplná kontrola</w:delText>
        </w:r>
        <w:r w:rsidRPr="0005333C" w:rsidDel="00201760">
          <w:rPr>
            <w:rFonts w:eastAsia="Times New Roman" w:cstheme="minorHAnsi"/>
            <w:lang w:eastAsia="sk-SK"/>
          </w:rPr>
          <w:delText>),</w:delText>
        </w:r>
      </w:del>
    </w:p>
    <w:p w14:paraId="5F3998F9" w14:textId="67793120" w:rsidR="00B00198" w:rsidRPr="0005333C" w:rsidDel="00201760" w:rsidRDefault="00B00198" w:rsidP="00A81105">
      <w:pPr>
        <w:widowControl w:val="0"/>
        <w:numPr>
          <w:ilvl w:val="0"/>
          <w:numId w:val="20"/>
        </w:numPr>
        <w:autoSpaceDE w:val="0"/>
        <w:autoSpaceDN w:val="0"/>
        <w:adjustRightInd w:val="0"/>
        <w:spacing w:before="120" w:after="0" w:line="276" w:lineRule="auto"/>
        <w:ind w:left="284" w:hanging="284"/>
        <w:jc w:val="both"/>
        <w:rPr>
          <w:del w:id="1020" w:author="Autor"/>
          <w:rFonts w:eastAsia="Times New Roman" w:cstheme="minorHAnsi"/>
          <w:lang w:eastAsia="sk-SK"/>
        </w:rPr>
      </w:pPr>
      <w:del w:id="1021" w:author="Autor">
        <w:r w:rsidRPr="0005333C" w:rsidDel="00201760">
          <w:rPr>
            <w:rFonts w:eastAsia="Times New Roman" w:cstheme="minorHAnsi"/>
            <w:lang w:eastAsia="sk-SK"/>
          </w:rPr>
          <w:delText>vykonáva finančnú kontrolu na mieste podľa zákona o finančnej kontrole a audite</w:delText>
        </w:r>
        <w:r w:rsidRPr="0005333C" w:rsidDel="008C5109">
          <w:rPr>
            <w:rFonts w:eastAsia="Times New Roman" w:cstheme="minorHAnsi"/>
            <w:lang w:eastAsia="sk-SK"/>
          </w:rPr>
          <w:delText xml:space="preserve"> v prípadoch, v ktorých bola vykonaná administratívna finančná kontrola podľa predchádzajúceho bodu</w:delText>
        </w:r>
        <w:r w:rsidRPr="0005333C" w:rsidDel="00201760">
          <w:rPr>
            <w:rFonts w:eastAsia="Times New Roman" w:cstheme="minorHAnsi"/>
            <w:lang w:eastAsia="sk-SK"/>
          </w:rPr>
          <w:delText xml:space="preserve">, </w:delText>
        </w:r>
      </w:del>
    </w:p>
    <w:p w14:paraId="6AD39EAC" w14:textId="0CC65064" w:rsidR="00B00198" w:rsidRPr="0005333C" w:rsidDel="00201760" w:rsidRDefault="00B00198" w:rsidP="00A81105">
      <w:pPr>
        <w:numPr>
          <w:ilvl w:val="0"/>
          <w:numId w:val="20"/>
        </w:numPr>
        <w:spacing w:before="120" w:after="0" w:line="276" w:lineRule="auto"/>
        <w:ind w:left="284" w:hanging="284"/>
        <w:jc w:val="both"/>
        <w:rPr>
          <w:del w:id="1022" w:author="Autor"/>
          <w:rFonts w:eastAsia="Times New Roman" w:cstheme="minorHAnsi"/>
          <w:lang w:eastAsia="sk-SK"/>
        </w:rPr>
      </w:pPr>
      <w:del w:id="1023" w:author="Autor">
        <w:r w:rsidRPr="0005333C" w:rsidDel="00201760">
          <w:rPr>
            <w:rFonts w:eastAsia="Times New Roman" w:cstheme="minorHAnsi"/>
            <w:lang w:eastAsia="sk-SK"/>
          </w:rPr>
          <w:delText>koordinuje prípravu všetkých pracovných a účtovných postupov súvisiacich s príjmom zálohových platieb, priebežných platieb a platieb zostatku účtov za účtovný rok, spracováva príslušnú dokumentáciu k žiadostiam o platbu vrátane záverečnej žiadosti o platbu v účtovnom roku a zabezpečuje finančné vysporiadanie s prijímateľmi po ukončení projektov,</w:delText>
        </w:r>
      </w:del>
    </w:p>
    <w:p w14:paraId="537B15AF" w14:textId="692A094F" w:rsidR="00B00198" w:rsidRPr="0005333C" w:rsidDel="00201760" w:rsidRDefault="00B00198" w:rsidP="00A81105">
      <w:pPr>
        <w:numPr>
          <w:ilvl w:val="0"/>
          <w:numId w:val="20"/>
        </w:numPr>
        <w:spacing w:before="120" w:after="0" w:line="276" w:lineRule="auto"/>
        <w:ind w:left="284" w:hanging="284"/>
        <w:jc w:val="both"/>
        <w:rPr>
          <w:del w:id="1024" w:author="Autor"/>
          <w:rFonts w:eastAsia="Times New Roman" w:cstheme="minorHAnsi"/>
          <w:lang w:eastAsia="sk-SK"/>
        </w:rPr>
      </w:pPr>
      <w:del w:id="1025" w:author="Autor">
        <w:r w:rsidRPr="0005333C" w:rsidDel="00AF0892">
          <w:rPr>
            <w:rFonts w:eastAsia="Times New Roman" w:cstheme="minorHAnsi"/>
            <w:lang w:eastAsia="sk-SK"/>
          </w:rPr>
          <w:delText xml:space="preserve">prideľuje </w:delText>
        </w:r>
        <w:r w:rsidRPr="0005333C" w:rsidDel="00201760">
          <w:rPr>
            <w:rFonts w:eastAsia="Times New Roman" w:cstheme="minorHAnsi"/>
            <w:lang w:eastAsia="sk-SK"/>
          </w:rPr>
          <w:delText>každ</w:delText>
        </w:r>
        <w:r w:rsidRPr="0005333C" w:rsidDel="00AF0892">
          <w:rPr>
            <w:rFonts w:eastAsia="Times New Roman" w:cstheme="minorHAnsi"/>
            <w:lang w:eastAsia="sk-SK"/>
          </w:rPr>
          <w:delText>ému</w:delText>
        </w:r>
        <w:r w:rsidRPr="0005333C" w:rsidDel="00201760">
          <w:rPr>
            <w:rFonts w:eastAsia="Times New Roman" w:cstheme="minorHAnsi"/>
            <w:lang w:eastAsia="sk-SK"/>
          </w:rPr>
          <w:delText xml:space="preserve"> projekt</w:delText>
        </w:r>
        <w:r w:rsidRPr="0005333C" w:rsidDel="00AF0892">
          <w:rPr>
            <w:rFonts w:eastAsia="Times New Roman" w:cstheme="minorHAnsi"/>
            <w:lang w:eastAsia="sk-SK"/>
          </w:rPr>
          <w:delText>u identifikačný kód v informačnom systéme účtovníctva MV SR (ďalej len „IIS SAP“)</w:delText>
        </w:r>
        <w:r w:rsidRPr="0005333C" w:rsidDel="00201760">
          <w:rPr>
            <w:rFonts w:eastAsia="Times New Roman" w:cstheme="minorHAnsi"/>
            <w:lang w:eastAsia="sk-SK"/>
          </w:rPr>
          <w:delText>,</w:delText>
        </w:r>
      </w:del>
    </w:p>
    <w:p w14:paraId="33FBB550" w14:textId="02C43F4D" w:rsidR="00B00198" w:rsidRPr="0005333C" w:rsidDel="00201760" w:rsidRDefault="00B00198" w:rsidP="00A81105">
      <w:pPr>
        <w:numPr>
          <w:ilvl w:val="0"/>
          <w:numId w:val="20"/>
        </w:numPr>
        <w:spacing w:before="120" w:after="0" w:line="276" w:lineRule="auto"/>
        <w:ind w:left="284" w:hanging="284"/>
        <w:jc w:val="both"/>
        <w:rPr>
          <w:del w:id="1026" w:author="Autor"/>
          <w:rFonts w:eastAsia="Times New Roman" w:cstheme="minorHAnsi"/>
          <w:lang w:eastAsia="sk-SK"/>
        </w:rPr>
      </w:pPr>
      <w:del w:id="1027" w:author="Autor">
        <w:r w:rsidRPr="0005333C" w:rsidDel="00201760">
          <w:rPr>
            <w:rFonts w:eastAsia="Times New Roman" w:cstheme="minorHAnsi"/>
            <w:lang w:eastAsia="sk-SK"/>
          </w:rPr>
          <w:delText>overuje, či prijímatelia</w:delText>
        </w:r>
        <w:r w:rsidRPr="0005333C" w:rsidDel="00D84301">
          <w:rPr>
            <w:rFonts w:eastAsia="Times New Roman" w:cstheme="minorHAnsi"/>
            <w:lang w:eastAsia="sk-SK"/>
          </w:rPr>
          <w:delText xml:space="preserve"> a iné subjekty </w:delText>
        </w:r>
        <w:r w:rsidRPr="0005333C" w:rsidDel="00201760">
          <w:rPr>
            <w:rFonts w:eastAsia="Times New Roman" w:cstheme="minorHAnsi"/>
            <w:lang w:eastAsia="sk-SK"/>
          </w:rPr>
          <w:delText>zapojen</w:delText>
        </w:r>
        <w:r w:rsidRPr="0005333C" w:rsidDel="00D84301">
          <w:rPr>
            <w:rFonts w:eastAsia="Times New Roman" w:cstheme="minorHAnsi"/>
            <w:lang w:eastAsia="sk-SK"/>
          </w:rPr>
          <w:delText>é</w:delText>
        </w:r>
        <w:r w:rsidRPr="0005333C" w:rsidDel="00201760">
          <w:rPr>
            <w:rFonts w:eastAsia="Times New Roman" w:cstheme="minorHAnsi"/>
            <w:lang w:eastAsia="sk-SK"/>
          </w:rPr>
          <w:delText xml:space="preserve"> do implementácie projektov financovaných v rámci programov vedú buď samostatný účtovný systém, alebo vhodné kódové označenie účtov pre všetky transakcie súvisiace s projektom,</w:delText>
        </w:r>
      </w:del>
    </w:p>
    <w:p w14:paraId="5A6796A0" w14:textId="1B5C0FE9" w:rsidR="00B00198" w:rsidRPr="0005333C" w:rsidDel="00201760" w:rsidRDefault="00B00198" w:rsidP="00A81105">
      <w:pPr>
        <w:numPr>
          <w:ilvl w:val="0"/>
          <w:numId w:val="20"/>
        </w:numPr>
        <w:spacing w:before="120" w:after="0" w:line="276" w:lineRule="auto"/>
        <w:ind w:left="284" w:hanging="284"/>
        <w:jc w:val="both"/>
        <w:rPr>
          <w:del w:id="1028" w:author="Autor"/>
          <w:rFonts w:eastAsia="Times New Roman" w:cstheme="minorHAnsi"/>
          <w:lang w:eastAsia="sk-SK"/>
        </w:rPr>
      </w:pPr>
      <w:del w:id="1029" w:author="Autor">
        <w:r w:rsidRPr="0005333C" w:rsidDel="00201760">
          <w:rPr>
            <w:rFonts w:eastAsia="Times New Roman" w:cstheme="minorHAnsi"/>
            <w:lang w:eastAsia="sk-SK"/>
          </w:rPr>
          <w:delText>zabezpečuje pre potreby programov založenie účtov v štátnej pokladnici,</w:delText>
        </w:r>
      </w:del>
    </w:p>
    <w:p w14:paraId="530A6CCA" w14:textId="56014798" w:rsidR="00B00198" w:rsidRPr="0005333C" w:rsidDel="00201760" w:rsidRDefault="00B00198" w:rsidP="00A81105">
      <w:pPr>
        <w:numPr>
          <w:ilvl w:val="0"/>
          <w:numId w:val="20"/>
        </w:numPr>
        <w:spacing w:before="120" w:after="0" w:line="276" w:lineRule="auto"/>
        <w:ind w:left="284" w:hanging="284"/>
        <w:jc w:val="both"/>
        <w:rPr>
          <w:del w:id="1030" w:author="Autor"/>
          <w:rFonts w:eastAsia="Times New Roman" w:cstheme="minorHAnsi"/>
          <w:lang w:eastAsia="sk-SK"/>
        </w:rPr>
      </w:pPr>
      <w:del w:id="1031" w:author="Autor">
        <w:r w:rsidRPr="0005333C" w:rsidDel="00201760">
          <w:rPr>
            <w:rFonts w:eastAsia="Times New Roman" w:cstheme="minorHAnsi"/>
            <w:lang w:eastAsia="sk-SK"/>
          </w:rPr>
          <w:delText>spolupracuje s od</w:delText>
        </w:r>
        <w:r w:rsidRPr="0005333C" w:rsidDel="00444C1B">
          <w:rPr>
            <w:rFonts w:eastAsia="Times New Roman" w:cstheme="minorHAnsi"/>
            <w:lang w:eastAsia="sk-SK"/>
          </w:rPr>
          <w:delText>borom</w:delText>
        </w:r>
        <w:r w:rsidRPr="0005333C" w:rsidDel="00201760">
          <w:rPr>
            <w:rFonts w:eastAsia="Times New Roman" w:cstheme="minorHAnsi"/>
            <w:lang w:eastAsia="sk-SK"/>
          </w:rPr>
          <w:delText xml:space="preserve"> zahraničnej pomoci na vypracovaní návrhu odhadov súm žiadostí o platbu a vypracováva podklad na návrh rozpočtu kapitoly </w:delText>
        </w:r>
        <w:r w:rsidRPr="0005333C" w:rsidDel="00444C1B">
          <w:rPr>
            <w:rFonts w:eastAsia="Times New Roman" w:cstheme="minorHAnsi"/>
            <w:lang w:eastAsia="sk-SK"/>
          </w:rPr>
          <w:delText>ministerstva </w:delText>
        </w:r>
        <w:r w:rsidR="003A1D1A" w:rsidRPr="0005333C" w:rsidDel="00444C1B">
          <w:rPr>
            <w:rFonts w:eastAsia="Times New Roman" w:cstheme="minorHAnsi"/>
            <w:lang w:eastAsia="sk-SK"/>
          </w:rPr>
          <w:delText>vnútra</w:delText>
        </w:r>
        <w:r w:rsidR="003A1D1A" w:rsidRPr="0005333C" w:rsidDel="00D05418">
          <w:rPr>
            <w:rFonts w:eastAsia="Times New Roman" w:cstheme="minorHAnsi"/>
            <w:lang w:eastAsia="sk-SK"/>
          </w:rPr>
          <w:delText xml:space="preserve"> </w:delText>
        </w:r>
        <w:r w:rsidR="003A1D1A" w:rsidRPr="0005333C" w:rsidDel="00201760">
          <w:rPr>
            <w:rFonts w:eastAsia="Times New Roman" w:cstheme="minorHAnsi"/>
            <w:lang w:eastAsia="sk-SK"/>
          </w:rPr>
          <w:delText>SR</w:delText>
        </w:r>
        <w:r w:rsidRPr="0005333C" w:rsidDel="00201760">
          <w:rPr>
            <w:rFonts w:eastAsia="Times New Roman" w:cstheme="minorHAnsi"/>
            <w:lang w:eastAsia="sk-SK"/>
          </w:rPr>
          <w:delText xml:space="preserve"> na príslušný rozpočtový rok za programy (finančné prostriedky EÚ a finančné prostriedky štátneho rozpočtu určené na financovanie spoločných programov SR a EÚ), </w:delText>
        </w:r>
      </w:del>
    </w:p>
    <w:p w14:paraId="51FC541A" w14:textId="3218CFB5" w:rsidR="00B00198" w:rsidRPr="0005333C" w:rsidDel="00201760" w:rsidRDefault="00B00198" w:rsidP="00A81105">
      <w:pPr>
        <w:numPr>
          <w:ilvl w:val="0"/>
          <w:numId w:val="20"/>
        </w:numPr>
        <w:spacing w:before="120" w:after="0" w:line="276" w:lineRule="auto"/>
        <w:ind w:left="284" w:hanging="284"/>
        <w:jc w:val="both"/>
        <w:rPr>
          <w:del w:id="1032" w:author="Autor"/>
          <w:rFonts w:eastAsia="Times New Roman" w:cstheme="minorHAnsi"/>
          <w:lang w:eastAsia="sk-SK"/>
        </w:rPr>
      </w:pPr>
      <w:del w:id="1033" w:author="Autor">
        <w:r w:rsidRPr="0005333C" w:rsidDel="00201760">
          <w:rPr>
            <w:rFonts w:eastAsia="Times New Roman" w:cstheme="minorHAnsi"/>
            <w:lang w:eastAsia="sk-SK"/>
          </w:rPr>
          <w:lastRenderedPageBreak/>
          <w:delText>schvaľuje oprávnenosť výdavkov a oznamuje výšku oprávnených výdavkov prijímateľovi,</w:delText>
        </w:r>
      </w:del>
    </w:p>
    <w:p w14:paraId="583357AA" w14:textId="76A727FE" w:rsidR="00B00198" w:rsidRPr="0005333C" w:rsidDel="00201760" w:rsidRDefault="00B00198" w:rsidP="00A81105">
      <w:pPr>
        <w:numPr>
          <w:ilvl w:val="0"/>
          <w:numId w:val="20"/>
        </w:numPr>
        <w:spacing w:before="120" w:after="0" w:line="276" w:lineRule="auto"/>
        <w:ind w:left="284" w:hanging="284"/>
        <w:jc w:val="both"/>
        <w:rPr>
          <w:del w:id="1034" w:author="Autor"/>
          <w:rFonts w:eastAsia="Times New Roman" w:cstheme="minorHAnsi"/>
          <w:lang w:eastAsia="sk-SK"/>
        </w:rPr>
      </w:pPr>
      <w:del w:id="1035" w:author="Autor">
        <w:r w:rsidRPr="0005333C" w:rsidDel="00201760">
          <w:rPr>
            <w:rFonts w:eastAsia="Times New Roman" w:cstheme="minorHAnsi"/>
            <w:lang w:eastAsia="sk-SK"/>
          </w:rPr>
          <w:delText>vykonáva finančnú kontrolu v súvislosti s realizáciou úhrady prostredníctvom štátnej pokladnice, pričom riadi</w:delText>
        </w:r>
        <w:r w:rsidRPr="0005333C" w:rsidDel="00BB4F5C">
          <w:rPr>
            <w:rFonts w:eastAsia="Times New Roman" w:cstheme="minorHAnsi"/>
            <w:lang w:eastAsia="sk-SK"/>
          </w:rPr>
          <w:delText>teľ</w:delText>
        </w:r>
        <w:r w:rsidRPr="0005333C" w:rsidDel="00201760">
          <w:rPr>
            <w:rFonts w:eastAsia="Times New Roman" w:cstheme="minorHAnsi"/>
            <w:lang w:eastAsia="sk-SK"/>
          </w:rPr>
          <w:delText xml:space="preserve"> platobnej jednotky schvaľuje platbu,</w:delText>
        </w:r>
      </w:del>
    </w:p>
    <w:p w14:paraId="44B6F604" w14:textId="3914E016" w:rsidR="00B00198" w:rsidRPr="0005333C" w:rsidDel="00201760" w:rsidRDefault="00B00198" w:rsidP="00A81105">
      <w:pPr>
        <w:numPr>
          <w:ilvl w:val="0"/>
          <w:numId w:val="20"/>
        </w:numPr>
        <w:spacing w:before="120" w:after="0" w:line="276" w:lineRule="auto"/>
        <w:ind w:left="284" w:hanging="284"/>
        <w:jc w:val="both"/>
        <w:rPr>
          <w:del w:id="1036" w:author="Autor"/>
          <w:rFonts w:eastAsia="Times New Roman" w:cstheme="minorHAnsi"/>
          <w:lang w:eastAsia="sk-SK"/>
        </w:rPr>
      </w:pPr>
      <w:del w:id="1037" w:author="Autor">
        <w:r w:rsidRPr="0005333C" w:rsidDel="00201760">
          <w:rPr>
            <w:rFonts w:eastAsia="Times New Roman" w:cstheme="minorHAnsi"/>
            <w:lang w:eastAsia="sk-SK"/>
          </w:rPr>
          <w:delText>uplatňuje finančné korekcie podľa pravidiel EK,</w:delText>
        </w:r>
      </w:del>
    </w:p>
    <w:p w14:paraId="3A08C874" w14:textId="31F85AC8" w:rsidR="00B00198" w:rsidRPr="0005333C" w:rsidDel="00201760" w:rsidRDefault="00B00198" w:rsidP="00A81105">
      <w:pPr>
        <w:numPr>
          <w:ilvl w:val="0"/>
          <w:numId w:val="20"/>
        </w:numPr>
        <w:spacing w:before="120" w:after="0" w:line="276" w:lineRule="auto"/>
        <w:ind w:left="284" w:hanging="284"/>
        <w:jc w:val="both"/>
        <w:rPr>
          <w:del w:id="1038" w:author="Autor"/>
          <w:rFonts w:eastAsia="Times New Roman" w:cstheme="minorHAnsi"/>
          <w:lang w:eastAsia="sk-SK"/>
        </w:rPr>
      </w:pPr>
      <w:del w:id="1039" w:author="Autor">
        <w:r w:rsidRPr="0005333C" w:rsidDel="00201760">
          <w:rPr>
            <w:rFonts w:eastAsia="Times New Roman" w:cstheme="minorHAnsi"/>
            <w:lang w:eastAsia="sk-SK"/>
          </w:rPr>
          <w:delText xml:space="preserve">vyzýva prijímateľa na vrátenie neoprávnene použitých alebo nevyužitých finančných prostriedkov, </w:delText>
        </w:r>
      </w:del>
    </w:p>
    <w:p w14:paraId="7DFECB2D" w14:textId="0B930878" w:rsidR="00B00198" w:rsidRPr="0005333C" w:rsidDel="00201760" w:rsidRDefault="00B00198" w:rsidP="00A81105">
      <w:pPr>
        <w:numPr>
          <w:ilvl w:val="0"/>
          <w:numId w:val="20"/>
        </w:numPr>
        <w:spacing w:before="120" w:after="0" w:line="276" w:lineRule="auto"/>
        <w:ind w:left="284" w:hanging="284"/>
        <w:jc w:val="both"/>
        <w:rPr>
          <w:del w:id="1040" w:author="Autor"/>
          <w:rFonts w:eastAsia="Times New Roman" w:cstheme="minorHAnsi"/>
          <w:lang w:eastAsia="sk-SK"/>
        </w:rPr>
      </w:pPr>
      <w:del w:id="1041" w:author="Autor">
        <w:r w:rsidRPr="0005333C" w:rsidDel="00201760">
          <w:rPr>
            <w:rFonts w:eastAsia="Times New Roman" w:cstheme="minorHAnsi"/>
            <w:lang w:eastAsia="sk-SK"/>
          </w:rPr>
          <w:delText>vedie čiastkovú knihu dlžníkov a stavu vysporiadania finančných prostriedkov,</w:delText>
        </w:r>
      </w:del>
    </w:p>
    <w:p w14:paraId="32C570AA" w14:textId="1C57D86F" w:rsidR="00B00198" w:rsidRPr="0005333C" w:rsidDel="00201760" w:rsidRDefault="00B00198" w:rsidP="00A81105">
      <w:pPr>
        <w:numPr>
          <w:ilvl w:val="0"/>
          <w:numId w:val="20"/>
        </w:numPr>
        <w:spacing w:before="120" w:after="0" w:line="276" w:lineRule="auto"/>
        <w:ind w:left="284" w:hanging="284"/>
        <w:jc w:val="both"/>
        <w:rPr>
          <w:del w:id="1042" w:author="Autor"/>
          <w:rFonts w:eastAsia="Times New Roman" w:cstheme="minorHAnsi"/>
          <w:lang w:eastAsia="sk-SK"/>
        </w:rPr>
      </w:pPr>
      <w:del w:id="1043" w:author="Autor">
        <w:r w:rsidRPr="0005333C" w:rsidDel="00201760">
          <w:rPr>
            <w:rFonts w:eastAsia="Times New Roman" w:cstheme="minorHAnsi"/>
            <w:lang w:eastAsia="sk-SK"/>
          </w:rPr>
          <w:delText>zabezpečuje priebežne aktualizáciu informácií o oprávnených výdavkoch projektov v ITMS,</w:delText>
        </w:r>
      </w:del>
    </w:p>
    <w:p w14:paraId="6C565E5E" w14:textId="1283276A" w:rsidR="00B00198" w:rsidRPr="0005333C" w:rsidDel="00201760" w:rsidRDefault="00B00198" w:rsidP="00A81105">
      <w:pPr>
        <w:numPr>
          <w:ilvl w:val="0"/>
          <w:numId w:val="20"/>
        </w:numPr>
        <w:spacing w:before="120" w:after="0" w:line="276" w:lineRule="auto"/>
        <w:ind w:left="284" w:hanging="284"/>
        <w:jc w:val="both"/>
        <w:rPr>
          <w:del w:id="1044" w:author="Autor"/>
          <w:rFonts w:eastAsia="Times New Roman" w:cstheme="minorHAnsi"/>
          <w:lang w:eastAsia="sk-SK"/>
        </w:rPr>
      </w:pPr>
      <w:bookmarkStart w:id="1045" w:name="_Toc204757316"/>
      <w:bookmarkStart w:id="1046" w:name="_Toc204757461"/>
      <w:bookmarkStart w:id="1047" w:name="_Toc204757606"/>
      <w:bookmarkStart w:id="1048" w:name="_Toc204757751"/>
      <w:bookmarkStart w:id="1049" w:name="_Toc204758690"/>
      <w:bookmarkStart w:id="1050" w:name="_Toc204758837"/>
      <w:bookmarkStart w:id="1051" w:name="_Toc204757317"/>
      <w:bookmarkStart w:id="1052" w:name="_Toc204757462"/>
      <w:bookmarkStart w:id="1053" w:name="_Toc204757607"/>
      <w:bookmarkStart w:id="1054" w:name="_Toc204757752"/>
      <w:bookmarkStart w:id="1055" w:name="_Toc204758691"/>
      <w:bookmarkStart w:id="1056" w:name="_Toc204758838"/>
      <w:bookmarkStart w:id="1057" w:name="_Toc204757318"/>
      <w:bookmarkStart w:id="1058" w:name="_Toc204757463"/>
      <w:bookmarkStart w:id="1059" w:name="_Toc204757608"/>
      <w:bookmarkStart w:id="1060" w:name="_Toc204757753"/>
      <w:bookmarkStart w:id="1061" w:name="_Toc204758692"/>
      <w:bookmarkStart w:id="1062" w:name="_Toc204758839"/>
      <w:bookmarkStart w:id="1063" w:name="_Toc194290329"/>
      <w:bookmarkStart w:id="1064" w:name="_Toc39256321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del w:id="1065" w:author="Autor">
        <w:r w:rsidRPr="0005333C" w:rsidDel="00201760">
          <w:rPr>
            <w:rFonts w:eastAsia="Times New Roman" w:cstheme="minorHAnsi"/>
            <w:lang w:eastAsia="sk-SK"/>
          </w:rPr>
          <w:delText>vedie účtovníctvo o stave a pohybe pohľadávok, záväzkov a platieb prostredníctvom IIS SAP,</w:delText>
        </w:r>
      </w:del>
    </w:p>
    <w:p w14:paraId="486F268C" w14:textId="2B8AF1C9" w:rsidR="00B00198" w:rsidRPr="0005333C" w:rsidDel="00201760" w:rsidRDefault="00B00198" w:rsidP="00A81105">
      <w:pPr>
        <w:numPr>
          <w:ilvl w:val="0"/>
          <w:numId w:val="20"/>
        </w:numPr>
        <w:spacing w:before="120" w:after="0" w:line="276" w:lineRule="auto"/>
        <w:ind w:left="284" w:hanging="284"/>
        <w:jc w:val="both"/>
        <w:rPr>
          <w:del w:id="1066" w:author="Autor"/>
          <w:rFonts w:eastAsia="Times New Roman" w:cstheme="minorHAnsi"/>
          <w:lang w:eastAsia="sk-SK"/>
        </w:rPr>
      </w:pPr>
      <w:del w:id="1067" w:author="Autor">
        <w:r w:rsidRPr="0005333C" w:rsidDel="00201760">
          <w:rPr>
            <w:rFonts w:eastAsia="Times New Roman" w:cstheme="minorHAnsi"/>
            <w:lang w:eastAsia="sk-SK"/>
          </w:rPr>
          <w:delText>zabezpečuje finančné výkazníctvo,</w:delText>
        </w:r>
      </w:del>
    </w:p>
    <w:p w14:paraId="6B26A000" w14:textId="6B0EB814" w:rsidR="00B00198" w:rsidRPr="0005333C" w:rsidDel="00201760" w:rsidRDefault="00B00198" w:rsidP="00A81105">
      <w:pPr>
        <w:numPr>
          <w:ilvl w:val="0"/>
          <w:numId w:val="20"/>
        </w:numPr>
        <w:spacing w:before="120" w:after="0" w:line="276" w:lineRule="auto"/>
        <w:ind w:left="284" w:hanging="284"/>
        <w:jc w:val="both"/>
        <w:rPr>
          <w:del w:id="1068" w:author="Autor"/>
          <w:rFonts w:eastAsia="Times New Roman" w:cstheme="minorHAnsi"/>
          <w:lang w:eastAsia="sk-SK"/>
        </w:rPr>
      </w:pPr>
      <w:del w:id="1069" w:author="Autor">
        <w:r w:rsidRPr="0005333C" w:rsidDel="00201760">
          <w:rPr>
            <w:rFonts w:eastAsia="Times New Roman" w:cstheme="minorHAnsi"/>
            <w:lang w:eastAsia="sk-SK"/>
          </w:rPr>
          <w:delText>ukladá účtovné záznamy,</w:delText>
        </w:r>
      </w:del>
    </w:p>
    <w:p w14:paraId="43D5035B" w14:textId="016A2B0D" w:rsidR="00B00198" w:rsidRPr="0005333C" w:rsidDel="00201760" w:rsidRDefault="00B00198" w:rsidP="00A81105">
      <w:pPr>
        <w:numPr>
          <w:ilvl w:val="0"/>
          <w:numId w:val="20"/>
        </w:numPr>
        <w:spacing w:before="120" w:after="0" w:line="276" w:lineRule="auto"/>
        <w:ind w:left="284" w:hanging="284"/>
        <w:jc w:val="both"/>
        <w:rPr>
          <w:del w:id="1070" w:author="Autor"/>
          <w:rFonts w:eastAsia="Times New Roman" w:cstheme="minorHAnsi"/>
          <w:lang w:eastAsia="sk-SK"/>
        </w:rPr>
      </w:pPr>
      <w:del w:id="1071" w:author="Autor">
        <w:r w:rsidRPr="0005333C" w:rsidDel="00201760">
          <w:rPr>
            <w:rFonts w:eastAsia="Times New Roman" w:cstheme="minorHAnsi"/>
            <w:lang w:eastAsia="sk-SK"/>
          </w:rPr>
          <w:delText>eviduje spôsobené škody v knihe škôd podľa interného predpisu,</w:delText>
        </w:r>
      </w:del>
    </w:p>
    <w:bookmarkEnd w:id="1063"/>
    <w:bookmarkEnd w:id="1064"/>
    <w:p w14:paraId="23DDB98A" w14:textId="22307D27" w:rsidR="00B00198" w:rsidRPr="0005333C" w:rsidDel="00201760" w:rsidRDefault="00B00198" w:rsidP="00A81105">
      <w:pPr>
        <w:numPr>
          <w:ilvl w:val="0"/>
          <w:numId w:val="20"/>
        </w:numPr>
        <w:spacing w:before="120" w:after="0" w:line="276" w:lineRule="auto"/>
        <w:ind w:left="284" w:hanging="284"/>
        <w:jc w:val="both"/>
        <w:rPr>
          <w:del w:id="1072" w:author="Autor"/>
          <w:rFonts w:eastAsia="Times New Roman" w:cstheme="minorHAnsi"/>
          <w:lang w:eastAsia="sk-SK"/>
        </w:rPr>
      </w:pPr>
      <w:del w:id="1073" w:author="Autor">
        <w:r w:rsidRPr="0005333C" w:rsidDel="00201760">
          <w:rPr>
            <w:rFonts w:eastAsia="Times New Roman" w:cstheme="minorHAnsi"/>
            <w:lang w:eastAsia="sk-SK"/>
          </w:rPr>
          <w:delText>zostavuje a predkladá v spolupráci s od</w:delText>
        </w:r>
        <w:r w:rsidRPr="0005333C" w:rsidDel="00574B18">
          <w:rPr>
            <w:rFonts w:eastAsia="Times New Roman" w:cstheme="minorHAnsi"/>
            <w:lang w:eastAsia="sk-SK"/>
          </w:rPr>
          <w:delText>borom</w:delText>
        </w:r>
        <w:r w:rsidRPr="0005333C" w:rsidDel="00201760">
          <w:rPr>
            <w:rFonts w:eastAsia="Times New Roman" w:cstheme="minorHAnsi"/>
            <w:lang w:eastAsia="sk-SK"/>
          </w:rPr>
          <w:delText xml:space="preserve"> zahraničnej pomoci žiadosti o platbu EK, zostavuje, potvrdzuje a predkladá účty EK,</w:delText>
        </w:r>
      </w:del>
    </w:p>
    <w:p w14:paraId="2780E660" w14:textId="6A4E497E" w:rsidR="00410838" w:rsidRPr="0005333C" w:rsidDel="00201760" w:rsidRDefault="00410838" w:rsidP="00A81105">
      <w:pPr>
        <w:numPr>
          <w:ilvl w:val="0"/>
          <w:numId w:val="20"/>
        </w:numPr>
        <w:spacing w:before="120" w:after="0" w:line="276" w:lineRule="auto"/>
        <w:ind w:left="284" w:hanging="284"/>
        <w:jc w:val="both"/>
        <w:rPr>
          <w:del w:id="1074" w:author="Autor"/>
          <w:rFonts w:eastAsia="Times New Roman" w:cstheme="minorHAnsi"/>
          <w:lang w:eastAsia="sk-SK"/>
        </w:rPr>
      </w:pPr>
      <w:del w:id="1075" w:author="Autor">
        <w:r w:rsidRPr="0005333C" w:rsidDel="00201760">
          <w:rPr>
            <w:rFonts w:eastAsia="Times New Roman" w:cstheme="minorHAnsi"/>
            <w:lang w:eastAsia="sk-SK"/>
          </w:rPr>
          <w:delText>potvrdzuje, že výdavky zaznamenané v účtoch sú zákonné a správne,</w:delText>
        </w:r>
      </w:del>
    </w:p>
    <w:p w14:paraId="0C23B256" w14:textId="678164EB" w:rsidR="00B00198" w:rsidRPr="0005333C" w:rsidDel="00201760" w:rsidRDefault="00B00198" w:rsidP="00A81105">
      <w:pPr>
        <w:numPr>
          <w:ilvl w:val="0"/>
          <w:numId w:val="20"/>
        </w:numPr>
        <w:spacing w:before="120" w:after="0" w:line="276" w:lineRule="auto"/>
        <w:ind w:left="284" w:hanging="284"/>
        <w:jc w:val="both"/>
        <w:rPr>
          <w:del w:id="1076" w:author="Autor"/>
          <w:rFonts w:eastAsia="Times New Roman" w:cstheme="minorHAnsi"/>
          <w:lang w:eastAsia="sk-SK"/>
        </w:rPr>
      </w:pPr>
      <w:del w:id="1077" w:author="Autor">
        <w:r w:rsidRPr="0005333C" w:rsidDel="00201760">
          <w:rPr>
            <w:rFonts w:eastAsia="Times New Roman" w:cstheme="minorHAnsi"/>
            <w:lang w:eastAsia="sk-SK"/>
          </w:rPr>
          <w:delText>prijíma platby z EK na samostatné účty zriadené v štátnej pokladnici,</w:delText>
        </w:r>
      </w:del>
    </w:p>
    <w:p w14:paraId="507D407E" w14:textId="08AA15B2" w:rsidR="00B00198" w:rsidRPr="0005333C" w:rsidDel="00201760" w:rsidRDefault="00B00198" w:rsidP="00A81105">
      <w:pPr>
        <w:numPr>
          <w:ilvl w:val="0"/>
          <w:numId w:val="20"/>
        </w:numPr>
        <w:spacing w:before="120" w:after="0" w:line="276" w:lineRule="auto"/>
        <w:ind w:left="284" w:hanging="284"/>
        <w:jc w:val="both"/>
        <w:rPr>
          <w:del w:id="1078" w:author="Autor"/>
          <w:rFonts w:eastAsia="Times New Roman" w:cstheme="minorHAnsi"/>
          <w:lang w:eastAsia="sk-SK"/>
        </w:rPr>
      </w:pPr>
      <w:del w:id="1079" w:author="Autor">
        <w:r w:rsidRPr="0005333C" w:rsidDel="00201760">
          <w:rPr>
            <w:rFonts w:eastAsia="Times New Roman" w:cstheme="minorHAnsi"/>
            <w:lang w:eastAsia="sk-SK"/>
          </w:rPr>
          <w:delText>zabezpečuje prevod finančných prostriedkov EÚ z príslušného samostatného účtu do príjmov štátneho rozpočtu podľa osobitného predpisu,</w:delText>
        </w:r>
      </w:del>
    </w:p>
    <w:p w14:paraId="702004E7" w14:textId="1F46BF37" w:rsidR="00B00198" w:rsidRPr="0005333C" w:rsidDel="00201760" w:rsidRDefault="00B00198" w:rsidP="00A81105">
      <w:pPr>
        <w:numPr>
          <w:ilvl w:val="0"/>
          <w:numId w:val="20"/>
        </w:numPr>
        <w:spacing w:before="120" w:after="0" w:line="276" w:lineRule="auto"/>
        <w:ind w:left="284" w:hanging="284"/>
        <w:jc w:val="both"/>
        <w:rPr>
          <w:del w:id="1080" w:author="Autor"/>
          <w:rFonts w:eastAsia="Times New Roman" w:cstheme="minorHAnsi"/>
          <w:lang w:eastAsia="sk-SK"/>
        </w:rPr>
      </w:pPr>
      <w:del w:id="1081" w:author="Autor">
        <w:r w:rsidRPr="0005333C" w:rsidDel="00201760">
          <w:rPr>
            <w:rFonts w:eastAsia="Times New Roman" w:cstheme="minorHAnsi"/>
            <w:lang w:eastAsia="sk-SK"/>
          </w:rPr>
          <w:delText>zabezpečuje na úhradu výdavkov projektov a technickej pomoci finančné limity štátneho rozpočtu v procese zostavovania rozpočtu verejnej správy na príslušné roky,</w:delText>
        </w:r>
      </w:del>
    </w:p>
    <w:p w14:paraId="1768F7AC" w14:textId="58035EB1" w:rsidR="00B00198" w:rsidRPr="0005333C" w:rsidDel="00201760" w:rsidRDefault="00B00198" w:rsidP="00A81105">
      <w:pPr>
        <w:numPr>
          <w:ilvl w:val="0"/>
          <w:numId w:val="20"/>
        </w:numPr>
        <w:spacing w:before="120" w:after="0" w:line="276" w:lineRule="auto"/>
        <w:ind w:left="284" w:hanging="284"/>
        <w:jc w:val="both"/>
        <w:rPr>
          <w:del w:id="1082" w:author="Autor"/>
          <w:rFonts w:eastAsia="Times New Roman" w:cstheme="minorHAnsi"/>
          <w:lang w:eastAsia="sk-SK"/>
        </w:rPr>
      </w:pPr>
      <w:del w:id="1083" w:author="Autor">
        <w:r w:rsidRPr="0005333C" w:rsidDel="00201760">
          <w:rPr>
            <w:rFonts w:eastAsia="Times New Roman" w:cstheme="minorHAnsi"/>
            <w:lang w:eastAsia="sk-SK"/>
          </w:rPr>
          <w:delText>pripravuje a vykonáva rozpočtové opatrenia,</w:delText>
        </w:r>
      </w:del>
    </w:p>
    <w:p w14:paraId="30F24EBD" w14:textId="077FCB87" w:rsidR="00B00198" w:rsidRPr="0005333C" w:rsidDel="00201760" w:rsidRDefault="00B00198" w:rsidP="00A81105">
      <w:pPr>
        <w:numPr>
          <w:ilvl w:val="0"/>
          <w:numId w:val="20"/>
        </w:numPr>
        <w:spacing w:before="120" w:after="0" w:line="276" w:lineRule="auto"/>
        <w:ind w:left="284" w:hanging="284"/>
        <w:jc w:val="both"/>
        <w:rPr>
          <w:del w:id="1084" w:author="Autor"/>
          <w:rFonts w:eastAsia="Times New Roman" w:cstheme="minorHAnsi"/>
          <w:lang w:eastAsia="sk-SK"/>
        </w:rPr>
      </w:pPr>
      <w:del w:id="1085" w:author="Autor">
        <w:r w:rsidRPr="0005333C" w:rsidDel="00201760">
          <w:rPr>
            <w:rFonts w:eastAsia="Times New Roman" w:cstheme="minorHAnsi"/>
            <w:lang w:eastAsia="sk-SK"/>
          </w:rPr>
          <w:delText>vykonáva prevod finančných prostriedkov EÚ a finančných prostriedkov štátneho rozpočtu určených na financovanie spoločných programov SR a EÚ z výdavkového účtu na účet prijímateľa,</w:delText>
        </w:r>
      </w:del>
    </w:p>
    <w:p w14:paraId="03798DEB" w14:textId="098405CC" w:rsidR="009C29FA" w:rsidRPr="0005333C" w:rsidDel="00201760" w:rsidRDefault="00B00198" w:rsidP="00E52E69">
      <w:pPr>
        <w:numPr>
          <w:ilvl w:val="0"/>
          <w:numId w:val="20"/>
        </w:numPr>
        <w:spacing w:before="120" w:after="120" w:line="276" w:lineRule="auto"/>
        <w:ind w:left="284" w:hanging="284"/>
        <w:jc w:val="both"/>
        <w:rPr>
          <w:del w:id="1086" w:author="Autor"/>
          <w:rFonts w:eastAsia="Times New Roman" w:cstheme="minorHAnsi"/>
          <w:lang w:eastAsia="sk-SK"/>
        </w:rPr>
      </w:pPr>
      <w:del w:id="1087" w:author="Autor">
        <w:r w:rsidRPr="0005333C" w:rsidDel="00201760">
          <w:rPr>
            <w:rFonts w:eastAsia="Times New Roman" w:cstheme="minorHAnsi"/>
            <w:lang w:eastAsia="sk-SK"/>
          </w:rPr>
          <w:delText>zabezpečuje vrátenie prostriedkov EÚ v prospech EK.</w:delText>
        </w:r>
      </w:del>
    </w:p>
    <w:p w14:paraId="644DE320" w14:textId="396F721D" w:rsidR="009C29FA" w:rsidRPr="00337F6A" w:rsidRDefault="009C29FA" w:rsidP="00E52E69">
      <w:pPr>
        <w:spacing w:before="120" w:after="120" w:line="276" w:lineRule="auto"/>
        <w:jc w:val="both"/>
        <w:rPr>
          <w:rFonts w:eastAsia="Times New Roman" w:cstheme="minorHAnsi"/>
          <w:b/>
          <w:lang w:eastAsia="sk-SK"/>
        </w:rPr>
      </w:pPr>
      <w:r w:rsidRPr="00337F6A">
        <w:rPr>
          <w:rFonts w:eastAsia="Times New Roman" w:cstheme="minorHAnsi"/>
          <w:b/>
          <w:lang w:eastAsia="sk-SK"/>
        </w:rPr>
        <w:t>Riadiaci orgán tiež:</w:t>
      </w:r>
    </w:p>
    <w:p w14:paraId="4EDA2F6C" w14:textId="4977BC2B" w:rsidR="009C29FA" w:rsidRPr="00337F6A" w:rsidRDefault="009C29FA" w:rsidP="009C29FA">
      <w:pPr>
        <w:widowControl w:val="0"/>
        <w:numPr>
          <w:ilvl w:val="0"/>
          <w:numId w:val="19"/>
        </w:numPr>
        <w:autoSpaceDE w:val="0"/>
        <w:autoSpaceDN w:val="0"/>
        <w:adjustRightInd w:val="0"/>
        <w:spacing w:before="120" w:after="0" w:line="276" w:lineRule="auto"/>
        <w:ind w:left="284" w:hanging="284"/>
        <w:jc w:val="both"/>
        <w:rPr>
          <w:rFonts w:eastAsia="Times New Roman" w:cstheme="minorHAnsi"/>
          <w:lang w:eastAsia="sk-SK"/>
        </w:rPr>
      </w:pPr>
      <w:r w:rsidRPr="00337F6A">
        <w:rPr>
          <w:rFonts w:eastAsia="Times New Roman" w:cstheme="minorHAnsi"/>
          <w:lang w:eastAsia="sk-SK"/>
        </w:rPr>
        <w:t xml:space="preserve">komunikuje so žiadateľmi a prijímateľmi prostredníctvom </w:t>
      </w:r>
      <w:del w:id="1088" w:author="Autor">
        <w:r w:rsidRPr="00337F6A" w:rsidDel="00EB1C0C">
          <w:rPr>
            <w:rFonts w:eastAsia="Times New Roman" w:cstheme="minorHAnsi"/>
            <w:lang w:eastAsia="sk-SK"/>
          </w:rPr>
          <w:delText>informačného monitorovacieho systému (ďalej len „</w:delText>
        </w:r>
      </w:del>
      <w:r w:rsidRPr="00337F6A">
        <w:rPr>
          <w:rFonts w:eastAsia="Times New Roman" w:cstheme="minorHAnsi"/>
          <w:lang w:eastAsia="sk-SK"/>
        </w:rPr>
        <w:t>ITMS</w:t>
      </w:r>
      <w:ins w:id="1089" w:author="Autor">
        <w:r w:rsidR="00B1054C">
          <w:rPr>
            <w:rFonts w:eastAsia="Times New Roman" w:cstheme="minorHAnsi"/>
            <w:lang w:eastAsia="sk-SK"/>
          </w:rPr>
          <w:t>21+</w:t>
        </w:r>
      </w:ins>
      <w:del w:id="1090" w:author="Autor">
        <w:r w:rsidRPr="00337F6A" w:rsidDel="00EB1C0C">
          <w:rPr>
            <w:rFonts w:eastAsia="Times New Roman" w:cstheme="minorHAnsi"/>
            <w:lang w:eastAsia="sk-SK"/>
          </w:rPr>
          <w:delText>“)</w:delText>
        </w:r>
      </w:del>
      <w:r w:rsidRPr="00337F6A">
        <w:rPr>
          <w:rFonts w:eastAsia="Times New Roman" w:cstheme="minorHAnsi"/>
          <w:lang w:eastAsia="sk-SK"/>
        </w:rPr>
        <w:t>,</w:t>
      </w:r>
      <w:r w:rsidRPr="00337F6A" w:rsidDel="00D30AC8">
        <w:rPr>
          <w:rFonts w:eastAsia="Times New Roman" w:cstheme="minorHAnsi"/>
          <w:lang w:eastAsia="sk-SK"/>
        </w:rPr>
        <w:t xml:space="preserve"> </w:t>
      </w:r>
      <w:r w:rsidRPr="00337F6A">
        <w:rPr>
          <w:rFonts w:eastAsia="Times New Roman" w:cstheme="minorHAnsi"/>
          <w:lang w:eastAsia="sk-SK"/>
        </w:rPr>
        <w:t>ak nie je vo výzve, zmluve alebo rozhodnutí o schválení žiadosti uvedené inak,</w:t>
      </w:r>
    </w:p>
    <w:p w14:paraId="04B8F7D2" w14:textId="77777777" w:rsidR="009C29FA" w:rsidRPr="00337F6A" w:rsidRDefault="009C29FA" w:rsidP="009C29FA">
      <w:pPr>
        <w:widowControl w:val="0"/>
        <w:numPr>
          <w:ilvl w:val="0"/>
          <w:numId w:val="19"/>
        </w:numPr>
        <w:autoSpaceDE w:val="0"/>
        <w:autoSpaceDN w:val="0"/>
        <w:adjustRightInd w:val="0"/>
        <w:spacing w:before="120" w:after="0" w:line="276" w:lineRule="auto"/>
        <w:ind w:left="284" w:hanging="284"/>
        <w:jc w:val="both"/>
        <w:rPr>
          <w:rFonts w:eastAsia="Times New Roman" w:cstheme="minorHAnsi"/>
          <w:lang w:eastAsia="sk-SK"/>
        </w:rPr>
      </w:pPr>
      <w:r w:rsidRPr="00337F6A">
        <w:rPr>
          <w:rFonts w:eastAsia="Times New Roman" w:cstheme="minorHAnsi"/>
          <w:lang w:eastAsia="sk-SK"/>
        </w:rPr>
        <w:t>zabezpečuje ukladanie dokumentov podľa osobitných predpisov,</w:t>
      </w:r>
    </w:p>
    <w:p w14:paraId="4707F1EE" w14:textId="77777777" w:rsidR="009C29FA" w:rsidRPr="00337F6A" w:rsidRDefault="009C29FA" w:rsidP="009C29FA">
      <w:pPr>
        <w:widowControl w:val="0"/>
        <w:numPr>
          <w:ilvl w:val="0"/>
          <w:numId w:val="19"/>
        </w:numPr>
        <w:autoSpaceDE w:val="0"/>
        <w:autoSpaceDN w:val="0"/>
        <w:adjustRightInd w:val="0"/>
        <w:spacing w:before="120" w:after="0" w:line="276" w:lineRule="auto"/>
        <w:ind w:left="284" w:hanging="284"/>
        <w:jc w:val="both"/>
        <w:rPr>
          <w:rFonts w:eastAsia="Times New Roman" w:cstheme="minorHAnsi"/>
          <w:lang w:eastAsia="sk-SK"/>
        </w:rPr>
      </w:pPr>
      <w:r w:rsidRPr="00337F6A">
        <w:rPr>
          <w:rFonts w:eastAsia="Times New Roman" w:cstheme="minorHAnsi"/>
          <w:lang w:eastAsia="sk-SK"/>
        </w:rPr>
        <w:t>poskytuje orgánu auditu všetky potrebné informácie, dokumenty a súčinnosť,</w:t>
      </w:r>
    </w:p>
    <w:p w14:paraId="281E2EEC" w14:textId="0EED3AB7" w:rsidR="009C29FA" w:rsidRPr="00337F6A" w:rsidRDefault="009C29FA" w:rsidP="009C29FA">
      <w:pPr>
        <w:widowControl w:val="0"/>
        <w:numPr>
          <w:ilvl w:val="0"/>
          <w:numId w:val="19"/>
        </w:numPr>
        <w:autoSpaceDE w:val="0"/>
        <w:autoSpaceDN w:val="0"/>
        <w:adjustRightInd w:val="0"/>
        <w:spacing w:before="120" w:after="0" w:line="276" w:lineRule="auto"/>
        <w:ind w:left="284" w:hanging="284"/>
        <w:jc w:val="both"/>
        <w:rPr>
          <w:rFonts w:eastAsia="Times New Roman" w:cstheme="minorHAnsi"/>
          <w:lang w:eastAsia="sk-SK"/>
        </w:rPr>
      </w:pPr>
      <w:r w:rsidRPr="00337F6A">
        <w:rPr>
          <w:rFonts w:eastAsia="Times New Roman" w:cstheme="minorHAnsi"/>
          <w:lang w:eastAsia="sk-SK"/>
        </w:rPr>
        <w:t>spolupracuje s EK, Európskym úradom pre boj proti podvodom (ďalej len „OLAF“), Úradom vlády SR ako orgánom zabezpečujúcim ochranu finančných záujmov EÚ, MIRRI SR</w:t>
      </w:r>
      <w:ins w:id="1091" w:author="Autor">
        <w:r w:rsidR="00B24F28">
          <w:rPr>
            <w:rFonts w:eastAsia="Times New Roman" w:cstheme="minorHAnsi"/>
            <w:lang w:eastAsia="sk-SK"/>
          </w:rPr>
          <w:t>, Ministerstvom práce, sociálnych vecí a rodiny SR, Ministerstvom životného prostredia SR (ak relevantné)</w:t>
        </w:r>
      </w:ins>
      <w:r w:rsidRPr="00337F6A">
        <w:rPr>
          <w:rFonts w:eastAsia="Times New Roman" w:cstheme="minorHAnsi"/>
          <w:lang w:eastAsia="sk-SK"/>
        </w:rPr>
        <w:t xml:space="preserve"> a orgánom auditu,</w:t>
      </w:r>
    </w:p>
    <w:p w14:paraId="7176DEBA" w14:textId="749769F5" w:rsidR="000143A3" w:rsidRDefault="009C29FA" w:rsidP="00E52E69">
      <w:pPr>
        <w:widowControl w:val="0"/>
        <w:numPr>
          <w:ilvl w:val="0"/>
          <w:numId w:val="19"/>
        </w:numPr>
        <w:autoSpaceDE w:val="0"/>
        <w:autoSpaceDN w:val="0"/>
        <w:adjustRightInd w:val="0"/>
        <w:spacing w:before="120" w:after="0" w:line="276" w:lineRule="auto"/>
        <w:ind w:left="284" w:hanging="284"/>
        <w:jc w:val="both"/>
        <w:rPr>
          <w:rFonts w:eastAsia="Times New Roman" w:cstheme="minorHAnsi"/>
          <w:lang w:eastAsia="sk-SK"/>
        </w:rPr>
      </w:pPr>
      <w:r w:rsidRPr="00337F6A">
        <w:rPr>
          <w:rFonts w:eastAsia="Times New Roman" w:cstheme="minorHAnsi"/>
          <w:lang w:eastAsia="sk-SK"/>
        </w:rPr>
        <w:t>zodpovedá za prijatie vhodných opatrení na predchádzanie konfliktu záujmov a za riešenie situácií, ktoré môžu byť objektívne vnímané ako konflikt záujmov.</w:t>
      </w:r>
    </w:p>
    <w:p w14:paraId="39B68754" w14:textId="0D2A7057" w:rsidR="00490307" w:rsidRPr="00337F6A" w:rsidRDefault="00490307" w:rsidP="00AA7557">
      <w:pPr>
        <w:tabs>
          <w:tab w:val="left" w:pos="4678"/>
        </w:tabs>
        <w:spacing w:after="0" w:line="240" w:lineRule="auto"/>
        <w:jc w:val="both"/>
        <w:rPr>
          <w:rFonts w:eastAsia="Times New Roman" w:cstheme="minorHAnsi"/>
          <w:lang w:eastAsia="sk-SK"/>
        </w:rPr>
      </w:pPr>
    </w:p>
    <w:p w14:paraId="21963A29" w14:textId="649F743C" w:rsidR="00E51E5D" w:rsidRPr="00337F6A" w:rsidRDefault="009747AA" w:rsidP="001727A5">
      <w:pPr>
        <w:widowControl w:val="0"/>
        <w:autoSpaceDE w:val="0"/>
        <w:autoSpaceDN w:val="0"/>
        <w:adjustRightInd w:val="0"/>
        <w:jc w:val="both"/>
        <w:rPr>
          <w:rFonts w:cstheme="minorHAnsi"/>
          <w:b/>
          <w:color w:val="0070C0"/>
        </w:rPr>
      </w:pPr>
      <w:r w:rsidRPr="00337F6A">
        <w:rPr>
          <w:rFonts w:cstheme="minorHAnsi"/>
          <w:b/>
          <w:color w:val="0070C0"/>
        </w:rPr>
        <w:t>Riadiaci orgán pri plnení úloh p</w:t>
      </w:r>
      <w:r w:rsidR="00E51E5D" w:rsidRPr="00337F6A">
        <w:rPr>
          <w:rFonts w:cstheme="minorHAnsi"/>
          <w:b/>
          <w:color w:val="0070C0"/>
        </w:rPr>
        <w:t>latobn</w:t>
      </w:r>
      <w:r w:rsidRPr="00337F6A">
        <w:rPr>
          <w:rFonts w:cstheme="minorHAnsi"/>
          <w:b/>
          <w:color w:val="0070C0"/>
        </w:rPr>
        <w:t>ého</w:t>
      </w:r>
      <w:r w:rsidR="00E51E5D" w:rsidRPr="00337F6A">
        <w:rPr>
          <w:rFonts w:cstheme="minorHAnsi"/>
          <w:b/>
          <w:color w:val="0070C0"/>
        </w:rPr>
        <w:t xml:space="preserve"> orgán</w:t>
      </w:r>
      <w:r w:rsidRPr="00337F6A">
        <w:rPr>
          <w:rFonts w:cstheme="minorHAnsi"/>
          <w:b/>
          <w:color w:val="0070C0"/>
        </w:rPr>
        <w:t>u</w:t>
      </w:r>
    </w:p>
    <w:p w14:paraId="1B41EC79" w14:textId="77777777" w:rsidR="00E51E5D" w:rsidRPr="00337F6A" w:rsidRDefault="00871143" w:rsidP="00871143">
      <w:pPr>
        <w:widowControl w:val="0"/>
        <w:autoSpaceDE w:val="0"/>
        <w:autoSpaceDN w:val="0"/>
        <w:adjustRightInd w:val="0"/>
        <w:spacing w:after="0" w:line="240" w:lineRule="auto"/>
        <w:jc w:val="both"/>
        <w:rPr>
          <w:rFonts w:cstheme="minorHAnsi"/>
        </w:rPr>
      </w:pPr>
      <w:r w:rsidRPr="00337F6A">
        <w:rPr>
          <w:rFonts w:cstheme="minorHAnsi"/>
        </w:rPr>
        <w:t xml:space="preserve">a) </w:t>
      </w:r>
      <w:r w:rsidR="00E51E5D" w:rsidRPr="00337F6A">
        <w:rPr>
          <w:rFonts w:cstheme="minorHAnsi"/>
        </w:rPr>
        <w:t>plní úlohy podľa nariadenia</w:t>
      </w:r>
      <w:r w:rsidR="00302054" w:rsidRPr="00337F6A">
        <w:rPr>
          <w:rFonts w:cstheme="minorHAnsi"/>
        </w:rPr>
        <w:t xml:space="preserve"> o spoločných ustanoveniach</w:t>
      </w:r>
      <w:r w:rsidR="00E51E5D" w:rsidRPr="00337F6A">
        <w:rPr>
          <w:rFonts w:cstheme="minorHAnsi"/>
        </w:rPr>
        <w:t>,</w:t>
      </w:r>
      <w:r w:rsidR="00E51E5D" w:rsidRPr="00337F6A">
        <w:rPr>
          <w:rStyle w:val="Odkaznapoznmkupodiarou"/>
          <w:rFonts w:cstheme="minorHAnsi"/>
        </w:rPr>
        <w:footnoteReference w:id="19"/>
      </w:r>
      <w:r w:rsidR="00E51E5D" w:rsidRPr="00337F6A">
        <w:rPr>
          <w:rFonts w:cstheme="minorHAnsi"/>
        </w:rPr>
        <w:t>)</w:t>
      </w:r>
      <w:r w:rsidR="00E51E5D" w:rsidRPr="00337F6A">
        <w:rPr>
          <w:rFonts w:cstheme="minorHAnsi"/>
          <w:vertAlign w:val="superscript"/>
        </w:rPr>
        <w:t xml:space="preserve"> </w:t>
      </w:r>
    </w:p>
    <w:p w14:paraId="4B198C90" w14:textId="0DB0AA32" w:rsidR="00E51E5D" w:rsidRPr="00337F6A" w:rsidRDefault="00871143" w:rsidP="00871143">
      <w:pPr>
        <w:widowControl w:val="0"/>
        <w:tabs>
          <w:tab w:val="left" w:pos="284"/>
        </w:tabs>
        <w:autoSpaceDE w:val="0"/>
        <w:autoSpaceDN w:val="0"/>
        <w:adjustRightInd w:val="0"/>
        <w:spacing w:after="0" w:line="240" w:lineRule="auto"/>
        <w:ind w:left="284" w:hanging="284"/>
        <w:jc w:val="both"/>
        <w:rPr>
          <w:rFonts w:cstheme="minorHAnsi"/>
        </w:rPr>
      </w:pPr>
      <w:r w:rsidRPr="00337F6A">
        <w:rPr>
          <w:rFonts w:cstheme="minorHAnsi"/>
        </w:rPr>
        <w:t xml:space="preserve">b) </w:t>
      </w:r>
      <w:r w:rsidR="00E51E5D" w:rsidRPr="00337F6A">
        <w:rPr>
          <w:rFonts w:cstheme="minorHAnsi"/>
        </w:rPr>
        <w:t>zostavuje a predkladá žiadosti o platbu EK, zostavuje, potvrdzuje</w:t>
      </w:r>
      <w:r w:rsidR="00E51E5D" w:rsidRPr="00337F6A">
        <w:rPr>
          <w:rStyle w:val="Odkaznapoznmkupodiarou"/>
          <w:rFonts w:cstheme="minorHAnsi"/>
        </w:rPr>
        <w:footnoteReference w:id="20"/>
      </w:r>
      <w:r w:rsidR="00E51E5D" w:rsidRPr="00337F6A">
        <w:rPr>
          <w:rFonts w:cstheme="minorHAnsi"/>
        </w:rPr>
        <w:t>) a predkladá účty</w:t>
      </w:r>
      <w:r w:rsidR="00E51E5D" w:rsidRPr="00337F6A">
        <w:rPr>
          <w:rStyle w:val="Odkaznapoznmkupodiarou"/>
          <w:rFonts w:cstheme="minorHAnsi"/>
        </w:rPr>
        <w:footnoteReference w:id="21"/>
      </w:r>
      <w:r w:rsidR="00E51E5D" w:rsidRPr="00337F6A">
        <w:rPr>
          <w:rFonts w:cstheme="minorHAnsi"/>
        </w:rPr>
        <w:t xml:space="preserve">) EK a prijíma </w:t>
      </w:r>
      <w:r w:rsidRPr="00337F6A">
        <w:rPr>
          <w:rFonts w:cstheme="minorHAnsi"/>
        </w:rPr>
        <w:t xml:space="preserve"> </w:t>
      </w:r>
      <w:r w:rsidR="00E51E5D" w:rsidRPr="00337F6A">
        <w:rPr>
          <w:rFonts w:cstheme="minorHAnsi"/>
        </w:rPr>
        <w:t>prostriedky EÚ</w:t>
      </w:r>
      <w:r w:rsidR="00E51E5D" w:rsidRPr="00337F6A">
        <w:rPr>
          <w:rStyle w:val="Odkaznapoznmkupodiarou"/>
          <w:rFonts w:cstheme="minorHAnsi"/>
        </w:rPr>
        <w:footnoteReference w:id="22"/>
      </w:r>
      <w:r w:rsidR="00E51E5D" w:rsidRPr="00337F6A">
        <w:rPr>
          <w:rFonts w:cstheme="minorHAnsi"/>
        </w:rPr>
        <w:t xml:space="preserve">) na osobitné účty zriadené v Štátnej pokladnici, </w:t>
      </w:r>
    </w:p>
    <w:p w14:paraId="2E324967" w14:textId="77777777" w:rsidR="00863AD6" w:rsidRPr="00337F6A" w:rsidRDefault="00863AD6" w:rsidP="00871143">
      <w:pPr>
        <w:widowControl w:val="0"/>
        <w:tabs>
          <w:tab w:val="left" w:pos="284"/>
        </w:tabs>
        <w:autoSpaceDE w:val="0"/>
        <w:autoSpaceDN w:val="0"/>
        <w:adjustRightInd w:val="0"/>
        <w:spacing w:after="0" w:line="240" w:lineRule="auto"/>
        <w:ind w:left="284" w:hanging="284"/>
        <w:jc w:val="both"/>
        <w:rPr>
          <w:rFonts w:cstheme="minorHAnsi"/>
        </w:rPr>
      </w:pPr>
      <w:r w:rsidRPr="00337F6A">
        <w:rPr>
          <w:rFonts w:cstheme="minorHAnsi"/>
        </w:rPr>
        <w:t xml:space="preserve">c) potvrdzuje úplnosť, presnosť a pravdivosť účtov a vedie elektronické záznamy o všetkých </w:t>
      </w:r>
      <w:r w:rsidR="007F78D9" w:rsidRPr="00337F6A">
        <w:rPr>
          <w:rFonts w:cstheme="minorHAnsi"/>
        </w:rPr>
        <w:t>prvkoch</w:t>
      </w:r>
      <w:r w:rsidRPr="00337F6A">
        <w:rPr>
          <w:rFonts w:cstheme="minorHAnsi"/>
        </w:rPr>
        <w:t xml:space="preserve"> účtov vrátene žiadostí o platby,</w:t>
      </w:r>
    </w:p>
    <w:p w14:paraId="5A36CD22" w14:textId="2D271BDB" w:rsidR="00E51E5D" w:rsidRPr="00337F6A" w:rsidRDefault="00C32B51" w:rsidP="00F45F7E">
      <w:pPr>
        <w:widowControl w:val="0"/>
        <w:autoSpaceDE w:val="0"/>
        <w:autoSpaceDN w:val="0"/>
        <w:adjustRightInd w:val="0"/>
        <w:spacing w:after="0" w:line="240" w:lineRule="auto"/>
        <w:ind w:left="284" w:hanging="284"/>
        <w:jc w:val="both"/>
        <w:rPr>
          <w:rFonts w:cstheme="minorHAnsi"/>
        </w:rPr>
      </w:pPr>
      <w:r w:rsidRPr="00337F6A">
        <w:rPr>
          <w:rFonts w:cstheme="minorHAnsi"/>
        </w:rPr>
        <w:t>d</w:t>
      </w:r>
      <w:r w:rsidR="003C1E13" w:rsidRPr="00337F6A">
        <w:rPr>
          <w:rFonts w:cstheme="minorHAnsi"/>
        </w:rPr>
        <w:t xml:space="preserve">) </w:t>
      </w:r>
      <w:r w:rsidR="00E51E5D" w:rsidRPr="00337F6A">
        <w:rPr>
          <w:rFonts w:cstheme="minorHAnsi"/>
        </w:rPr>
        <w:t>zabezpečuje prevod prostriedkov EÚ z príslušného osobitného účtu do príjmov štátneho rozpočtu SR podľa osobitného predpisu,</w:t>
      </w:r>
      <w:r w:rsidR="00E51E5D" w:rsidRPr="00337F6A">
        <w:rPr>
          <w:rStyle w:val="Odkaznapoznmkupodiarou"/>
          <w:rFonts w:cstheme="minorHAnsi"/>
        </w:rPr>
        <w:footnoteReference w:id="23"/>
      </w:r>
      <w:r w:rsidR="00E51E5D" w:rsidRPr="00337F6A">
        <w:rPr>
          <w:rFonts w:cstheme="minorHAnsi"/>
        </w:rPr>
        <w:t>)</w:t>
      </w:r>
    </w:p>
    <w:p w14:paraId="03686D98" w14:textId="50645A2E" w:rsidR="00E51E5D" w:rsidRPr="00337F6A" w:rsidRDefault="00C32B51" w:rsidP="003C1E13">
      <w:pPr>
        <w:widowControl w:val="0"/>
        <w:autoSpaceDE w:val="0"/>
        <w:autoSpaceDN w:val="0"/>
        <w:adjustRightInd w:val="0"/>
        <w:spacing w:after="0" w:line="240" w:lineRule="auto"/>
        <w:jc w:val="both"/>
        <w:rPr>
          <w:rFonts w:cstheme="minorHAnsi"/>
        </w:rPr>
      </w:pPr>
      <w:r w:rsidRPr="00337F6A">
        <w:rPr>
          <w:rFonts w:cstheme="minorHAnsi"/>
        </w:rPr>
        <w:t>e</w:t>
      </w:r>
      <w:r w:rsidR="003C1E13" w:rsidRPr="00337F6A">
        <w:rPr>
          <w:rFonts w:cstheme="minorHAnsi"/>
        </w:rPr>
        <w:t xml:space="preserve">) </w:t>
      </w:r>
      <w:r w:rsidR="00E51E5D" w:rsidRPr="00337F6A">
        <w:rPr>
          <w:rFonts w:cstheme="minorHAnsi"/>
        </w:rPr>
        <w:t xml:space="preserve">zabezpečuje vrátenie prostriedkov EÚ v prospech EK, </w:t>
      </w:r>
    </w:p>
    <w:p w14:paraId="58410455" w14:textId="34E46456" w:rsidR="00E51E5D" w:rsidRPr="00337F6A" w:rsidRDefault="00C32B51" w:rsidP="003C1E13">
      <w:pPr>
        <w:widowControl w:val="0"/>
        <w:autoSpaceDE w:val="0"/>
        <w:autoSpaceDN w:val="0"/>
        <w:adjustRightInd w:val="0"/>
        <w:spacing w:after="0" w:line="240" w:lineRule="auto"/>
        <w:jc w:val="both"/>
        <w:rPr>
          <w:rFonts w:cstheme="minorHAnsi"/>
        </w:rPr>
      </w:pPr>
      <w:r w:rsidRPr="00337F6A">
        <w:rPr>
          <w:rFonts w:cstheme="minorHAnsi"/>
        </w:rPr>
        <w:t>f</w:t>
      </w:r>
      <w:r w:rsidR="003C1E13" w:rsidRPr="00337F6A">
        <w:rPr>
          <w:rFonts w:cstheme="minorHAnsi"/>
        </w:rPr>
        <w:t xml:space="preserve">) </w:t>
      </w:r>
      <w:r w:rsidR="00E51E5D" w:rsidRPr="00337F6A">
        <w:rPr>
          <w:rFonts w:cstheme="minorHAnsi"/>
        </w:rPr>
        <w:t xml:space="preserve">plní ďalšie úlohy v oblasti finančného riadenia. </w:t>
      </w:r>
    </w:p>
    <w:p w14:paraId="51501FD9" w14:textId="77777777" w:rsidR="004E15F7" w:rsidRPr="00337F6A" w:rsidRDefault="004E15F7" w:rsidP="004E15F7">
      <w:pPr>
        <w:spacing w:after="0" w:line="240" w:lineRule="auto"/>
        <w:jc w:val="both"/>
        <w:rPr>
          <w:rFonts w:eastAsia="Times New Roman" w:cstheme="minorHAnsi"/>
          <w:lang w:eastAsia="sk-SK"/>
        </w:rPr>
      </w:pPr>
    </w:p>
    <w:p w14:paraId="09E2A20D" w14:textId="7A85F7D3" w:rsidR="008C067B" w:rsidRPr="00337F6A" w:rsidRDefault="00305B4A" w:rsidP="001727A5">
      <w:pPr>
        <w:spacing w:after="0" w:line="240" w:lineRule="auto"/>
        <w:jc w:val="both"/>
        <w:rPr>
          <w:rFonts w:eastAsia="Times New Roman" w:cstheme="minorHAnsi"/>
          <w:lang w:eastAsia="sk-SK"/>
        </w:rPr>
      </w:pPr>
      <w:r w:rsidRPr="00337F6A">
        <w:rPr>
          <w:rFonts w:eastAsia="Times New Roman" w:cstheme="minorHAnsi"/>
          <w:b/>
          <w:lang w:eastAsia="sk-SK"/>
        </w:rPr>
        <w:t xml:space="preserve">Predmetné úlohy </w:t>
      </w:r>
      <w:r w:rsidR="008C067B" w:rsidRPr="00337F6A">
        <w:rPr>
          <w:rFonts w:eastAsia="Times New Roman" w:cstheme="minorHAnsi"/>
          <w:lang w:eastAsia="sk-SK"/>
        </w:rPr>
        <w:t>vykonávajú</w:t>
      </w:r>
    </w:p>
    <w:p w14:paraId="566F7482" w14:textId="0273B327" w:rsidR="008C067B" w:rsidRPr="00337F6A" w:rsidRDefault="008C067B" w:rsidP="008C067B">
      <w:pPr>
        <w:spacing w:after="0" w:line="240" w:lineRule="auto"/>
        <w:jc w:val="both"/>
        <w:rPr>
          <w:rFonts w:eastAsia="Times New Roman" w:cstheme="minorHAnsi"/>
          <w:lang w:eastAsia="sk-SK"/>
        </w:rPr>
      </w:pPr>
      <w:r w:rsidRPr="00337F6A">
        <w:rPr>
          <w:rFonts w:eastAsia="Times New Roman" w:cstheme="minorHAnsi"/>
          <w:lang w:eastAsia="sk-SK"/>
        </w:rPr>
        <w:t>a) od</w:t>
      </w:r>
      <w:ins w:id="1092" w:author="Autor">
        <w:r w:rsidR="00E20F2A">
          <w:rPr>
            <w:rFonts w:eastAsia="Times New Roman" w:cstheme="minorHAnsi"/>
            <w:lang w:eastAsia="sk-SK"/>
          </w:rPr>
          <w:t>delenie</w:t>
        </w:r>
      </w:ins>
      <w:del w:id="1093" w:author="Autor">
        <w:r w:rsidRPr="00337F6A" w:rsidDel="00E20F2A">
          <w:rPr>
            <w:rFonts w:eastAsia="Times New Roman" w:cstheme="minorHAnsi"/>
            <w:lang w:eastAsia="sk-SK"/>
          </w:rPr>
          <w:delText>bor</w:delText>
        </w:r>
      </w:del>
      <w:r w:rsidRPr="00337F6A">
        <w:rPr>
          <w:rFonts w:eastAsia="Times New Roman" w:cstheme="minorHAnsi"/>
          <w:lang w:eastAsia="sk-SK"/>
        </w:rPr>
        <w:t xml:space="preserve"> zahraničnej pomoci,</w:t>
      </w:r>
    </w:p>
    <w:p w14:paraId="70CE68DF" w14:textId="77777777" w:rsidR="00E76143" w:rsidRPr="00337F6A" w:rsidRDefault="008C067B" w:rsidP="004E15F7">
      <w:pPr>
        <w:spacing w:after="0" w:line="240" w:lineRule="auto"/>
        <w:ind w:left="142" w:hanging="142"/>
        <w:jc w:val="both"/>
        <w:rPr>
          <w:rFonts w:eastAsia="Times New Roman" w:cstheme="minorHAnsi"/>
          <w:lang w:eastAsia="sk-SK"/>
        </w:rPr>
      </w:pPr>
      <w:r w:rsidRPr="00337F6A">
        <w:rPr>
          <w:rFonts w:eastAsia="Times New Roman" w:cstheme="minorHAnsi"/>
          <w:lang w:eastAsia="sk-SK"/>
        </w:rPr>
        <w:t>b) platobná jednotka</w:t>
      </w:r>
      <w:r w:rsidR="00E76143" w:rsidRPr="00337F6A">
        <w:rPr>
          <w:rFonts w:eastAsia="Times New Roman" w:cstheme="minorHAnsi"/>
          <w:lang w:eastAsia="sk-SK"/>
        </w:rPr>
        <w:t>,</w:t>
      </w:r>
    </w:p>
    <w:p w14:paraId="0CD58A61" w14:textId="4C78D2A2" w:rsidR="008C067B" w:rsidRDefault="00E76143" w:rsidP="004E15F7">
      <w:pPr>
        <w:spacing w:after="0" w:line="240" w:lineRule="auto"/>
        <w:ind w:left="142" w:hanging="142"/>
        <w:jc w:val="both"/>
        <w:rPr>
          <w:rFonts w:eastAsia="Times New Roman" w:cstheme="minorHAnsi"/>
          <w:lang w:eastAsia="sk-SK"/>
        </w:rPr>
      </w:pPr>
      <w:r w:rsidRPr="00337F6A">
        <w:rPr>
          <w:rFonts w:eastAsia="Times New Roman" w:cstheme="minorHAnsi"/>
          <w:lang w:eastAsia="sk-SK"/>
        </w:rPr>
        <w:t>c) o</w:t>
      </w:r>
      <w:r w:rsidR="00227E4C" w:rsidRPr="00337F6A">
        <w:rPr>
          <w:rFonts w:eastAsia="Times New Roman" w:cstheme="minorHAnsi"/>
          <w:lang w:eastAsia="sk-SK"/>
        </w:rPr>
        <w:t>rganizačný odbor</w:t>
      </w:r>
      <w:r w:rsidRPr="00337F6A">
        <w:rPr>
          <w:rFonts w:eastAsia="Times New Roman" w:cstheme="minorHAnsi"/>
          <w:lang w:eastAsia="sk-SK"/>
        </w:rPr>
        <w:t>.</w:t>
      </w:r>
    </w:p>
    <w:p w14:paraId="772A54F8" w14:textId="77777777" w:rsidR="00E0243C" w:rsidRPr="00337F6A" w:rsidRDefault="00E0243C" w:rsidP="00AA7557">
      <w:pPr>
        <w:spacing w:after="0" w:line="240" w:lineRule="auto"/>
        <w:jc w:val="both"/>
        <w:rPr>
          <w:rFonts w:eastAsia="Times New Roman" w:cstheme="minorHAnsi"/>
          <w:lang w:eastAsia="sk-SK"/>
        </w:rPr>
      </w:pPr>
    </w:p>
    <w:p w14:paraId="3FBD35B2" w14:textId="6F976B74" w:rsidR="001A7457" w:rsidRPr="00B2629B" w:rsidRDefault="003744B4" w:rsidP="00781EC1">
      <w:pPr>
        <w:widowControl w:val="0"/>
        <w:autoSpaceDE w:val="0"/>
        <w:autoSpaceDN w:val="0"/>
        <w:adjustRightInd w:val="0"/>
        <w:jc w:val="both"/>
        <w:rPr>
          <w:rFonts w:cstheme="minorHAnsi"/>
        </w:rPr>
      </w:pPr>
      <w:r w:rsidRPr="00B2629B">
        <w:rPr>
          <w:rFonts w:cstheme="minorHAnsi"/>
        </w:rPr>
        <w:t xml:space="preserve">Úlohy útvarov MV SR zapojených do implementácie programov fondov </w:t>
      </w:r>
      <w:r w:rsidR="00A205B1" w:rsidRPr="00B2629B">
        <w:rPr>
          <w:rFonts w:cstheme="minorHAnsi"/>
        </w:rPr>
        <w:t xml:space="preserve">sú upravené v </w:t>
      </w:r>
      <w:r w:rsidR="00A862A7" w:rsidRPr="00B2629B">
        <w:rPr>
          <w:rFonts w:cstheme="minorHAnsi"/>
        </w:rPr>
        <w:t>n</w:t>
      </w:r>
      <w:r w:rsidRPr="00B2629B">
        <w:rPr>
          <w:rFonts w:cstheme="minorHAnsi"/>
        </w:rPr>
        <w:t>ariaden</w:t>
      </w:r>
      <w:r w:rsidR="00A205B1" w:rsidRPr="00B2629B">
        <w:rPr>
          <w:rFonts w:cstheme="minorHAnsi"/>
        </w:rPr>
        <w:t>í</w:t>
      </w:r>
      <w:r w:rsidRPr="00B2629B">
        <w:rPr>
          <w:rFonts w:cstheme="minorHAnsi"/>
        </w:rPr>
        <w:t xml:space="preserve"> Ministerstva vnútra SR č. 100/2022</w:t>
      </w:r>
      <w:r w:rsidR="00611CC8" w:rsidRPr="00B2629B">
        <w:rPr>
          <w:rFonts w:cstheme="minorHAnsi"/>
        </w:rPr>
        <w:t xml:space="preserve"> a</w:t>
      </w:r>
      <w:r w:rsidR="00A205B1" w:rsidRPr="00B2629B">
        <w:rPr>
          <w:rFonts w:cstheme="minorHAnsi"/>
        </w:rPr>
        <w:t xml:space="preserve"> v </w:t>
      </w:r>
      <w:r w:rsidR="00611CC8" w:rsidRPr="00B2629B">
        <w:rPr>
          <w:rFonts w:cstheme="minorHAnsi"/>
        </w:rPr>
        <w:t>Opis</w:t>
      </w:r>
      <w:r w:rsidR="00A205B1" w:rsidRPr="00B2629B">
        <w:rPr>
          <w:rFonts w:cstheme="minorHAnsi"/>
        </w:rPr>
        <w:t>e</w:t>
      </w:r>
      <w:r w:rsidR="00611CC8" w:rsidRPr="00B2629B">
        <w:rPr>
          <w:rFonts w:cstheme="minorHAnsi"/>
        </w:rPr>
        <w:t xml:space="preserve"> systému riadenia a kontroly.</w:t>
      </w:r>
      <w:r w:rsidR="00F17335" w:rsidRPr="00B2629B">
        <w:rPr>
          <w:rFonts w:cstheme="minorHAnsi"/>
        </w:rPr>
        <w:t xml:space="preserve"> </w:t>
      </w:r>
    </w:p>
    <w:p w14:paraId="3B526130" w14:textId="26D46392" w:rsidR="0043670B" w:rsidRPr="00337F6A" w:rsidRDefault="00DA5DE1" w:rsidP="005520FA">
      <w:pPr>
        <w:widowControl w:val="0"/>
        <w:autoSpaceDE w:val="0"/>
        <w:autoSpaceDN w:val="0"/>
        <w:adjustRightInd w:val="0"/>
        <w:jc w:val="both"/>
        <w:rPr>
          <w:rFonts w:eastAsia="Times New Roman" w:cstheme="minorHAnsi"/>
          <w:color w:val="000000"/>
          <w:lang w:eastAsia="sk-SK"/>
        </w:rPr>
      </w:pPr>
      <w:r w:rsidRPr="00337F6A">
        <w:rPr>
          <w:rFonts w:cstheme="minorHAnsi"/>
          <w:b/>
          <w:bCs/>
        </w:rPr>
        <w:t xml:space="preserve">Podrobný popis a rozdelenie jednotlivých </w:t>
      </w:r>
      <w:r w:rsidR="00E0243C" w:rsidRPr="00337F6A">
        <w:rPr>
          <w:rFonts w:cstheme="minorHAnsi"/>
          <w:b/>
          <w:bCs/>
        </w:rPr>
        <w:t>úloh</w:t>
      </w:r>
      <w:r w:rsidR="00E0243C" w:rsidRPr="00337F6A">
        <w:rPr>
          <w:rFonts w:cstheme="minorHAnsi"/>
        </w:rPr>
        <w:t xml:space="preserve"> </w:t>
      </w:r>
      <w:r w:rsidR="000D3C03" w:rsidRPr="00337F6A">
        <w:rPr>
          <w:rFonts w:cstheme="minorHAnsi"/>
        </w:rPr>
        <w:t>riadiaceho orgánu</w:t>
      </w:r>
      <w:r w:rsidR="006F4703" w:rsidRPr="00337F6A">
        <w:rPr>
          <w:rFonts w:cstheme="minorHAnsi"/>
        </w:rPr>
        <w:t xml:space="preserve">, ktorý </w:t>
      </w:r>
      <w:r w:rsidR="006F4703" w:rsidRPr="00337F6A">
        <w:rPr>
          <w:rFonts w:eastAsia="Times New Roman" w:cstheme="minorHAnsi"/>
          <w:lang w:eastAsia="sk-SK"/>
        </w:rPr>
        <w:t xml:space="preserve">súčasne plní úlohy platobného orgánu, </w:t>
      </w:r>
      <w:r w:rsidR="00853CC5" w:rsidRPr="00337F6A">
        <w:rPr>
          <w:rFonts w:cstheme="minorHAnsi"/>
        </w:rPr>
        <w:t>v gescii od</w:t>
      </w:r>
      <w:ins w:id="1094" w:author="Autor">
        <w:r w:rsidR="00A94748">
          <w:rPr>
            <w:rFonts w:cstheme="minorHAnsi"/>
          </w:rPr>
          <w:t>delenia</w:t>
        </w:r>
      </w:ins>
      <w:del w:id="1095" w:author="Autor">
        <w:r w:rsidR="00853CC5" w:rsidRPr="00337F6A" w:rsidDel="00A94748">
          <w:rPr>
            <w:rFonts w:cstheme="minorHAnsi"/>
          </w:rPr>
          <w:delText>boru</w:delText>
        </w:r>
      </w:del>
      <w:r w:rsidR="00853CC5" w:rsidRPr="00337F6A">
        <w:rPr>
          <w:rFonts w:cstheme="minorHAnsi"/>
        </w:rPr>
        <w:t xml:space="preserve"> zahraničnej pomoci, </w:t>
      </w:r>
      <w:del w:id="1096" w:author="Autor">
        <w:r w:rsidR="00BB563F" w:rsidRPr="00337F6A" w:rsidDel="00F925D7">
          <w:rPr>
            <w:rFonts w:cstheme="minorHAnsi"/>
          </w:rPr>
          <w:delText> </w:delText>
        </w:r>
      </w:del>
      <w:r w:rsidR="00BB563F" w:rsidRPr="00337F6A">
        <w:rPr>
          <w:rFonts w:cstheme="minorHAnsi"/>
        </w:rPr>
        <w:t>organizačného odboru</w:t>
      </w:r>
      <w:r w:rsidR="007A09A9" w:rsidRPr="00337F6A">
        <w:rPr>
          <w:rFonts w:cstheme="minorHAnsi"/>
        </w:rPr>
        <w:t xml:space="preserve"> </w:t>
      </w:r>
      <w:r w:rsidR="00F3591C" w:rsidRPr="00337F6A">
        <w:rPr>
          <w:rFonts w:cstheme="minorHAnsi"/>
        </w:rPr>
        <w:t>a p</w:t>
      </w:r>
      <w:r w:rsidR="00853CC5" w:rsidRPr="00337F6A">
        <w:rPr>
          <w:rFonts w:cstheme="minorHAnsi"/>
        </w:rPr>
        <w:t xml:space="preserve">latobnej jednotky </w:t>
      </w:r>
      <w:r w:rsidR="00E0243C" w:rsidRPr="00337F6A">
        <w:rPr>
          <w:rFonts w:cstheme="minorHAnsi"/>
        </w:rPr>
        <w:t>je</w:t>
      </w:r>
      <w:r w:rsidRPr="00337F6A">
        <w:rPr>
          <w:rFonts w:cstheme="minorHAnsi"/>
        </w:rPr>
        <w:t xml:space="preserve"> upravený</w:t>
      </w:r>
      <w:r w:rsidR="00E0243C" w:rsidRPr="00337F6A">
        <w:rPr>
          <w:rFonts w:cstheme="minorHAnsi"/>
        </w:rPr>
        <w:t xml:space="preserve"> </w:t>
      </w:r>
      <w:r w:rsidR="00104D86" w:rsidRPr="00337F6A">
        <w:rPr>
          <w:rFonts w:cstheme="minorHAnsi"/>
        </w:rPr>
        <w:t xml:space="preserve">v nadväzných priamo aplikovateľných </w:t>
      </w:r>
      <w:r w:rsidR="00CB715A" w:rsidRPr="00337F6A">
        <w:rPr>
          <w:rFonts w:cstheme="minorHAnsi"/>
          <w:b/>
          <w:bCs/>
        </w:rPr>
        <w:t xml:space="preserve">manuáloch RO a </w:t>
      </w:r>
      <w:r w:rsidR="00853CC5" w:rsidRPr="00337F6A">
        <w:rPr>
          <w:rFonts w:eastAsia="Times New Roman" w:cstheme="minorHAnsi"/>
          <w:b/>
          <w:bCs/>
          <w:color w:val="000000"/>
          <w:lang w:eastAsia="sk-SK"/>
        </w:rPr>
        <w:t>metodických príručkách</w:t>
      </w:r>
      <w:r w:rsidR="00570EA9" w:rsidRPr="00337F6A">
        <w:rPr>
          <w:rFonts w:eastAsia="Times New Roman" w:cstheme="minorHAnsi"/>
          <w:color w:val="000000"/>
          <w:lang w:eastAsia="sk-SK"/>
        </w:rPr>
        <w:t>.</w:t>
      </w:r>
    </w:p>
    <w:p w14:paraId="13A24DE6" w14:textId="6E39C602" w:rsidR="00B933E7" w:rsidRDefault="00B933E7" w:rsidP="00B933E7">
      <w:pPr>
        <w:spacing w:line="240" w:lineRule="auto"/>
        <w:jc w:val="both"/>
        <w:rPr>
          <w:ins w:id="1097" w:author="Autor"/>
          <w:rFonts w:eastAsia="Calibri" w:cstheme="minorHAnsi"/>
          <w:szCs w:val="24"/>
        </w:rPr>
      </w:pPr>
      <w:ins w:id="1098" w:author="Autor">
        <w:r w:rsidRPr="000532FE">
          <w:rPr>
            <w:b/>
            <w:szCs w:val="24"/>
            <w:lang w:eastAsia="ar-SA"/>
          </w:rPr>
          <w:t>Schéma riadiaceho orgánu</w:t>
        </w:r>
        <w:r>
          <w:rPr>
            <w:b/>
            <w:szCs w:val="24"/>
            <w:lang w:eastAsia="ar-SA"/>
          </w:rPr>
          <w:t>:</w:t>
        </w:r>
      </w:ins>
    </w:p>
    <w:p w14:paraId="54932813" w14:textId="37FC92DB" w:rsidR="00B933E7" w:rsidRDefault="00C5014E" w:rsidP="00B933E7">
      <w:pPr>
        <w:jc w:val="both"/>
        <w:rPr>
          <w:ins w:id="1099" w:author="Autor"/>
          <w:b/>
          <w:lang w:eastAsia="ar-SA"/>
        </w:rPr>
      </w:pPr>
      <w:ins w:id="1100" w:author="Autor">
        <w:r w:rsidRPr="000532FE">
          <w:rPr>
            <w:b/>
            <w:noProof/>
            <w:color w:val="FFFFFF" w:themeColor="background1"/>
            <w:lang w:eastAsia="sk-SK"/>
          </w:rPr>
          <mc:AlternateContent>
            <mc:Choice Requires="wps">
              <w:drawing>
                <wp:anchor distT="0" distB="0" distL="114300" distR="114300" simplePos="0" relativeHeight="251685888" behindDoc="0" locked="0" layoutInCell="1" allowOverlap="1" wp14:anchorId="093BEA32" wp14:editId="6541EAA8">
                  <wp:simplePos x="0" y="0"/>
                  <wp:positionH relativeFrom="column">
                    <wp:posOffset>1474571</wp:posOffset>
                  </wp:positionH>
                  <wp:positionV relativeFrom="paragraph">
                    <wp:posOffset>184965</wp:posOffset>
                  </wp:positionV>
                  <wp:extent cx="2828925" cy="499463"/>
                  <wp:effectExtent l="0" t="0" r="28575" b="13970"/>
                  <wp:wrapNone/>
                  <wp:docPr id="1" name="Zaoblený 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499463"/>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15FC3B5B" w14:textId="77777777" w:rsidR="00BE44B6" w:rsidRPr="000532FE" w:rsidRDefault="00BE44B6" w:rsidP="00B933E7">
                              <w:pPr>
                                <w:spacing w:line="240" w:lineRule="auto"/>
                                <w:jc w:val="center"/>
                                <w:rPr>
                                  <w:rFonts w:cstheme="minorHAnsi"/>
                                  <w:b/>
                                  <w:color w:val="000000" w:themeColor="text1"/>
                                  <w:sz w:val="28"/>
                                  <w:szCs w:val="28"/>
                                </w:rPr>
                              </w:pPr>
                              <w:r w:rsidRPr="000532FE">
                                <w:rPr>
                                  <w:rFonts w:cstheme="minorHAnsi"/>
                                  <w:b/>
                                  <w:color w:val="000000" w:themeColor="text1"/>
                                  <w:sz w:val="28"/>
                                  <w:szCs w:val="28"/>
                                </w:rPr>
                                <w:t>Minister vnútra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93BEA32" id="Zaoblený obdĺžnik 1" o:spid="_x0000_s1026" style="position:absolute;left:0;text-align:left;margin-left:116.1pt;margin-top:14.55pt;width:222.75pt;height:39.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" fillcolor="#d5dce4 [671]">
                  <v:textbox>
                    <w:txbxContent>
                      <w:p w14:paraId="15FC3B5B" w14:textId="77777777" w:rsidR="00BE44B6" w:rsidRPr="000532FE" w:rsidRDefault="00BE44B6" w:rsidP="00B933E7">
                        <w:pPr>
                          <w:spacing w:line="240" w:lineRule="auto"/>
                          <w:jc w:val="center"/>
                          <w:rPr>
                            <w:rFonts w:cstheme="minorHAnsi"/>
                            <w:b/>
                            <w:color w:val="000000" w:themeColor="text1"/>
                            <w:sz w:val="28"/>
                            <w:szCs w:val="28"/>
                          </w:rPr>
                        </w:pPr>
                        <w:r w:rsidRPr="000532FE">
                          <w:rPr>
                            <w:rFonts w:cstheme="minorHAnsi"/>
                            <w:b/>
                            <w:color w:val="000000" w:themeColor="text1"/>
                            <w:sz w:val="28"/>
                            <w:szCs w:val="28"/>
                          </w:rPr>
                          <w:t>Minister vnútra SR</w:t>
                        </w:r>
                      </w:p>
                    </w:txbxContent>
                  </v:textbox>
                </v:roundrect>
              </w:pict>
            </mc:Fallback>
          </mc:AlternateContent>
        </w:r>
      </w:ins>
    </w:p>
    <w:p w14:paraId="2C755199" w14:textId="7CDFD908" w:rsidR="00B933E7" w:rsidRPr="000532FE" w:rsidRDefault="00B933E7" w:rsidP="00B933E7">
      <w:pPr>
        <w:jc w:val="both"/>
        <w:rPr>
          <w:ins w:id="1101" w:author="Autor"/>
          <w:b/>
          <w:lang w:eastAsia="ar-SA"/>
        </w:rPr>
      </w:pPr>
    </w:p>
    <w:p w14:paraId="2BC81541" w14:textId="347C6AB0" w:rsidR="00B933E7" w:rsidRPr="003E2112" w:rsidRDefault="007F71CC" w:rsidP="00B933E7">
      <w:pPr>
        <w:spacing w:after="0" w:line="240" w:lineRule="auto"/>
        <w:jc w:val="both"/>
        <w:rPr>
          <w:ins w:id="1102" w:author="Autor"/>
          <w:lang w:eastAsia="ar-SA"/>
        </w:rPr>
      </w:pPr>
      <w:ins w:id="1103" w:author="Autor">
        <w:r w:rsidRPr="003E2112">
          <w:rPr>
            <w:noProof/>
            <w:lang w:eastAsia="sk-SK"/>
          </w:rPr>
          <mc:AlternateContent>
            <mc:Choice Requires="wps">
              <w:drawing>
                <wp:anchor distT="0" distB="0" distL="114300" distR="114300" simplePos="0" relativeHeight="251671552" behindDoc="0" locked="0" layoutInCell="1" allowOverlap="1" wp14:anchorId="03D2BDA4" wp14:editId="4D7B087E">
                  <wp:simplePos x="0" y="0"/>
                  <wp:positionH relativeFrom="column">
                    <wp:posOffset>2645898</wp:posOffset>
                  </wp:positionH>
                  <wp:positionV relativeFrom="paragraph">
                    <wp:posOffset>19001</wp:posOffset>
                  </wp:positionV>
                  <wp:extent cx="0" cy="744220"/>
                  <wp:effectExtent l="76200" t="0" r="57150" b="55880"/>
                  <wp:wrapNone/>
                  <wp:docPr id="47" name="Rovná spojnic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4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DCC10" id="Rovná spojnica 4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35pt,1.5pt" to="208.3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">
                  <v:stroke endarrow="block"/>
                </v:line>
              </w:pict>
            </mc:Fallback>
          </mc:AlternateContent>
        </w:r>
        <w:r w:rsidR="00B933E7" w:rsidRPr="003E2112">
          <w:rPr>
            <w:lang w:eastAsia="ar-SA"/>
          </w:rPr>
          <w:t xml:space="preserve"> </w:t>
        </w:r>
      </w:ins>
    </w:p>
    <w:p w14:paraId="35E41AB5" w14:textId="22FBE492" w:rsidR="00B933E7" w:rsidRPr="003E2112" w:rsidRDefault="00B933E7" w:rsidP="00B933E7">
      <w:pPr>
        <w:spacing w:after="0" w:line="240" w:lineRule="auto"/>
        <w:jc w:val="both"/>
        <w:rPr>
          <w:ins w:id="1104" w:author="Autor"/>
          <w:lang w:eastAsia="ar-SA"/>
        </w:rPr>
      </w:pPr>
    </w:p>
    <w:p w14:paraId="0AE15F29" w14:textId="1D817AC7" w:rsidR="00B933E7" w:rsidRPr="003E2112" w:rsidRDefault="00C5014E" w:rsidP="00B933E7">
      <w:pPr>
        <w:spacing w:after="0" w:line="240" w:lineRule="auto"/>
        <w:jc w:val="both"/>
        <w:rPr>
          <w:ins w:id="1105" w:author="Autor"/>
          <w:lang w:eastAsia="ar-SA"/>
        </w:rPr>
      </w:pPr>
      <w:ins w:id="1106" w:author="Autor">
        <w:r w:rsidRPr="003E2112">
          <w:rPr>
            <w:noProof/>
            <w:lang w:eastAsia="sk-SK"/>
          </w:rPr>
          <mc:AlternateContent>
            <mc:Choice Requires="wps">
              <w:drawing>
                <wp:anchor distT="0" distB="0" distL="114300" distR="114300" simplePos="0" relativeHeight="251664384" behindDoc="1" locked="0" layoutInCell="1" allowOverlap="1" wp14:anchorId="1845C4B8" wp14:editId="61A6354F">
                  <wp:simplePos x="0" y="0"/>
                  <wp:positionH relativeFrom="column">
                    <wp:posOffset>-177496</wp:posOffset>
                  </wp:positionH>
                  <wp:positionV relativeFrom="paragraph">
                    <wp:posOffset>96632</wp:posOffset>
                  </wp:positionV>
                  <wp:extent cx="6323960" cy="4671892"/>
                  <wp:effectExtent l="19050" t="19050" r="20320" b="14605"/>
                  <wp:wrapNone/>
                  <wp:docPr id="44" name="Obdĺžni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3960" cy="4671892"/>
                          </a:xfrm>
                          <a:prstGeom prst="rect">
                            <a:avLst/>
                          </a:prstGeom>
                          <a:solidFill>
                            <a:srgbClr val="FFFFFF"/>
                          </a:solidFill>
                          <a:ln w="28575">
                            <a:solidFill>
                              <a:srgbClr val="CC0000"/>
                            </a:solidFill>
                            <a:prstDash val="sysDot"/>
                            <a:miter lim="800000"/>
                            <a:headEnd/>
                            <a:tailEnd/>
                          </a:ln>
                        </wps:spPr>
                        <wps:txbx>
                          <w:txbxContent>
                            <w:p w14:paraId="5D465C79" w14:textId="49F035FF" w:rsidR="00BE44B6" w:rsidRPr="00AC331F" w:rsidRDefault="00BE44B6" w:rsidP="00B933E7">
                              <w:pPr>
                                <w:jc w:val="center"/>
                                <w:rPr>
                                  <w:rFonts w:cstheme="minorHAnsi"/>
                                  <w:color w:val="C00000"/>
                                  <w:szCs w:val="24"/>
                                  <w:lang w:val="pl-PL"/>
                                </w:rPr>
                              </w:pPr>
                              <w:r w:rsidRPr="00AC331F">
                                <w:rPr>
                                  <w:rFonts w:cstheme="minorHAnsi"/>
                                  <w:b/>
                                  <w:caps/>
                                  <w:color w:val="CC0000"/>
                                  <w:spacing w:val="70"/>
                                  <w:szCs w:val="24"/>
                                  <w:lang w:val="pl-PL"/>
                                </w:rPr>
                                <w:t>riadiaci ORGÁN</w:t>
                              </w:r>
                              <w:r w:rsidRPr="00AC331F">
                                <w:rPr>
                                  <w:rFonts w:cstheme="minorHAnsi"/>
                                  <w:color w:val="C00000"/>
                                  <w:szCs w:val="24"/>
                                  <w:lang w:val="pl-PL"/>
                                </w:rPr>
                                <w:t>, KTORÝ VYKONÁVA AJ FUNKCIE PLATOBNÉHO ORGÁNU</w:t>
                              </w:r>
                              <w:r w:rsidRPr="00AC331F" w:rsidDel="008703EC">
                                <w:rPr>
                                  <w:rFonts w:cstheme="minorHAnsi"/>
                                  <w:color w:val="C00000"/>
                                  <w:szCs w:val="24"/>
                                  <w:lang w:val="pl-P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5C4B8" id="Obdĺžnik 44" o:spid="_x0000_s1027" style="position:absolute;left:0;text-align:left;margin-left:-14pt;margin-top:7.6pt;width:497.95pt;height:367.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" strokecolor="#c00" strokeweight="2.25pt">
                  <v:stroke dashstyle="1 1"/>
                  <v:textbox>
                    <w:txbxContent>
                      <w:p w14:paraId="5D465C79" w14:textId="49F035FF" w:rsidR="00BE44B6" w:rsidRPr="00AC331F" w:rsidRDefault="00BE44B6" w:rsidP="00B933E7">
                        <w:pPr>
                          <w:jc w:val="center"/>
                          <w:rPr>
                            <w:rFonts w:cstheme="minorHAnsi"/>
                            <w:color w:val="C00000"/>
                            <w:szCs w:val="24"/>
                            <w:lang w:val="pl-PL"/>
                          </w:rPr>
                        </w:pPr>
                        <w:r w:rsidRPr="00AC331F">
                          <w:rPr>
                            <w:rFonts w:cstheme="minorHAnsi"/>
                            <w:b/>
                            <w:caps/>
                            <w:color w:val="CC0000"/>
                            <w:spacing w:val="70"/>
                            <w:szCs w:val="24"/>
                            <w:lang w:val="pl-PL"/>
                          </w:rPr>
                          <w:t>riadiaci ORGÁN</w:t>
                        </w:r>
                        <w:r w:rsidRPr="00AC331F">
                          <w:rPr>
                            <w:rFonts w:cstheme="minorHAnsi"/>
                            <w:color w:val="C00000"/>
                            <w:szCs w:val="24"/>
                            <w:lang w:val="pl-PL"/>
                          </w:rPr>
                          <w:t>, KTORÝ VYKONÁVA AJ FUNKCIE PLATOBNÉHO ORGÁNU</w:t>
                        </w:r>
                        <w:r w:rsidRPr="00AC331F" w:rsidDel="008703EC">
                          <w:rPr>
                            <w:rFonts w:cstheme="minorHAnsi"/>
                            <w:color w:val="C00000"/>
                            <w:szCs w:val="24"/>
                            <w:lang w:val="pl-PL"/>
                          </w:rPr>
                          <w:t xml:space="preserve"> </w:t>
                        </w:r>
                      </w:p>
                    </w:txbxContent>
                  </v:textbox>
                </v:rect>
              </w:pict>
            </mc:Fallback>
          </mc:AlternateContent>
        </w:r>
      </w:ins>
    </w:p>
    <w:p w14:paraId="030C4D5D" w14:textId="77777777" w:rsidR="00B933E7" w:rsidRPr="003E2112" w:rsidRDefault="00B933E7" w:rsidP="00B933E7">
      <w:pPr>
        <w:spacing w:after="0" w:line="240" w:lineRule="auto"/>
        <w:jc w:val="both"/>
        <w:rPr>
          <w:ins w:id="1107" w:author="Autor"/>
          <w:lang w:eastAsia="ar-SA"/>
        </w:rPr>
      </w:pPr>
    </w:p>
    <w:p w14:paraId="0A00955F" w14:textId="77777777" w:rsidR="00B933E7" w:rsidRPr="001513CF" w:rsidRDefault="00B933E7" w:rsidP="00B933E7">
      <w:pPr>
        <w:spacing w:after="0" w:line="240" w:lineRule="auto"/>
        <w:jc w:val="both"/>
        <w:rPr>
          <w:ins w:id="1108" w:author="Autor"/>
          <w:color w:val="FFFFFF" w:themeColor="background1"/>
          <w:lang w:eastAsia="ar-SA"/>
        </w:rPr>
      </w:pPr>
      <w:ins w:id="1109" w:author="Autor">
        <w:r w:rsidRPr="001513CF">
          <w:rPr>
            <w:noProof/>
            <w:color w:val="FFFFFF" w:themeColor="background1"/>
            <w:lang w:eastAsia="sk-SK"/>
          </w:rPr>
          <mc:AlternateContent>
            <mc:Choice Requires="wps">
              <w:drawing>
                <wp:anchor distT="0" distB="0" distL="114300" distR="114300" simplePos="0" relativeHeight="251667456" behindDoc="0" locked="0" layoutInCell="1" allowOverlap="1" wp14:anchorId="4117BC43" wp14:editId="469E24B7">
                  <wp:simplePos x="0" y="0"/>
                  <wp:positionH relativeFrom="column">
                    <wp:posOffset>498699</wp:posOffset>
                  </wp:positionH>
                  <wp:positionV relativeFrom="paragraph">
                    <wp:posOffset>36953</wp:posOffset>
                  </wp:positionV>
                  <wp:extent cx="4910098" cy="499462"/>
                  <wp:effectExtent l="0" t="0" r="24130" b="15240"/>
                  <wp:wrapNone/>
                  <wp:docPr id="42" name="Zaoblený obdĺžni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098" cy="499462"/>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311F52C" w14:textId="77777777" w:rsidR="00BE44B6" w:rsidRPr="00D60D84" w:rsidRDefault="00BE44B6" w:rsidP="00B933E7">
                              <w:pPr>
                                <w:spacing w:line="240" w:lineRule="auto"/>
                                <w:jc w:val="center"/>
                                <w:rPr>
                                  <w:rFonts w:cstheme="minorHAnsi"/>
                                  <w:b/>
                                  <w:color w:val="000000" w:themeColor="text1"/>
                                  <w:sz w:val="26"/>
                                  <w:szCs w:val="26"/>
                                </w:rPr>
                              </w:pPr>
                              <w:r w:rsidRPr="00D60D84">
                                <w:rPr>
                                  <w:rFonts w:cstheme="minorHAnsi"/>
                                  <w:b/>
                                  <w:color w:val="000000" w:themeColor="text1"/>
                                  <w:sz w:val="26"/>
                                  <w:szCs w:val="26"/>
                                </w:rPr>
                                <w:t>Splnomocnená osoba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117BC43" id="Zaoblený obdĺžnik 42" o:spid="_x0000_s1028" style="position:absolute;left:0;text-align:left;margin-left:39.25pt;margin-top:2.9pt;width:386.6pt;height:3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" fillcolor="#d5dce4 [671]">
                  <v:textbox>
                    <w:txbxContent>
                      <w:p w14:paraId="6311F52C" w14:textId="77777777" w:rsidR="00BE44B6" w:rsidRPr="00D60D84" w:rsidRDefault="00BE44B6" w:rsidP="00B933E7">
                        <w:pPr>
                          <w:spacing w:line="240" w:lineRule="auto"/>
                          <w:jc w:val="center"/>
                          <w:rPr>
                            <w:rFonts w:cstheme="minorHAnsi"/>
                            <w:b/>
                            <w:color w:val="000000" w:themeColor="text1"/>
                            <w:sz w:val="26"/>
                            <w:szCs w:val="26"/>
                          </w:rPr>
                        </w:pPr>
                        <w:r w:rsidRPr="00D60D84">
                          <w:rPr>
                            <w:rFonts w:cstheme="minorHAnsi"/>
                            <w:b/>
                            <w:color w:val="000000" w:themeColor="text1"/>
                            <w:sz w:val="26"/>
                            <w:szCs w:val="26"/>
                          </w:rPr>
                          <w:t>Splnomocnená osoba</w:t>
                        </w:r>
                      </w:p>
                    </w:txbxContent>
                  </v:textbox>
                </v:roundrect>
              </w:pict>
            </mc:Fallback>
          </mc:AlternateContent>
        </w:r>
      </w:ins>
    </w:p>
    <w:p w14:paraId="536F13E9" w14:textId="256F0E92" w:rsidR="00B933E7" w:rsidRPr="003E2112" w:rsidRDefault="00B933E7" w:rsidP="00B933E7">
      <w:pPr>
        <w:spacing w:after="0" w:line="240" w:lineRule="auto"/>
        <w:jc w:val="both"/>
        <w:rPr>
          <w:ins w:id="1110" w:author="Autor"/>
          <w:lang w:eastAsia="ar-SA"/>
        </w:rPr>
      </w:pPr>
    </w:p>
    <w:p w14:paraId="675BBD88" w14:textId="15ADFC3B" w:rsidR="00B933E7" w:rsidRDefault="00B933E7" w:rsidP="00B933E7">
      <w:pPr>
        <w:tabs>
          <w:tab w:val="left" w:pos="2735"/>
        </w:tabs>
        <w:spacing w:after="0" w:line="240" w:lineRule="auto"/>
        <w:jc w:val="both"/>
        <w:rPr>
          <w:ins w:id="1111" w:author="Autor"/>
          <w:lang w:eastAsia="ar-SA"/>
        </w:rPr>
      </w:pPr>
      <w:ins w:id="1112" w:author="Autor">
        <w:r>
          <w:rPr>
            <w:lang w:eastAsia="ar-SA"/>
          </w:rPr>
          <w:tab/>
        </w:r>
      </w:ins>
    </w:p>
    <w:p w14:paraId="4582EA8A" w14:textId="4EB22E10" w:rsidR="00B933E7" w:rsidRDefault="007F71CC" w:rsidP="00B933E7">
      <w:pPr>
        <w:tabs>
          <w:tab w:val="left" w:pos="2735"/>
        </w:tabs>
        <w:spacing w:after="0" w:line="240" w:lineRule="auto"/>
        <w:jc w:val="both"/>
        <w:rPr>
          <w:ins w:id="1113" w:author="Autor"/>
          <w:lang w:eastAsia="ar-SA"/>
        </w:rPr>
      </w:pPr>
      <w:ins w:id="1114" w:author="Autor">
        <w:r w:rsidRPr="003E2112">
          <w:rPr>
            <w:noProof/>
            <w:lang w:eastAsia="sk-SK"/>
          </w:rPr>
          <mc:AlternateContent>
            <mc:Choice Requires="wps">
              <w:drawing>
                <wp:anchor distT="0" distB="0" distL="114300" distR="114300" simplePos="0" relativeHeight="251672576" behindDoc="0" locked="0" layoutInCell="1" allowOverlap="1" wp14:anchorId="3BF35A2C" wp14:editId="1596DE23">
                  <wp:simplePos x="0" y="0"/>
                  <wp:positionH relativeFrom="column">
                    <wp:posOffset>5087767</wp:posOffset>
                  </wp:positionH>
                  <wp:positionV relativeFrom="paragraph">
                    <wp:posOffset>22762</wp:posOffset>
                  </wp:positionV>
                  <wp:extent cx="0" cy="377825"/>
                  <wp:effectExtent l="76200" t="0" r="95250" b="60325"/>
                  <wp:wrapNone/>
                  <wp:docPr id="38" name="Rovná spojnic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77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6E04" id="Rovná spojnica 38"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6pt,1.8pt" to="400.6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">
                  <v:stroke endarrow="block"/>
                </v:line>
              </w:pict>
            </mc:Fallback>
          </mc:AlternateContent>
        </w:r>
        <w:r w:rsidRPr="003E2112">
          <w:rPr>
            <w:noProof/>
            <w:lang w:eastAsia="sk-SK"/>
          </w:rPr>
          <mc:AlternateContent>
            <mc:Choice Requires="wps">
              <w:drawing>
                <wp:anchor distT="0" distB="0" distL="114300" distR="114300" simplePos="0" relativeHeight="251669504" behindDoc="0" locked="0" layoutInCell="1" allowOverlap="1" wp14:anchorId="32362D7A" wp14:editId="6FFE4DD0">
                  <wp:simplePos x="0" y="0"/>
                  <wp:positionH relativeFrom="column">
                    <wp:posOffset>1552087</wp:posOffset>
                  </wp:positionH>
                  <wp:positionV relativeFrom="paragraph">
                    <wp:posOffset>20711</wp:posOffset>
                  </wp:positionV>
                  <wp:extent cx="9964" cy="351204"/>
                  <wp:effectExtent l="76200" t="0" r="66675" b="48895"/>
                  <wp:wrapNone/>
                  <wp:docPr id="39" name="Rovná spojnic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64" cy="3512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4FD56" id="Rovná spojnica 39"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pt,1.65pt" to="123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">
                  <v:stroke endarrow="block"/>
                </v:line>
              </w:pict>
            </mc:Fallback>
          </mc:AlternateContent>
        </w:r>
        <w:r w:rsidR="00B933E7" w:rsidRPr="003E2112">
          <w:rPr>
            <w:noProof/>
            <w:lang w:eastAsia="sk-SK"/>
          </w:rPr>
          <mc:AlternateContent>
            <mc:Choice Requires="wps">
              <w:drawing>
                <wp:anchor distT="0" distB="0" distL="114300" distR="114300" simplePos="0" relativeHeight="251670528" behindDoc="1" locked="0" layoutInCell="1" allowOverlap="1" wp14:anchorId="115671E9" wp14:editId="3C5CBD67">
                  <wp:simplePos x="0" y="0"/>
                  <wp:positionH relativeFrom="column">
                    <wp:posOffset>2319815</wp:posOffset>
                  </wp:positionH>
                  <wp:positionV relativeFrom="paragraph">
                    <wp:posOffset>119384</wp:posOffset>
                  </wp:positionV>
                  <wp:extent cx="3549650" cy="3180763"/>
                  <wp:effectExtent l="19050" t="19050" r="12700" b="19685"/>
                  <wp:wrapNone/>
                  <wp:docPr id="24" name="Obdĺžni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0" cy="3180763"/>
                          </a:xfrm>
                          <a:prstGeom prst="rect">
                            <a:avLst/>
                          </a:prstGeom>
                          <a:solidFill>
                            <a:srgbClr val="FFFFFF"/>
                          </a:solidFill>
                          <a:ln w="38100">
                            <a:solidFill>
                              <a:srgbClr val="33CC33"/>
                            </a:solidFill>
                            <a:prstDash val="sysDot"/>
                            <a:miter lim="800000"/>
                            <a:headEnd/>
                            <a:tailEnd/>
                          </a:ln>
                        </wps:spPr>
                        <wps:txbx>
                          <w:txbxContent>
                            <w:p w14:paraId="2E1EAABC" w14:textId="77777777" w:rsidR="00BE44B6" w:rsidRPr="000532FE" w:rsidRDefault="00BE44B6" w:rsidP="00B933E7">
                              <w:pPr>
                                <w:jc w:val="center"/>
                                <w:rPr>
                                  <w:rFonts w:cstheme="minorHAnsi"/>
                                  <w:b/>
                                  <w:caps/>
                                  <w:color w:val="00B050"/>
                                  <w:spacing w:val="40"/>
                                </w:rPr>
                              </w:pPr>
                              <w:r w:rsidRPr="000532FE">
                                <w:rPr>
                                  <w:rFonts w:cstheme="minorHAnsi"/>
                                  <w:b/>
                                  <w:caps/>
                                  <w:color w:val="00B050"/>
                                  <w:spacing w:val="40"/>
                                </w:rPr>
                                <w:t>PLATOBNÁ    Jednotka</w:t>
                              </w:r>
                            </w:p>
                            <w:p w14:paraId="6988B34E" w14:textId="77777777" w:rsidR="00BE44B6" w:rsidRDefault="00BE44B6" w:rsidP="00B933E7">
                              <w:pPr>
                                <w:jc w:val="center"/>
                                <w:rPr>
                                  <w:b/>
                                  <w:caps/>
                                  <w:color w:val="00CCFF"/>
                                  <w:spacing w:val="40"/>
                                </w:rPr>
                              </w:pPr>
                            </w:p>
                            <w:p w14:paraId="3C539C57" w14:textId="77777777" w:rsidR="00BE44B6" w:rsidRDefault="00BE44B6" w:rsidP="00B933E7">
                              <w:pPr>
                                <w:jc w:val="center"/>
                                <w:rPr>
                                  <w:b/>
                                  <w:caps/>
                                  <w:color w:val="00CCFF"/>
                                  <w:spacing w:val="40"/>
                                </w:rPr>
                              </w:pPr>
                            </w:p>
                            <w:p w14:paraId="6EA189BF" w14:textId="77777777" w:rsidR="00BE44B6" w:rsidRDefault="00BE44B6" w:rsidP="00B933E7">
                              <w:pPr>
                                <w:jc w:val="center"/>
                                <w:rPr>
                                  <w:b/>
                                  <w:caps/>
                                  <w:color w:val="00CCFF"/>
                                  <w:spacing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671E9" id="Obdĺžnik 24" o:spid="_x0000_s1029" style="position:absolute;left:0;text-align:left;margin-left:182.65pt;margin-top:9.4pt;width:279.5pt;height:250.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" strokecolor="#3c3" strokeweight="3pt">
                  <v:stroke dashstyle="1 1"/>
                  <v:textbox>
                    <w:txbxContent>
                      <w:p w14:paraId="2E1EAABC" w14:textId="77777777" w:rsidR="00BE44B6" w:rsidRPr="000532FE" w:rsidRDefault="00BE44B6" w:rsidP="00B933E7">
                        <w:pPr>
                          <w:jc w:val="center"/>
                          <w:rPr>
                            <w:rFonts w:cstheme="minorHAnsi"/>
                            <w:b/>
                            <w:caps/>
                            <w:color w:val="00B050"/>
                            <w:spacing w:val="40"/>
                          </w:rPr>
                        </w:pPr>
                        <w:r w:rsidRPr="000532FE">
                          <w:rPr>
                            <w:rFonts w:cstheme="minorHAnsi"/>
                            <w:b/>
                            <w:caps/>
                            <w:color w:val="00B050"/>
                            <w:spacing w:val="40"/>
                          </w:rPr>
                          <w:t>PLATOBNÁ    Jednotka</w:t>
                        </w:r>
                      </w:p>
                      <w:p w14:paraId="6988B34E" w14:textId="77777777" w:rsidR="00BE44B6" w:rsidRDefault="00BE44B6" w:rsidP="00B933E7">
                        <w:pPr>
                          <w:jc w:val="center"/>
                          <w:rPr>
                            <w:b/>
                            <w:caps/>
                            <w:color w:val="00CCFF"/>
                            <w:spacing w:val="40"/>
                          </w:rPr>
                        </w:pPr>
                      </w:p>
                      <w:p w14:paraId="3C539C57" w14:textId="77777777" w:rsidR="00BE44B6" w:rsidRDefault="00BE44B6" w:rsidP="00B933E7">
                        <w:pPr>
                          <w:jc w:val="center"/>
                          <w:rPr>
                            <w:b/>
                            <w:caps/>
                            <w:color w:val="00CCFF"/>
                            <w:spacing w:val="40"/>
                          </w:rPr>
                        </w:pPr>
                      </w:p>
                      <w:p w14:paraId="6EA189BF" w14:textId="77777777" w:rsidR="00BE44B6" w:rsidRDefault="00BE44B6" w:rsidP="00B933E7">
                        <w:pPr>
                          <w:jc w:val="center"/>
                          <w:rPr>
                            <w:b/>
                            <w:caps/>
                            <w:color w:val="00CCFF"/>
                            <w:spacing w:val="40"/>
                          </w:rPr>
                        </w:pPr>
                      </w:p>
                    </w:txbxContent>
                  </v:textbox>
                </v:rect>
              </w:pict>
            </mc:Fallback>
          </mc:AlternateContent>
        </w:r>
      </w:ins>
    </w:p>
    <w:p w14:paraId="4A6C8BB2" w14:textId="77777777" w:rsidR="00B933E7" w:rsidRPr="003E2112" w:rsidRDefault="00B933E7" w:rsidP="00B933E7">
      <w:pPr>
        <w:tabs>
          <w:tab w:val="left" w:pos="2735"/>
        </w:tabs>
        <w:spacing w:after="0" w:line="240" w:lineRule="auto"/>
        <w:jc w:val="both"/>
        <w:rPr>
          <w:ins w:id="1115" w:author="Autor"/>
          <w:lang w:eastAsia="ar-SA"/>
        </w:rPr>
      </w:pPr>
    </w:p>
    <w:p w14:paraId="41380428" w14:textId="0D2ED16C" w:rsidR="00B933E7" w:rsidRPr="003E2112" w:rsidRDefault="007F71CC" w:rsidP="00B933E7">
      <w:pPr>
        <w:spacing w:after="0" w:line="240" w:lineRule="auto"/>
        <w:jc w:val="both"/>
        <w:rPr>
          <w:ins w:id="1116" w:author="Autor"/>
          <w:lang w:eastAsia="ar-SA"/>
        </w:rPr>
      </w:pPr>
      <w:ins w:id="1117" w:author="Autor">
        <w:r w:rsidRPr="003E2112">
          <w:rPr>
            <w:noProof/>
            <w:lang w:eastAsia="sk-SK"/>
          </w:rPr>
          <mc:AlternateContent>
            <mc:Choice Requires="wps">
              <w:drawing>
                <wp:anchor distT="0" distB="0" distL="114300" distR="114300" simplePos="0" relativeHeight="251668480" behindDoc="0" locked="0" layoutInCell="1" allowOverlap="1" wp14:anchorId="4CDAF661" wp14:editId="0DD9F5C9">
                  <wp:simplePos x="0" y="0"/>
                  <wp:positionH relativeFrom="column">
                    <wp:posOffset>3944767</wp:posOffset>
                  </wp:positionH>
                  <wp:positionV relativeFrom="paragraph">
                    <wp:posOffset>59837</wp:posOffset>
                  </wp:positionV>
                  <wp:extent cx="1877060" cy="439615"/>
                  <wp:effectExtent l="0" t="0" r="27940" b="17780"/>
                  <wp:wrapNone/>
                  <wp:docPr id="21" name="Zaoblený obdĺžni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7060" cy="43961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7CBBE7D6" w14:textId="77777777" w:rsidR="00BE44B6" w:rsidRPr="000532FE" w:rsidRDefault="00BE44B6" w:rsidP="00B933E7">
                              <w:pPr>
                                <w:spacing w:after="0" w:line="240" w:lineRule="auto"/>
                                <w:jc w:val="center"/>
                                <w:rPr>
                                  <w:rFonts w:cstheme="minorHAnsi"/>
                                  <w:b/>
                                </w:rPr>
                              </w:pPr>
                              <w:r w:rsidRPr="000532FE">
                                <w:rPr>
                                  <w:rFonts w:cstheme="minorHAnsi"/>
                                  <w:b/>
                                </w:rPr>
                                <w:t>sekcia ekonomiky MV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CDAF661" id="Zaoblený obdĺžnik 21" o:spid="_x0000_s1030" style="position:absolute;left:0;text-align:left;margin-left:310.6pt;margin-top:4.7pt;width:147.8pt;height:3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" fillcolor="#d5dce4 [671]">
                  <v:textbox>
                    <w:txbxContent>
                      <w:p w14:paraId="7CBBE7D6" w14:textId="77777777" w:rsidR="00BE44B6" w:rsidRPr="000532FE" w:rsidRDefault="00BE44B6" w:rsidP="00B933E7">
                        <w:pPr>
                          <w:spacing w:after="0" w:line="240" w:lineRule="auto"/>
                          <w:jc w:val="center"/>
                          <w:rPr>
                            <w:rFonts w:cstheme="minorHAnsi"/>
                            <w:b/>
                          </w:rPr>
                        </w:pPr>
                        <w:r w:rsidRPr="000532FE">
                          <w:rPr>
                            <w:rFonts w:cstheme="minorHAnsi"/>
                            <w:b/>
                          </w:rPr>
                          <w:t>sekcia ekonomiky MV SR</w:t>
                        </w:r>
                      </w:p>
                    </w:txbxContent>
                  </v:textbox>
                </v:roundrect>
              </w:pict>
            </mc:Fallback>
          </mc:AlternateContent>
        </w:r>
        <w:r w:rsidRPr="003E2112">
          <w:rPr>
            <w:noProof/>
            <w:lang w:eastAsia="sk-SK"/>
          </w:rPr>
          <mc:AlternateContent>
            <mc:Choice Requires="wps">
              <w:drawing>
                <wp:anchor distT="0" distB="0" distL="114300" distR="114300" simplePos="0" relativeHeight="251676672" behindDoc="0" locked="0" layoutInCell="1" allowOverlap="1" wp14:anchorId="0CF63CAF" wp14:editId="3D5D8434">
                  <wp:simplePos x="0" y="0"/>
                  <wp:positionH relativeFrom="column">
                    <wp:posOffset>-38149</wp:posOffset>
                  </wp:positionH>
                  <wp:positionV relativeFrom="paragraph">
                    <wp:posOffset>59837</wp:posOffset>
                  </wp:positionV>
                  <wp:extent cx="3457575" cy="334107"/>
                  <wp:effectExtent l="0" t="0" r="28575" b="27940"/>
                  <wp:wrapNone/>
                  <wp:docPr id="6" name="Zaoblený obdĺžni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7575" cy="334107"/>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2EFE2CA8" w14:textId="77777777" w:rsidR="00BE44B6" w:rsidRPr="0039600A" w:rsidRDefault="00BE44B6" w:rsidP="00B933E7">
                              <w:pPr>
                                <w:spacing w:after="0" w:line="240" w:lineRule="auto"/>
                                <w:jc w:val="center"/>
                                <w:rPr>
                                  <w:rFonts w:cstheme="minorHAnsi"/>
                                  <w:b/>
                                  <w:lang w:val="pl-PL"/>
                                </w:rPr>
                              </w:pPr>
                              <w:r w:rsidRPr="0039600A">
                                <w:rPr>
                                  <w:rFonts w:cstheme="minorHAnsi"/>
                                  <w:b/>
                                  <w:lang w:val="pl-PL"/>
                                </w:rPr>
                                <w:t>sekcia financovania a rozpočtu MV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CF63CAF" id="Zaoblený obdĺžnik 6" o:spid="_x0000_s1031" style="position:absolute;left:0;text-align:left;margin-left:-3pt;margin-top:4.7pt;width:272.25pt;height:2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" fillcolor="#d5dce4 [671]">
                  <v:textbox>
                    <w:txbxContent>
                      <w:p w14:paraId="2EFE2CA8" w14:textId="77777777" w:rsidR="00BE44B6" w:rsidRPr="0039600A" w:rsidRDefault="00BE44B6" w:rsidP="00B933E7">
                        <w:pPr>
                          <w:spacing w:after="0" w:line="240" w:lineRule="auto"/>
                          <w:jc w:val="center"/>
                          <w:rPr>
                            <w:rFonts w:cstheme="minorHAnsi"/>
                            <w:b/>
                            <w:lang w:val="pl-PL"/>
                          </w:rPr>
                        </w:pPr>
                        <w:r w:rsidRPr="0039600A">
                          <w:rPr>
                            <w:rFonts w:cstheme="minorHAnsi"/>
                            <w:b/>
                            <w:lang w:val="pl-PL"/>
                          </w:rPr>
                          <w:t>sekcia financovania a rozpočtu MV SR</w:t>
                        </w:r>
                      </w:p>
                    </w:txbxContent>
                  </v:textbox>
                </v:roundrect>
              </w:pict>
            </mc:Fallback>
          </mc:AlternateContent>
        </w:r>
      </w:ins>
    </w:p>
    <w:p w14:paraId="1D0439DE" w14:textId="77777777" w:rsidR="00B933E7" w:rsidRPr="003E2112" w:rsidRDefault="00B933E7" w:rsidP="00B933E7">
      <w:pPr>
        <w:spacing w:after="0" w:line="240" w:lineRule="auto"/>
        <w:jc w:val="both"/>
        <w:rPr>
          <w:ins w:id="1118" w:author="Autor"/>
          <w:lang w:eastAsia="ar-SA"/>
        </w:rPr>
      </w:pPr>
    </w:p>
    <w:p w14:paraId="462CAA21" w14:textId="5AB519EA" w:rsidR="00B933E7" w:rsidRPr="003E2112" w:rsidRDefault="007F71CC" w:rsidP="00B933E7">
      <w:pPr>
        <w:tabs>
          <w:tab w:val="left" w:pos="3630"/>
        </w:tabs>
        <w:spacing w:after="0" w:line="240" w:lineRule="auto"/>
        <w:jc w:val="both"/>
        <w:rPr>
          <w:ins w:id="1119" w:author="Autor"/>
          <w:lang w:eastAsia="ar-SA"/>
        </w:rPr>
      </w:pPr>
      <w:ins w:id="1120" w:author="Autor">
        <w:r w:rsidRPr="003E2112">
          <w:rPr>
            <w:noProof/>
            <w:lang w:eastAsia="sk-SK"/>
          </w:rPr>
          <mc:AlternateContent>
            <mc:Choice Requires="wps">
              <w:drawing>
                <wp:anchor distT="0" distB="0" distL="114300" distR="114300" simplePos="0" relativeHeight="251674624" behindDoc="0" locked="0" layoutInCell="1" allowOverlap="1" wp14:anchorId="7C5AE9DF" wp14:editId="4523C18D">
                  <wp:simplePos x="0" y="0"/>
                  <wp:positionH relativeFrom="column">
                    <wp:posOffset>4920713</wp:posOffset>
                  </wp:positionH>
                  <wp:positionV relativeFrom="paragraph">
                    <wp:posOffset>149665</wp:posOffset>
                  </wp:positionV>
                  <wp:extent cx="0" cy="213799"/>
                  <wp:effectExtent l="76200" t="0" r="57150" b="5334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94954" id="Rovná spojnica 1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11.8pt" to="387.4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">
                  <v:stroke endarrow="block"/>
                </v:line>
              </w:pict>
            </mc:Fallback>
          </mc:AlternateContent>
        </w:r>
        <w:r w:rsidRPr="003E2112">
          <w:rPr>
            <w:noProof/>
            <w:lang w:eastAsia="sk-SK"/>
          </w:rPr>
          <mc:AlternateContent>
            <mc:Choice Requires="wps">
              <w:drawing>
                <wp:anchor distT="0" distB="0" distL="114300" distR="114300" simplePos="0" relativeHeight="251675648" behindDoc="0" locked="0" layoutInCell="1" allowOverlap="1" wp14:anchorId="77C99942" wp14:editId="256FF0CD">
                  <wp:simplePos x="0" y="0"/>
                  <wp:positionH relativeFrom="column">
                    <wp:posOffset>2887980</wp:posOffset>
                  </wp:positionH>
                  <wp:positionV relativeFrom="paragraph">
                    <wp:posOffset>68971</wp:posOffset>
                  </wp:positionV>
                  <wp:extent cx="0" cy="318434"/>
                  <wp:effectExtent l="76200" t="0" r="76200" b="62865"/>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4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F54EE" id="Rovná spojnica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4pt,5.45pt" to="22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">
                  <v:stroke endarrow="block"/>
                </v:line>
              </w:pict>
            </mc:Fallback>
          </mc:AlternateContent>
        </w:r>
        <w:r w:rsidRPr="003E2112">
          <w:rPr>
            <w:noProof/>
            <w:lang w:eastAsia="sk-SK"/>
          </w:rPr>
          <mc:AlternateContent>
            <mc:Choice Requires="wps">
              <w:drawing>
                <wp:anchor distT="0" distB="0" distL="114300" distR="114300" simplePos="0" relativeHeight="251680768" behindDoc="0" locked="0" layoutInCell="1" allowOverlap="1" wp14:anchorId="615298B4" wp14:editId="7BCF5615">
                  <wp:simplePos x="0" y="0"/>
                  <wp:positionH relativeFrom="column">
                    <wp:posOffset>1560634</wp:posOffset>
                  </wp:positionH>
                  <wp:positionV relativeFrom="paragraph">
                    <wp:posOffset>51289</wp:posOffset>
                  </wp:positionV>
                  <wp:extent cx="7684" cy="310643"/>
                  <wp:effectExtent l="38100" t="0" r="68580" b="51435"/>
                  <wp:wrapNone/>
                  <wp:docPr id="25" name="Rovná spojnic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4" cy="3106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6C785" id="Rovná spojnica 2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9pt,4.05pt" to="123.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">
                  <v:stroke endarrow="block"/>
                </v:line>
              </w:pict>
            </mc:Fallback>
          </mc:AlternateContent>
        </w:r>
        <w:r w:rsidRPr="003E2112">
          <w:rPr>
            <w:noProof/>
            <w:lang w:eastAsia="sk-SK"/>
          </w:rPr>
          <mc:AlternateContent>
            <mc:Choice Requires="wps">
              <w:drawing>
                <wp:anchor distT="0" distB="0" distL="114300" distR="114300" simplePos="0" relativeHeight="251682816" behindDoc="0" locked="0" layoutInCell="1" allowOverlap="1" wp14:anchorId="2E3E449D" wp14:editId="2C29EEB4">
                  <wp:simplePos x="0" y="0"/>
                  <wp:positionH relativeFrom="column">
                    <wp:posOffset>437954</wp:posOffset>
                  </wp:positionH>
                  <wp:positionV relativeFrom="paragraph">
                    <wp:posOffset>104775</wp:posOffset>
                  </wp:positionV>
                  <wp:extent cx="0" cy="295275"/>
                  <wp:effectExtent l="76200" t="0" r="76200" b="47625"/>
                  <wp:wrapNone/>
                  <wp:docPr id="41" name="Rovná spojnica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B2E17" id="Rovná spojnica 4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8.25pt" to="3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">
                  <v:stroke endarrow="block"/>
                </v:line>
              </w:pict>
            </mc:Fallback>
          </mc:AlternateContent>
        </w:r>
        <w:r w:rsidR="00B933E7" w:rsidRPr="003E2112">
          <w:rPr>
            <w:lang w:eastAsia="ar-SA"/>
          </w:rPr>
          <w:tab/>
        </w:r>
      </w:ins>
    </w:p>
    <w:p w14:paraId="3A877B78" w14:textId="55D4CDD4" w:rsidR="00B933E7" w:rsidRPr="003E2112" w:rsidRDefault="00B933E7" w:rsidP="00B933E7">
      <w:pPr>
        <w:tabs>
          <w:tab w:val="left" w:pos="3630"/>
        </w:tabs>
        <w:spacing w:after="0" w:line="240" w:lineRule="auto"/>
        <w:jc w:val="both"/>
        <w:rPr>
          <w:ins w:id="1121" w:author="Autor"/>
          <w:lang w:eastAsia="ar-SA"/>
        </w:rPr>
      </w:pPr>
      <w:ins w:id="1122" w:author="Autor">
        <w:r w:rsidRPr="003E2112">
          <w:rPr>
            <w:lang w:eastAsia="ar-SA"/>
          </w:rPr>
          <w:tab/>
        </w:r>
      </w:ins>
    </w:p>
    <w:p w14:paraId="7A988F5E" w14:textId="77777777" w:rsidR="00B933E7" w:rsidRPr="003E2112" w:rsidRDefault="00B933E7" w:rsidP="00B933E7">
      <w:pPr>
        <w:spacing w:after="0" w:line="240" w:lineRule="auto"/>
        <w:jc w:val="both"/>
        <w:rPr>
          <w:ins w:id="1123" w:author="Autor"/>
          <w:lang w:eastAsia="ar-SA"/>
        </w:rPr>
      </w:pPr>
      <w:ins w:id="1124" w:author="Autor">
        <w:r w:rsidRPr="003E2112">
          <w:rPr>
            <w:noProof/>
            <w:lang w:eastAsia="sk-SK"/>
          </w:rPr>
          <mc:AlternateContent>
            <mc:Choice Requires="wps">
              <w:drawing>
                <wp:anchor distT="0" distB="0" distL="114300" distR="114300" simplePos="0" relativeHeight="251673600" behindDoc="0" locked="0" layoutInCell="1" allowOverlap="1" wp14:anchorId="613E013A" wp14:editId="6158F7E8">
                  <wp:simplePos x="0" y="0"/>
                  <wp:positionH relativeFrom="column">
                    <wp:posOffset>4489890</wp:posOffset>
                  </wp:positionH>
                  <wp:positionV relativeFrom="paragraph">
                    <wp:posOffset>37270</wp:posOffset>
                  </wp:positionV>
                  <wp:extent cx="921385" cy="571500"/>
                  <wp:effectExtent l="0" t="0" r="12065" b="19050"/>
                  <wp:wrapNone/>
                  <wp:docPr id="13" name="Zaoblený 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1385" cy="57150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7C062128" w14:textId="77777777" w:rsidR="00BE44B6" w:rsidRPr="000532FE" w:rsidRDefault="00BE44B6" w:rsidP="00B933E7">
                              <w:pPr>
                                <w:jc w:val="center"/>
                                <w:rPr>
                                  <w:rFonts w:cstheme="minorHAnsi"/>
                                  <w:bCs/>
                                  <w:sz w:val="20"/>
                                  <w:szCs w:val="20"/>
                                </w:rPr>
                              </w:pPr>
                              <w:r w:rsidRPr="003E2112">
                                <w:rPr>
                                  <w:bCs/>
                                  <w:sz w:val="20"/>
                                  <w:szCs w:val="20"/>
                                </w:rPr>
                                <w:t> </w:t>
                              </w:r>
                              <w:r w:rsidRPr="000532FE">
                                <w:rPr>
                                  <w:rFonts w:cstheme="minorHAnsi"/>
                                  <w:bCs/>
                                  <w:sz w:val="20"/>
                                  <w:szCs w:val="20"/>
                                </w:rPr>
                                <w:t xml:space="preserve">odbor účtovníctva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3E013A" id="Zaoblený obdĺžnik 13" o:spid="_x0000_s1032" style="position:absolute;left:0;text-align:left;margin-left:353.55pt;margin-top:2.95pt;width:72.55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" fillcolor="#d5dce4 [671]">
                  <v:textbox>
                    <w:txbxContent>
                      <w:p w14:paraId="7C062128" w14:textId="77777777" w:rsidR="00BE44B6" w:rsidRPr="000532FE" w:rsidRDefault="00BE44B6" w:rsidP="00B933E7">
                        <w:pPr>
                          <w:jc w:val="center"/>
                          <w:rPr>
                            <w:rFonts w:cstheme="minorHAnsi"/>
                            <w:bCs/>
                            <w:sz w:val="20"/>
                            <w:szCs w:val="20"/>
                          </w:rPr>
                        </w:pPr>
                        <w:r w:rsidRPr="003E2112">
                          <w:rPr>
                            <w:bCs/>
                            <w:sz w:val="20"/>
                            <w:szCs w:val="20"/>
                          </w:rPr>
                          <w:t> </w:t>
                        </w:r>
                        <w:r w:rsidRPr="000532FE">
                          <w:rPr>
                            <w:rFonts w:cstheme="minorHAnsi"/>
                            <w:bCs/>
                            <w:sz w:val="20"/>
                            <w:szCs w:val="20"/>
                          </w:rPr>
                          <w:t xml:space="preserve">odbor účtovníctva </w:t>
                        </w:r>
                      </w:p>
                    </w:txbxContent>
                  </v:textbox>
                </v:roundrect>
              </w:pict>
            </mc:Fallback>
          </mc:AlternateContent>
        </w:r>
        <w:r w:rsidRPr="003E2112">
          <w:rPr>
            <w:noProof/>
            <w:lang w:eastAsia="sk-SK"/>
          </w:rPr>
          <mc:AlternateContent>
            <mc:Choice Requires="wps">
              <w:drawing>
                <wp:anchor distT="0" distB="0" distL="114300" distR="114300" simplePos="0" relativeHeight="251665408" behindDoc="0" locked="0" layoutInCell="1" allowOverlap="1" wp14:anchorId="04CDBD1B" wp14:editId="63DC552D">
                  <wp:simplePos x="0" y="0"/>
                  <wp:positionH relativeFrom="column">
                    <wp:posOffset>2404339</wp:posOffset>
                  </wp:positionH>
                  <wp:positionV relativeFrom="paragraph">
                    <wp:posOffset>38719</wp:posOffset>
                  </wp:positionV>
                  <wp:extent cx="929640" cy="637540"/>
                  <wp:effectExtent l="0" t="0" r="22860" b="10160"/>
                  <wp:wrapNone/>
                  <wp:docPr id="11" name="Zaoblený obdĺž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7272188" w14:textId="77777777" w:rsidR="00BE44B6" w:rsidRPr="00AC7FF1" w:rsidRDefault="00BE44B6" w:rsidP="00B933E7">
                              <w:pPr>
                                <w:jc w:val="center"/>
                                <w:rPr>
                                  <w:rFonts w:cstheme="minorHAnsi"/>
                                  <w:b/>
                                  <w:bCs/>
                                  <w:sz w:val="18"/>
                                  <w:szCs w:val="18"/>
                                </w:rPr>
                              </w:pPr>
                              <w:r>
                                <w:rPr>
                                  <w:rFonts w:cstheme="minorHAnsi"/>
                                  <w:bCs/>
                                  <w:sz w:val="20"/>
                                  <w:szCs w:val="20"/>
                                </w:rPr>
                                <w:t>odbor platieb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CDBD1B" id="Zaoblený obdĺžnik 11" o:spid="_x0000_s1033" style="position:absolute;left:0;text-align:left;margin-left:189.3pt;margin-top:3.05pt;width:73.2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" fillcolor="#d5dce4 [671]">
                  <v:textbox>
                    <w:txbxContent>
                      <w:p w14:paraId="47272188" w14:textId="77777777" w:rsidR="00BE44B6" w:rsidRPr="00AC7FF1" w:rsidRDefault="00BE44B6" w:rsidP="00B933E7">
                        <w:pPr>
                          <w:jc w:val="center"/>
                          <w:rPr>
                            <w:rFonts w:cstheme="minorHAnsi"/>
                            <w:b/>
                            <w:bCs/>
                            <w:sz w:val="18"/>
                            <w:szCs w:val="18"/>
                          </w:rPr>
                        </w:pPr>
                        <w:r>
                          <w:rPr>
                            <w:rFonts w:cstheme="minorHAnsi"/>
                            <w:bCs/>
                            <w:sz w:val="20"/>
                            <w:szCs w:val="20"/>
                          </w:rPr>
                          <w:t>odbor platieb</w:t>
                        </w:r>
                      </w:p>
                    </w:txbxContent>
                  </v:textbox>
                </v:roundrect>
              </w:pict>
            </mc:Fallback>
          </mc:AlternateContent>
        </w:r>
        <w:r w:rsidRPr="003E2112">
          <w:rPr>
            <w:noProof/>
            <w:lang w:eastAsia="sk-SK"/>
          </w:rPr>
          <mc:AlternateContent>
            <mc:Choice Requires="wps">
              <w:drawing>
                <wp:anchor distT="0" distB="0" distL="114300" distR="114300" simplePos="0" relativeHeight="251681792" behindDoc="0" locked="0" layoutInCell="1" allowOverlap="1" wp14:anchorId="16BC8B2C" wp14:editId="5A33D912">
                  <wp:simplePos x="0" y="0"/>
                  <wp:positionH relativeFrom="column">
                    <wp:posOffset>1090370</wp:posOffset>
                  </wp:positionH>
                  <wp:positionV relativeFrom="paragraph">
                    <wp:posOffset>38719</wp:posOffset>
                  </wp:positionV>
                  <wp:extent cx="976630" cy="637540"/>
                  <wp:effectExtent l="0" t="0" r="13970" b="10160"/>
                  <wp:wrapNone/>
                  <wp:docPr id="40" name="Zaoblený obdĺžni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63754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45653608" w14:textId="77777777" w:rsidR="00BE44B6" w:rsidRPr="000532FE" w:rsidRDefault="00BE44B6" w:rsidP="00B933E7">
                              <w:pPr>
                                <w:spacing w:after="0" w:line="240" w:lineRule="auto"/>
                                <w:jc w:val="center"/>
                                <w:rPr>
                                  <w:rFonts w:cstheme="minorHAnsi"/>
                                  <w:sz w:val="20"/>
                                </w:rPr>
                              </w:pPr>
                              <w:r w:rsidRPr="000532FE">
                                <w:rPr>
                                  <w:rFonts w:cstheme="minorHAnsi"/>
                                  <w:sz w:val="20"/>
                                </w:rPr>
                                <w:t>organizačný odbor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BC8B2C" id="Zaoblený obdĺžnik 40" o:spid="_x0000_s1034" style="position:absolute;left:0;text-align:left;margin-left:85.85pt;margin-top:3.05pt;width:76.9pt;height:50.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" fillcolor="#d5dce4 [671]">
                  <v:textbox>
                    <w:txbxContent>
                      <w:p w14:paraId="45653608" w14:textId="77777777" w:rsidR="00BE44B6" w:rsidRPr="000532FE" w:rsidRDefault="00BE44B6" w:rsidP="00B933E7">
                        <w:pPr>
                          <w:spacing w:after="0" w:line="240" w:lineRule="auto"/>
                          <w:jc w:val="center"/>
                          <w:rPr>
                            <w:rFonts w:cstheme="minorHAnsi"/>
                            <w:sz w:val="20"/>
                          </w:rPr>
                        </w:pPr>
                        <w:r w:rsidRPr="000532FE">
                          <w:rPr>
                            <w:rFonts w:cstheme="minorHAnsi"/>
                            <w:sz w:val="20"/>
                          </w:rPr>
                          <w:t>organizačný odbor</w:t>
                        </w:r>
                      </w:p>
                    </w:txbxContent>
                  </v:textbox>
                </v:roundrect>
              </w:pict>
            </mc:Fallback>
          </mc:AlternateContent>
        </w:r>
        <w:r w:rsidRPr="003E2112">
          <w:rPr>
            <w:noProof/>
            <w:lang w:eastAsia="sk-SK"/>
          </w:rPr>
          <mc:AlternateContent>
            <mc:Choice Requires="wps">
              <w:drawing>
                <wp:anchor distT="0" distB="0" distL="114300" distR="114300" simplePos="0" relativeHeight="251666432" behindDoc="0" locked="0" layoutInCell="1" allowOverlap="1" wp14:anchorId="121B6953" wp14:editId="40A44A34">
                  <wp:simplePos x="0" y="0"/>
                  <wp:positionH relativeFrom="column">
                    <wp:posOffset>-39183</wp:posOffset>
                  </wp:positionH>
                  <wp:positionV relativeFrom="paragraph">
                    <wp:posOffset>38719</wp:posOffset>
                  </wp:positionV>
                  <wp:extent cx="1000125" cy="637775"/>
                  <wp:effectExtent l="0" t="0" r="28575" b="10160"/>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3777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05B183EE" w14:textId="77777777" w:rsidR="00BE44B6" w:rsidRPr="000532FE" w:rsidRDefault="00BE44B6" w:rsidP="00B933E7">
                              <w:pPr>
                                <w:spacing w:line="240" w:lineRule="auto"/>
                                <w:jc w:val="center"/>
                                <w:rPr>
                                  <w:rFonts w:cstheme="minorHAnsi"/>
                                  <w:sz w:val="20"/>
                                </w:rPr>
                              </w:pPr>
                              <w:r w:rsidRPr="000532FE">
                                <w:rPr>
                                  <w:rFonts w:cstheme="minorHAnsi"/>
                                  <w:sz w:val="20"/>
                                </w:rPr>
                                <w:t xml:space="preserve">odbor </w:t>
                              </w:r>
                              <w:r>
                                <w:rPr>
                                  <w:rFonts w:cstheme="minorHAnsi"/>
                                  <w:sz w:val="20"/>
                                </w:rPr>
                                <w:t>európskych programov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1B6953" id="Zaoblený obdĺžnik 23" o:spid="_x0000_s1035" style="position:absolute;left:0;text-align:left;margin-left:-3.1pt;margin-top:3.05pt;width:78.75pt;height:5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" fillcolor="#d5dce4 [671]">
                  <v:textbox>
                    <w:txbxContent>
                      <w:p w14:paraId="05B183EE" w14:textId="77777777" w:rsidR="00BE44B6" w:rsidRPr="000532FE" w:rsidRDefault="00BE44B6" w:rsidP="00B933E7">
                        <w:pPr>
                          <w:spacing w:line="240" w:lineRule="auto"/>
                          <w:jc w:val="center"/>
                          <w:rPr>
                            <w:rFonts w:cstheme="minorHAnsi"/>
                            <w:sz w:val="20"/>
                          </w:rPr>
                        </w:pPr>
                        <w:r w:rsidRPr="000532FE">
                          <w:rPr>
                            <w:rFonts w:cstheme="minorHAnsi"/>
                            <w:sz w:val="20"/>
                          </w:rPr>
                          <w:t xml:space="preserve">odbor </w:t>
                        </w:r>
                        <w:r>
                          <w:rPr>
                            <w:rFonts w:cstheme="minorHAnsi"/>
                            <w:sz w:val="20"/>
                          </w:rPr>
                          <w:t>európskych programov</w:t>
                        </w:r>
                      </w:p>
                    </w:txbxContent>
                  </v:textbox>
                </v:roundrect>
              </w:pict>
            </mc:Fallback>
          </mc:AlternateContent>
        </w:r>
      </w:ins>
    </w:p>
    <w:p w14:paraId="49C1151D" w14:textId="77777777" w:rsidR="00B933E7" w:rsidRPr="003E2112" w:rsidRDefault="00B933E7" w:rsidP="00B933E7">
      <w:pPr>
        <w:spacing w:after="0" w:line="240" w:lineRule="auto"/>
        <w:jc w:val="both"/>
        <w:rPr>
          <w:ins w:id="1125" w:author="Autor"/>
          <w:lang w:eastAsia="ar-SA"/>
        </w:rPr>
      </w:pPr>
    </w:p>
    <w:p w14:paraId="0F53DF11" w14:textId="10E5B8A6" w:rsidR="00B933E7" w:rsidRDefault="007F71CC" w:rsidP="00B933E7">
      <w:pPr>
        <w:rPr>
          <w:ins w:id="1126" w:author="Autor"/>
        </w:rPr>
      </w:pPr>
      <w:ins w:id="1127" w:author="Autor">
        <w:r w:rsidRPr="003E2112">
          <w:rPr>
            <w:noProof/>
            <w:lang w:eastAsia="sk-SK"/>
          </w:rPr>
          <w:lastRenderedPageBreak/>
          <mc:AlternateContent>
            <mc:Choice Requires="wps">
              <w:drawing>
                <wp:anchor distT="0" distB="0" distL="114300" distR="114300" simplePos="0" relativeHeight="251679744" behindDoc="0" locked="0" layoutInCell="1" allowOverlap="1" wp14:anchorId="38EC03E2" wp14:editId="454517D0">
                  <wp:simplePos x="0" y="0"/>
                  <wp:positionH relativeFrom="column">
                    <wp:posOffset>4991051</wp:posOffset>
                  </wp:positionH>
                  <wp:positionV relativeFrom="paragraph">
                    <wp:posOffset>267139</wp:posOffset>
                  </wp:positionV>
                  <wp:extent cx="0" cy="263769"/>
                  <wp:effectExtent l="76200" t="0" r="57150" b="60325"/>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76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50FBD" id="Rovná spojnica 2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pt,21.05pt" to="393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">
                  <v:stroke endarrow="block"/>
                </v:line>
              </w:pict>
            </mc:Fallback>
          </mc:AlternateContent>
        </w:r>
        <w:r w:rsidRPr="003E2112">
          <w:rPr>
            <w:noProof/>
            <w:lang w:eastAsia="sk-SK"/>
          </w:rPr>
          <mc:AlternateContent>
            <mc:Choice Requires="wps">
              <w:drawing>
                <wp:anchor distT="0" distB="0" distL="114300" distR="114300" simplePos="0" relativeHeight="251684864" behindDoc="0" locked="0" layoutInCell="1" allowOverlap="1" wp14:anchorId="2151A995" wp14:editId="7659B02D">
                  <wp:simplePos x="0" y="0"/>
                  <wp:positionH relativeFrom="column">
                    <wp:posOffset>1562051</wp:posOffset>
                  </wp:positionH>
                  <wp:positionV relativeFrom="paragraph">
                    <wp:posOffset>333180</wp:posOffset>
                  </wp:positionV>
                  <wp:extent cx="733" cy="203786"/>
                  <wp:effectExtent l="76200" t="0" r="75565" b="63500"/>
                  <wp:wrapNone/>
                  <wp:docPr id="54" name="Rovná spojnica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 cy="2037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DF6FF" id="Rovná spojnica 5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pt,26.25pt" to="123.0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">
                  <v:stroke endarrow="block"/>
                </v:line>
              </w:pict>
            </mc:Fallback>
          </mc:AlternateContent>
        </w:r>
        <w:r w:rsidRPr="003E2112">
          <w:rPr>
            <w:noProof/>
            <w:lang w:eastAsia="sk-SK"/>
          </w:rPr>
          <mc:AlternateContent>
            <mc:Choice Requires="wps">
              <w:drawing>
                <wp:anchor distT="0" distB="0" distL="114300" distR="114300" simplePos="0" relativeHeight="251686912" behindDoc="0" locked="0" layoutInCell="1" allowOverlap="1" wp14:anchorId="28DEAFBD" wp14:editId="0AA300B2">
                  <wp:simplePos x="0" y="0"/>
                  <wp:positionH relativeFrom="column">
                    <wp:posOffset>427842</wp:posOffset>
                  </wp:positionH>
                  <wp:positionV relativeFrom="paragraph">
                    <wp:posOffset>333180</wp:posOffset>
                  </wp:positionV>
                  <wp:extent cx="8793" cy="204958"/>
                  <wp:effectExtent l="76200" t="0" r="67945" b="6223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93" cy="2049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0A5FF" id="Rovná spojnica 8"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pt,26.25pt" to="34.4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">
                  <v:stroke endarrow="block"/>
                </v:line>
              </w:pict>
            </mc:Fallback>
          </mc:AlternateContent>
        </w:r>
        <w:r w:rsidR="00B933E7" w:rsidRPr="003E2112">
          <w:rPr>
            <w:noProof/>
            <w:lang w:eastAsia="sk-SK"/>
          </w:rPr>
          <mc:AlternateContent>
            <mc:Choice Requires="wps">
              <w:drawing>
                <wp:anchor distT="0" distB="0" distL="114300" distR="114300" simplePos="0" relativeHeight="251683840" behindDoc="0" locked="0" layoutInCell="1" allowOverlap="1" wp14:anchorId="20160328" wp14:editId="0783CBA2">
                  <wp:simplePos x="0" y="0"/>
                  <wp:positionH relativeFrom="column">
                    <wp:posOffset>1090295</wp:posOffset>
                  </wp:positionH>
                  <wp:positionV relativeFrom="paragraph">
                    <wp:posOffset>535306</wp:posOffset>
                  </wp:positionV>
                  <wp:extent cx="1000125" cy="819150"/>
                  <wp:effectExtent l="0" t="0" r="28575" b="19050"/>
                  <wp:wrapNone/>
                  <wp:docPr id="53" name="Zaoblený obdĺžnik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19150"/>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0B0ADFE3" w14:textId="77777777" w:rsidR="00BE44B6" w:rsidRPr="000532FE" w:rsidRDefault="00BE44B6" w:rsidP="00B933E7">
                              <w:pPr>
                                <w:spacing w:line="240" w:lineRule="auto"/>
                                <w:jc w:val="center"/>
                                <w:rPr>
                                  <w:rFonts w:cstheme="minorHAnsi"/>
                                  <w:sz w:val="20"/>
                                </w:rPr>
                              </w:pPr>
                              <w:r w:rsidRPr="000532FE">
                                <w:rPr>
                                  <w:rFonts w:cstheme="minorHAnsi"/>
                                  <w:sz w:val="20"/>
                                </w:rPr>
                                <w:t>oddelenie podporných činností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160328" id="Zaoblený obdĺžnik 53" o:spid="_x0000_s1036" style="position:absolute;margin-left:85.85pt;margin-top:42.15pt;width:78.75pt;height:6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" fillcolor="#d5dce4 [671]">
                  <v:textbox>
                    <w:txbxContent>
                      <w:p w14:paraId="0B0ADFE3" w14:textId="77777777" w:rsidR="00BE44B6" w:rsidRPr="000532FE" w:rsidRDefault="00BE44B6" w:rsidP="00B933E7">
                        <w:pPr>
                          <w:spacing w:line="240" w:lineRule="auto"/>
                          <w:jc w:val="center"/>
                          <w:rPr>
                            <w:rFonts w:cstheme="minorHAnsi"/>
                            <w:sz w:val="20"/>
                          </w:rPr>
                        </w:pPr>
                        <w:r w:rsidRPr="000532FE">
                          <w:rPr>
                            <w:rFonts w:cstheme="minorHAnsi"/>
                            <w:sz w:val="20"/>
                          </w:rPr>
                          <w:t>oddelenie podporných činností</w:t>
                        </w:r>
                      </w:p>
                    </w:txbxContent>
                  </v:textbox>
                </v:roundrect>
              </w:pict>
            </mc:Fallback>
          </mc:AlternateContent>
        </w:r>
        <w:r w:rsidR="00B933E7" w:rsidRPr="003E2112">
          <w:rPr>
            <w:noProof/>
            <w:lang w:eastAsia="sk-SK"/>
          </w:rPr>
          <mc:AlternateContent>
            <mc:Choice Requires="wps">
              <w:drawing>
                <wp:anchor distT="0" distB="0" distL="114300" distR="114300" simplePos="0" relativeHeight="251678720" behindDoc="0" locked="0" layoutInCell="1" allowOverlap="1" wp14:anchorId="6627BEDF" wp14:editId="3178AC43">
                  <wp:simplePos x="0" y="0"/>
                  <wp:positionH relativeFrom="column">
                    <wp:posOffset>-43180</wp:posOffset>
                  </wp:positionH>
                  <wp:positionV relativeFrom="paragraph">
                    <wp:posOffset>535305</wp:posOffset>
                  </wp:positionV>
                  <wp:extent cx="1000125" cy="819150"/>
                  <wp:effectExtent l="0" t="0" r="28575" b="19050"/>
                  <wp:wrapNone/>
                  <wp:docPr id="19" name="Zaoblený obdĺžnik 19"/>
                  <wp:cNvGraphicFramePr/>
                  <a:graphic xmlns:a="http://schemas.openxmlformats.org/drawingml/2006/main">
                    <a:graphicData uri="http://schemas.microsoft.com/office/word/2010/wordprocessingShape">
                      <wps:wsp>
                        <wps:cNvSpPr/>
                        <wps:spPr>
                          <a:xfrm>
                            <a:off x="0" y="0"/>
                            <a:ext cx="1000125" cy="819150"/>
                          </a:xfrm>
                          <a:prstGeom prst="roundRect">
                            <a:avLst/>
                          </a:prstGeom>
                          <a:solidFill>
                            <a:schemeClr val="tx2">
                              <a:lumMod val="20000"/>
                              <a:lumOff val="80000"/>
                            </a:schemeClr>
                          </a:solidFill>
                          <a:ln w="3175" cap="flat" cmpd="sng" algn="ctr">
                            <a:solidFill>
                              <a:srgbClr val="4F81BD">
                                <a:shade val="50000"/>
                              </a:srgbClr>
                            </a:solidFill>
                            <a:prstDash val="solid"/>
                          </a:ln>
                          <a:effectLst/>
                        </wps:spPr>
                        <wps:txbx>
                          <w:txbxContent>
                            <w:p w14:paraId="7CE72813" w14:textId="77777777" w:rsidR="00BE44B6" w:rsidRPr="000532FE" w:rsidRDefault="00BE44B6" w:rsidP="00B933E7">
                              <w:pPr>
                                <w:spacing w:after="0" w:line="240" w:lineRule="auto"/>
                                <w:jc w:val="center"/>
                                <w:rPr>
                                  <w:rFonts w:cstheme="minorHAnsi"/>
                                  <w:sz w:val="20"/>
                                  <w:szCs w:val="20"/>
                                </w:rPr>
                              </w:pPr>
                              <w:r w:rsidRPr="000532FE">
                                <w:rPr>
                                  <w:rFonts w:cstheme="minorHAnsi"/>
                                  <w:color w:val="000000" w:themeColor="text1"/>
                                  <w:sz w:val="20"/>
                                  <w:szCs w:val="20"/>
                                </w:rPr>
                                <w:t xml:space="preserve">oddelenie </w:t>
                              </w:r>
                              <w:r>
                                <w:rPr>
                                  <w:rFonts w:cstheme="minorHAnsi"/>
                                  <w:color w:val="000000" w:themeColor="text1"/>
                                  <w:sz w:val="20"/>
                                  <w:szCs w:val="20"/>
                                </w:rPr>
                                <w:t xml:space="preserve">zahraničnej pomoci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27BEDF" id="Zaoblený obdĺžnik 19" o:spid="_x0000_s1037" style="position:absolute;margin-left:-3.4pt;margin-top:42.15pt;width:78.75pt;height:6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" fillcolor="#d5dce4 [671]" strokecolor="#385d8a" strokeweight=".25pt">
                  <v:textbox>
                    <w:txbxContent>
                      <w:p w14:paraId="7CE72813" w14:textId="77777777" w:rsidR="00BE44B6" w:rsidRPr="000532FE" w:rsidRDefault="00BE44B6" w:rsidP="00B933E7">
                        <w:pPr>
                          <w:spacing w:after="0" w:line="240" w:lineRule="auto"/>
                          <w:jc w:val="center"/>
                          <w:rPr>
                            <w:rFonts w:cstheme="minorHAnsi"/>
                            <w:sz w:val="20"/>
                            <w:szCs w:val="20"/>
                          </w:rPr>
                        </w:pPr>
                        <w:r w:rsidRPr="000532FE">
                          <w:rPr>
                            <w:rFonts w:cstheme="minorHAnsi"/>
                            <w:color w:val="000000" w:themeColor="text1"/>
                            <w:sz w:val="20"/>
                            <w:szCs w:val="20"/>
                          </w:rPr>
                          <w:t xml:space="preserve">oddelenie </w:t>
                        </w:r>
                        <w:r>
                          <w:rPr>
                            <w:rFonts w:cstheme="minorHAnsi"/>
                            <w:color w:val="000000" w:themeColor="text1"/>
                            <w:sz w:val="20"/>
                            <w:szCs w:val="20"/>
                          </w:rPr>
                          <w:t xml:space="preserve">zahraničnej pomoci </w:t>
                        </w:r>
                      </w:p>
                    </w:txbxContent>
                  </v:textbox>
                </v:roundrect>
              </w:pict>
            </mc:Fallback>
          </mc:AlternateContent>
        </w:r>
        <w:r w:rsidR="00B933E7" w:rsidRPr="003E2112">
          <w:br w:type="textWrapping" w:clear="all"/>
        </w:r>
      </w:ins>
    </w:p>
    <w:p w14:paraId="1FA14760" w14:textId="57E984F5" w:rsidR="00B933E7" w:rsidRDefault="007F71CC" w:rsidP="00B933E7">
      <w:pPr>
        <w:rPr>
          <w:ins w:id="1128" w:author="Autor"/>
        </w:rPr>
      </w:pPr>
      <w:ins w:id="1129" w:author="Autor">
        <w:r w:rsidRPr="003E2112">
          <w:rPr>
            <w:noProof/>
            <w:lang w:eastAsia="sk-SK"/>
          </w:rPr>
          <mc:AlternateContent>
            <mc:Choice Requires="wps">
              <w:drawing>
                <wp:anchor distT="0" distB="0" distL="114300" distR="114300" simplePos="0" relativeHeight="251677696" behindDoc="0" locked="0" layoutInCell="1" allowOverlap="1" wp14:anchorId="79BF7771" wp14:editId="19B935B4">
                  <wp:simplePos x="0" y="0"/>
                  <wp:positionH relativeFrom="column">
                    <wp:posOffset>4296459</wp:posOffset>
                  </wp:positionH>
                  <wp:positionV relativeFrom="paragraph">
                    <wp:posOffset>61643</wp:posOffset>
                  </wp:positionV>
                  <wp:extent cx="1344295" cy="720969"/>
                  <wp:effectExtent l="0" t="0" r="27305" b="22225"/>
                  <wp:wrapNone/>
                  <wp:docPr id="15" name="Zaoblený obdĺžnik 15"/>
                  <wp:cNvGraphicFramePr/>
                  <a:graphic xmlns:a="http://schemas.openxmlformats.org/drawingml/2006/main">
                    <a:graphicData uri="http://schemas.microsoft.com/office/word/2010/wordprocessingShape">
                      <wps:wsp>
                        <wps:cNvSpPr/>
                        <wps:spPr>
                          <a:xfrm>
                            <a:off x="0" y="0"/>
                            <a:ext cx="1344295" cy="720969"/>
                          </a:xfrm>
                          <a:prstGeom prst="roundRect">
                            <a:avLst/>
                          </a:prstGeom>
                          <a:solidFill>
                            <a:schemeClr val="tx2">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6F11710D" w14:textId="77777777" w:rsidR="00BE44B6" w:rsidRPr="000532FE" w:rsidRDefault="00BE44B6" w:rsidP="00B933E7">
                              <w:pPr>
                                <w:spacing w:after="0" w:line="240" w:lineRule="auto"/>
                                <w:jc w:val="center"/>
                                <w:rPr>
                                  <w:rFonts w:cstheme="minorHAnsi"/>
                                  <w:sz w:val="20"/>
                                  <w:szCs w:val="20"/>
                                </w:rPr>
                              </w:pPr>
                              <w:r w:rsidRPr="000532FE">
                                <w:rPr>
                                  <w:rFonts w:cstheme="minorHAnsi"/>
                                  <w:color w:val="000000" w:themeColor="text1"/>
                                  <w:sz w:val="20"/>
                                  <w:szCs w:val="20"/>
                                </w:rPr>
                                <w:t>oddelenie účtovníctva a štátna pokladnica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BF7771" id="Zaoblený obdĺžnik 15" o:spid="_x0000_s1038" style="position:absolute;margin-left:338.3pt;margin-top:4.85pt;width:105.85pt;height:5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" fillcolor="#d5dce4 [671]" strokecolor="#1f4d78 [1604]" strokeweight=".25pt">
                  <v:stroke joinstyle="miter"/>
                  <v:textbox>
                    <w:txbxContent>
                      <w:p w14:paraId="6F11710D" w14:textId="77777777" w:rsidR="00BE44B6" w:rsidRPr="000532FE" w:rsidRDefault="00BE44B6" w:rsidP="00B933E7">
                        <w:pPr>
                          <w:spacing w:after="0" w:line="240" w:lineRule="auto"/>
                          <w:jc w:val="center"/>
                          <w:rPr>
                            <w:rFonts w:cstheme="minorHAnsi"/>
                            <w:sz w:val="20"/>
                            <w:szCs w:val="20"/>
                          </w:rPr>
                        </w:pPr>
                        <w:r w:rsidRPr="000532FE">
                          <w:rPr>
                            <w:rFonts w:cstheme="minorHAnsi"/>
                            <w:color w:val="000000" w:themeColor="text1"/>
                            <w:sz w:val="20"/>
                            <w:szCs w:val="20"/>
                          </w:rPr>
                          <w:t>oddelenie účtovníctva a štátna pokladnica</w:t>
                        </w:r>
                      </w:p>
                    </w:txbxContent>
                  </v:textbox>
                </v:roundrect>
              </w:pict>
            </mc:Fallback>
          </mc:AlternateContent>
        </w:r>
      </w:ins>
    </w:p>
    <w:p w14:paraId="4BDF1532" w14:textId="2B625C2A" w:rsidR="0043670B" w:rsidRPr="00337F6A" w:rsidDel="00B933E7" w:rsidRDefault="0043670B" w:rsidP="00781EC1">
      <w:pPr>
        <w:widowControl w:val="0"/>
        <w:autoSpaceDE w:val="0"/>
        <w:autoSpaceDN w:val="0"/>
        <w:adjustRightInd w:val="0"/>
        <w:jc w:val="both"/>
        <w:rPr>
          <w:del w:id="1130" w:author="Autor"/>
          <w:rFonts w:eastAsia="Times New Roman" w:cstheme="minorHAnsi"/>
          <w:color w:val="000000"/>
          <w:lang w:eastAsia="sk-SK"/>
        </w:rPr>
      </w:pPr>
      <w:del w:id="1131" w:author="Autor">
        <w:r w:rsidRPr="00337F6A" w:rsidDel="00B933E7">
          <w:rPr>
            <w:rFonts w:cstheme="minorHAnsi"/>
            <w:noProof/>
            <w:lang w:eastAsia="sk-SK"/>
          </w:rPr>
          <w:drawing>
            <wp:inline distT="0" distB="0" distL="0" distR="0" wp14:anchorId="09F7D5A4" wp14:editId="3187CDBB">
              <wp:extent cx="6477000" cy="5470192"/>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3483" cy="5509449"/>
                      </a:xfrm>
                      <a:prstGeom prst="rect">
                        <a:avLst/>
                      </a:prstGeom>
                      <a:noFill/>
                      <a:ln>
                        <a:noFill/>
                      </a:ln>
                    </pic:spPr>
                  </pic:pic>
                </a:graphicData>
              </a:graphic>
            </wp:inline>
          </w:drawing>
        </w:r>
      </w:del>
    </w:p>
    <w:p w14:paraId="0FFA4D2C" w14:textId="1D49C68D" w:rsidR="00B933E7" w:rsidRDefault="00B933E7" w:rsidP="001727A5">
      <w:pPr>
        <w:spacing w:after="0" w:line="240" w:lineRule="auto"/>
        <w:jc w:val="both"/>
        <w:rPr>
          <w:ins w:id="1132" w:author="Autor"/>
          <w:rFonts w:eastAsia="Times New Roman" w:cstheme="minorHAnsi"/>
          <w:color w:val="000000"/>
          <w:lang w:eastAsia="sk-SK"/>
        </w:rPr>
      </w:pPr>
    </w:p>
    <w:p w14:paraId="3252C58C" w14:textId="75B30824" w:rsidR="00B933E7" w:rsidRDefault="00B933E7" w:rsidP="001727A5">
      <w:pPr>
        <w:spacing w:after="0" w:line="240" w:lineRule="auto"/>
        <w:jc w:val="both"/>
        <w:rPr>
          <w:ins w:id="1133" w:author="Autor"/>
          <w:rFonts w:eastAsia="Times New Roman" w:cstheme="minorHAnsi"/>
          <w:color w:val="000000"/>
          <w:lang w:eastAsia="sk-SK"/>
        </w:rPr>
      </w:pPr>
    </w:p>
    <w:p w14:paraId="704C457C" w14:textId="5EC2F642" w:rsidR="00B933E7" w:rsidRDefault="00B933E7" w:rsidP="001727A5">
      <w:pPr>
        <w:spacing w:after="0" w:line="240" w:lineRule="auto"/>
        <w:jc w:val="both"/>
        <w:rPr>
          <w:ins w:id="1134" w:author="Autor"/>
          <w:rFonts w:eastAsia="Times New Roman" w:cstheme="minorHAnsi"/>
          <w:color w:val="000000"/>
          <w:lang w:eastAsia="sk-SK"/>
        </w:rPr>
      </w:pPr>
    </w:p>
    <w:p w14:paraId="786E34EA" w14:textId="77777777" w:rsidR="00B933E7" w:rsidRDefault="00B933E7" w:rsidP="001727A5">
      <w:pPr>
        <w:spacing w:after="0" w:line="240" w:lineRule="auto"/>
        <w:jc w:val="both"/>
        <w:rPr>
          <w:ins w:id="1135" w:author="Autor"/>
          <w:rFonts w:eastAsia="Times New Roman" w:cstheme="minorHAnsi"/>
          <w:color w:val="000000"/>
          <w:lang w:eastAsia="sk-SK"/>
        </w:rPr>
      </w:pPr>
    </w:p>
    <w:p w14:paraId="07970FE5" w14:textId="77777777" w:rsidR="00B933E7" w:rsidRDefault="00B933E7" w:rsidP="001727A5">
      <w:pPr>
        <w:spacing w:after="0" w:line="240" w:lineRule="auto"/>
        <w:jc w:val="both"/>
        <w:rPr>
          <w:ins w:id="1136" w:author="Autor"/>
          <w:rFonts w:eastAsia="Times New Roman" w:cstheme="minorHAnsi"/>
          <w:color w:val="000000"/>
          <w:lang w:eastAsia="sk-SK"/>
        </w:rPr>
      </w:pPr>
    </w:p>
    <w:p w14:paraId="45C8FDA3" w14:textId="77777777" w:rsidR="00B933E7" w:rsidRDefault="00B933E7" w:rsidP="001727A5">
      <w:pPr>
        <w:spacing w:after="0" w:line="240" w:lineRule="auto"/>
        <w:jc w:val="both"/>
        <w:rPr>
          <w:ins w:id="1137" w:author="Autor"/>
          <w:rFonts w:eastAsia="Times New Roman" w:cstheme="minorHAnsi"/>
          <w:color w:val="000000"/>
          <w:lang w:eastAsia="sk-SK"/>
        </w:rPr>
      </w:pPr>
    </w:p>
    <w:p w14:paraId="1174E696" w14:textId="77777777" w:rsidR="00B933E7" w:rsidRDefault="00B933E7" w:rsidP="001727A5">
      <w:pPr>
        <w:spacing w:after="0" w:line="240" w:lineRule="auto"/>
        <w:jc w:val="both"/>
        <w:rPr>
          <w:ins w:id="1138" w:author="Autor"/>
          <w:rFonts w:eastAsia="Times New Roman" w:cstheme="minorHAnsi"/>
          <w:color w:val="000000"/>
          <w:lang w:eastAsia="sk-SK"/>
        </w:rPr>
      </w:pPr>
    </w:p>
    <w:p w14:paraId="0A44E104" w14:textId="77777777" w:rsidR="00B933E7" w:rsidRDefault="00B933E7" w:rsidP="001727A5">
      <w:pPr>
        <w:spacing w:after="0" w:line="240" w:lineRule="auto"/>
        <w:jc w:val="both"/>
        <w:rPr>
          <w:ins w:id="1139" w:author="Autor"/>
          <w:rFonts w:eastAsia="Times New Roman" w:cstheme="minorHAnsi"/>
          <w:color w:val="000000"/>
          <w:lang w:eastAsia="sk-SK"/>
        </w:rPr>
      </w:pPr>
    </w:p>
    <w:p w14:paraId="25907F6F" w14:textId="77777777" w:rsidR="00B933E7" w:rsidRDefault="00B933E7" w:rsidP="001727A5">
      <w:pPr>
        <w:spacing w:after="0" w:line="240" w:lineRule="auto"/>
        <w:jc w:val="both"/>
        <w:rPr>
          <w:ins w:id="1140" w:author="Autor"/>
          <w:rFonts w:eastAsia="Times New Roman" w:cstheme="minorHAnsi"/>
          <w:color w:val="000000"/>
          <w:lang w:eastAsia="sk-SK"/>
        </w:rPr>
      </w:pPr>
    </w:p>
    <w:p w14:paraId="1B7343FE" w14:textId="77777777" w:rsidR="00B933E7" w:rsidRDefault="00B933E7" w:rsidP="001727A5">
      <w:pPr>
        <w:spacing w:after="0" w:line="240" w:lineRule="auto"/>
        <w:jc w:val="both"/>
        <w:rPr>
          <w:ins w:id="1141" w:author="Autor"/>
          <w:rFonts w:eastAsia="Times New Roman" w:cstheme="minorHAnsi"/>
          <w:color w:val="000000"/>
          <w:lang w:eastAsia="sk-SK"/>
        </w:rPr>
      </w:pPr>
    </w:p>
    <w:p w14:paraId="66E29C4E" w14:textId="77777777" w:rsidR="00B933E7" w:rsidRDefault="00B933E7" w:rsidP="001727A5">
      <w:pPr>
        <w:spacing w:after="0" w:line="240" w:lineRule="auto"/>
        <w:jc w:val="both"/>
        <w:rPr>
          <w:ins w:id="1142" w:author="Autor"/>
          <w:rFonts w:eastAsia="Times New Roman" w:cstheme="minorHAnsi"/>
          <w:color w:val="000000"/>
          <w:lang w:eastAsia="sk-SK"/>
        </w:rPr>
      </w:pPr>
    </w:p>
    <w:p w14:paraId="1A3CC17E" w14:textId="77777777" w:rsidR="003A7E7F" w:rsidRDefault="003A7E7F" w:rsidP="001727A5">
      <w:pPr>
        <w:spacing w:after="0" w:line="240" w:lineRule="auto"/>
        <w:jc w:val="both"/>
        <w:rPr>
          <w:ins w:id="1143" w:author="Autor"/>
          <w:rFonts w:eastAsia="Times New Roman" w:cstheme="minorHAnsi"/>
          <w:color w:val="000000"/>
          <w:lang w:eastAsia="sk-SK"/>
        </w:rPr>
      </w:pPr>
    </w:p>
    <w:p w14:paraId="72B9E547" w14:textId="40E1B97A" w:rsidR="00E0243C" w:rsidRPr="00337F6A" w:rsidRDefault="00EB22C8" w:rsidP="001727A5">
      <w:pPr>
        <w:spacing w:after="0" w:line="240" w:lineRule="auto"/>
        <w:jc w:val="both"/>
        <w:rPr>
          <w:rFonts w:eastAsia="Times New Roman" w:cstheme="minorHAnsi"/>
          <w:bCs/>
          <w:color w:val="000000"/>
          <w:lang w:eastAsia="sk-SK"/>
        </w:rPr>
      </w:pPr>
      <w:r w:rsidRPr="00337F6A">
        <w:rPr>
          <w:rFonts w:eastAsia="Times New Roman" w:cstheme="minorHAnsi"/>
          <w:color w:val="000000"/>
          <w:lang w:eastAsia="sk-SK"/>
        </w:rPr>
        <w:t xml:space="preserve">Systém riadenia </w:t>
      </w:r>
      <w:r w:rsidR="005749FF" w:rsidRPr="00337F6A">
        <w:rPr>
          <w:rFonts w:eastAsia="Times New Roman" w:cstheme="minorHAnsi"/>
          <w:color w:val="000000"/>
          <w:lang w:eastAsia="sk-SK"/>
        </w:rPr>
        <w:t xml:space="preserve">a kontroly </w:t>
      </w:r>
      <w:r w:rsidRPr="00337F6A">
        <w:rPr>
          <w:rFonts w:eastAsia="Times New Roman" w:cstheme="minorHAnsi"/>
          <w:color w:val="000000"/>
          <w:lang w:eastAsia="sk-SK"/>
        </w:rPr>
        <w:t xml:space="preserve">programov a jeho zmeny vypracúvajú </w:t>
      </w:r>
      <w:r w:rsidR="002B6AFF" w:rsidRPr="00337F6A">
        <w:rPr>
          <w:rFonts w:eastAsia="Times New Roman" w:cstheme="minorHAnsi"/>
          <w:color w:val="000000"/>
          <w:lang w:eastAsia="sk-SK"/>
        </w:rPr>
        <w:t>v</w:t>
      </w:r>
      <w:r w:rsidR="000D3C03" w:rsidRPr="00337F6A">
        <w:rPr>
          <w:rFonts w:eastAsia="Times New Roman" w:cstheme="minorHAnsi"/>
          <w:color w:val="000000"/>
          <w:lang w:eastAsia="sk-SK"/>
        </w:rPr>
        <w:t xml:space="preserve">o vzájomnej spolupráci </w:t>
      </w:r>
      <w:r w:rsidRPr="00337F6A">
        <w:rPr>
          <w:rFonts w:eastAsia="Times New Roman" w:cstheme="minorHAnsi"/>
          <w:color w:val="000000"/>
          <w:lang w:eastAsia="sk-SK"/>
        </w:rPr>
        <w:t>o</w:t>
      </w:r>
      <w:ins w:id="1144" w:author="Autor">
        <w:r w:rsidR="00E20F2A">
          <w:rPr>
            <w:rFonts w:eastAsia="Times New Roman" w:cstheme="minorHAnsi"/>
            <w:color w:val="000000"/>
            <w:lang w:eastAsia="sk-SK"/>
          </w:rPr>
          <w:t xml:space="preserve">ddelenie </w:t>
        </w:r>
      </w:ins>
      <w:del w:id="1145" w:author="Autor">
        <w:r w:rsidRPr="00337F6A" w:rsidDel="00E20F2A">
          <w:rPr>
            <w:rFonts w:eastAsia="Times New Roman" w:cstheme="minorHAnsi"/>
            <w:color w:val="000000"/>
            <w:lang w:eastAsia="sk-SK"/>
          </w:rPr>
          <w:delText xml:space="preserve">dbor </w:delText>
        </w:r>
      </w:del>
      <w:r w:rsidRPr="00337F6A">
        <w:rPr>
          <w:rFonts w:eastAsia="Times New Roman" w:cstheme="minorHAnsi"/>
          <w:color w:val="000000"/>
          <w:lang w:eastAsia="sk-SK"/>
        </w:rPr>
        <w:t xml:space="preserve">zahraničnej pomoci, </w:t>
      </w:r>
      <w:r w:rsidR="00165EED" w:rsidRPr="00337F6A">
        <w:rPr>
          <w:rFonts w:eastAsia="Times New Roman" w:cstheme="minorHAnsi"/>
          <w:color w:val="000000"/>
          <w:lang w:eastAsia="sk-SK"/>
        </w:rPr>
        <w:t xml:space="preserve">organizačný odbor </w:t>
      </w:r>
      <w:r w:rsidRPr="00337F6A">
        <w:rPr>
          <w:rFonts w:eastAsia="Times New Roman" w:cstheme="minorHAnsi"/>
          <w:lang w:eastAsia="sk-SK"/>
        </w:rPr>
        <w:t xml:space="preserve">a platobná jednotka. </w:t>
      </w:r>
      <w:r w:rsidRPr="00337F6A">
        <w:rPr>
          <w:rFonts w:eastAsia="Times New Roman" w:cstheme="minorHAnsi"/>
          <w:b/>
          <w:color w:val="000000"/>
          <w:lang w:eastAsia="sk-SK"/>
        </w:rPr>
        <w:t xml:space="preserve">Systém riadenia </w:t>
      </w:r>
      <w:r w:rsidR="00FA0327" w:rsidRPr="00337F6A">
        <w:rPr>
          <w:rFonts w:eastAsia="Times New Roman" w:cstheme="minorHAnsi"/>
          <w:b/>
          <w:color w:val="000000"/>
          <w:lang w:eastAsia="sk-SK"/>
        </w:rPr>
        <w:t xml:space="preserve">a kontroly </w:t>
      </w:r>
      <w:r w:rsidRPr="00337F6A">
        <w:rPr>
          <w:rFonts w:eastAsia="Times New Roman" w:cstheme="minorHAnsi"/>
          <w:b/>
          <w:color w:val="000000"/>
          <w:lang w:eastAsia="sk-SK"/>
        </w:rPr>
        <w:lastRenderedPageBreak/>
        <w:t>programov</w:t>
      </w:r>
      <w:r w:rsidRPr="00337F6A">
        <w:rPr>
          <w:rFonts w:eastAsia="Times New Roman" w:cstheme="minorHAnsi"/>
          <w:color w:val="000000"/>
          <w:lang w:eastAsia="sk-SK"/>
        </w:rPr>
        <w:t xml:space="preserve"> a  jeho zmeny, </w:t>
      </w:r>
      <w:ins w:id="1146" w:author="Autor">
        <w:r w:rsidR="0004614D" w:rsidRPr="0004614D">
          <w:rPr>
            <w:rFonts w:eastAsia="Times New Roman" w:cstheme="minorHAnsi"/>
            <w:b/>
            <w:color w:val="000000"/>
            <w:lang w:eastAsia="sk-SK"/>
            <w:rPrChange w:id="1147" w:author="Autor">
              <w:rPr>
                <w:rFonts w:eastAsia="Times New Roman" w:cstheme="minorHAnsi"/>
                <w:color w:val="000000"/>
                <w:lang w:eastAsia="sk-SK"/>
              </w:rPr>
            </w:rPrChange>
          </w:rPr>
          <w:t>vrátane</w:t>
        </w:r>
      </w:ins>
      <w:del w:id="1148" w:author="Autor">
        <w:r w:rsidRPr="0004614D" w:rsidDel="0004614D">
          <w:rPr>
            <w:rFonts w:eastAsia="Times New Roman" w:cstheme="minorHAnsi"/>
            <w:b/>
            <w:color w:val="000000"/>
            <w:lang w:eastAsia="sk-SK"/>
            <w:rPrChange w:id="1149" w:author="Autor">
              <w:rPr>
                <w:rFonts w:eastAsia="Times New Roman" w:cstheme="minorHAnsi"/>
                <w:color w:val="000000"/>
                <w:lang w:eastAsia="sk-SK"/>
              </w:rPr>
            </w:rPrChange>
          </w:rPr>
          <w:delText>s výnimkou</w:delText>
        </w:r>
      </w:del>
      <w:r w:rsidRPr="0004614D">
        <w:rPr>
          <w:rFonts w:eastAsia="Times New Roman" w:cstheme="minorHAnsi"/>
          <w:b/>
          <w:color w:val="000000"/>
          <w:lang w:eastAsia="sk-SK"/>
          <w:rPrChange w:id="1150" w:author="Autor">
            <w:rPr>
              <w:rFonts w:eastAsia="Times New Roman" w:cstheme="minorHAnsi"/>
              <w:color w:val="000000"/>
              <w:lang w:eastAsia="sk-SK"/>
            </w:rPr>
          </w:rPrChange>
        </w:rPr>
        <w:t xml:space="preserve"> časti finančného riadenia</w:t>
      </w:r>
      <w:r w:rsidRPr="00337F6A">
        <w:rPr>
          <w:rFonts w:eastAsia="Times New Roman" w:cstheme="minorHAnsi"/>
          <w:color w:val="000000"/>
          <w:lang w:eastAsia="sk-SK"/>
        </w:rPr>
        <w:t xml:space="preserve"> schvaľuje </w:t>
      </w:r>
      <w:r w:rsidRPr="00337F6A">
        <w:rPr>
          <w:rFonts w:eastAsia="Times New Roman" w:cstheme="minorHAnsi"/>
          <w:b/>
          <w:color w:val="000000"/>
          <w:lang w:eastAsia="sk-SK"/>
        </w:rPr>
        <w:t xml:space="preserve">generálny riaditeľ sekcie </w:t>
      </w:r>
      <w:ins w:id="1151" w:author="Autor">
        <w:r w:rsidR="0004614D">
          <w:rPr>
            <w:rFonts w:eastAsia="Times New Roman" w:cstheme="minorHAnsi"/>
            <w:b/>
            <w:color w:val="000000"/>
            <w:lang w:eastAsia="sk-SK"/>
          </w:rPr>
          <w:t>financovania a rozpočtu</w:t>
        </w:r>
      </w:ins>
      <w:del w:id="1152" w:author="Autor">
        <w:r w:rsidRPr="00337F6A" w:rsidDel="0004614D">
          <w:rPr>
            <w:rFonts w:eastAsia="Times New Roman" w:cstheme="minorHAnsi"/>
            <w:b/>
            <w:color w:val="000000"/>
            <w:lang w:eastAsia="sk-SK"/>
          </w:rPr>
          <w:delText>európskych programov</w:delText>
        </w:r>
      </w:del>
      <w:r w:rsidRPr="00337F6A">
        <w:rPr>
          <w:rFonts w:eastAsia="Times New Roman" w:cstheme="minorHAnsi"/>
          <w:color w:val="000000"/>
          <w:lang w:eastAsia="sk-SK"/>
        </w:rPr>
        <w:t xml:space="preserve"> </w:t>
      </w:r>
      <w:r w:rsidRPr="0004614D">
        <w:rPr>
          <w:rFonts w:eastAsia="Times New Roman" w:cstheme="minorHAnsi"/>
          <w:b/>
          <w:color w:val="000000"/>
          <w:lang w:eastAsia="sk-SK"/>
          <w:rPrChange w:id="1153" w:author="Autor">
            <w:rPr>
              <w:rFonts w:eastAsia="Times New Roman" w:cstheme="minorHAnsi"/>
              <w:color w:val="000000"/>
              <w:lang w:eastAsia="sk-SK"/>
            </w:rPr>
          </w:rPrChange>
        </w:rPr>
        <w:t>MV SR</w:t>
      </w:r>
      <w:r w:rsidRPr="00337F6A">
        <w:rPr>
          <w:rFonts w:eastAsia="Times New Roman" w:cstheme="minorHAnsi"/>
          <w:color w:val="000000"/>
          <w:lang w:eastAsia="sk-SK"/>
        </w:rPr>
        <w:t xml:space="preserve">. </w:t>
      </w:r>
      <w:del w:id="1154" w:author="Autor">
        <w:r w:rsidRPr="00337F6A" w:rsidDel="0004614D">
          <w:rPr>
            <w:rFonts w:eastAsia="Times New Roman" w:cstheme="minorHAnsi"/>
            <w:b/>
            <w:color w:val="000000"/>
            <w:lang w:eastAsia="sk-SK"/>
          </w:rPr>
          <w:delText>Časť systému riadenia</w:delText>
        </w:r>
        <w:r w:rsidRPr="00337F6A" w:rsidDel="0004614D">
          <w:rPr>
            <w:rFonts w:eastAsia="Times New Roman" w:cstheme="minorHAnsi"/>
            <w:color w:val="000000"/>
            <w:lang w:eastAsia="sk-SK"/>
          </w:rPr>
          <w:delText xml:space="preserve"> </w:delText>
        </w:r>
        <w:r w:rsidR="00FA0327" w:rsidRPr="00337F6A" w:rsidDel="0004614D">
          <w:rPr>
            <w:rFonts w:eastAsia="Times New Roman" w:cstheme="minorHAnsi"/>
            <w:b/>
            <w:color w:val="000000"/>
            <w:lang w:eastAsia="sk-SK"/>
          </w:rPr>
          <w:delText>a kontroly</w:delText>
        </w:r>
        <w:r w:rsidR="00FA0327" w:rsidRPr="00337F6A" w:rsidDel="0004614D">
          <w:rPr>
            <w:rFonts w:eastAsia="Times New Roman" w:cstheme="minorHAnsi"/>
            <w:color w:val="000000"/>
            <w:lang w:eastAsia="sk-SK"/>
          </w:rPr>
          <w:delText xml:space="preserve"> </w:delText>
        </w:r>
        <w:r w:rsidRPr="00337F6A" w:rsidDel="0004614D">
          <w:rPr>
            <w:rFonts w:eastAsia="Times New Roman" w:cstheme="minorHAnsi"/>
            <w:color w:val="000000"/>
            <w:lang w:eastAsia="sk-SK"/>
          </w:rPr>
          <w:delText xml:space="preserve">programov fondov a jeho zmeny </w:delText>
        </w:r>
        <w:r w:rsidRPr="00337F6A" w:rsidDel="0004614D">
          <w:rPr>
            <w:rFonts w:eastAsia="Times New Roman" w:cstheme="minorHAnsi"/>
            <w:b/>
            <w:color w:val="000000"/>
            <w:lang w:eastAsia="sk-SK"/>
          </w:rPr>
          <w:delText>v oblasti finančného riadenia</w:delText>
        </w:r>
        <w:r w:rsidRPr="00337F6A" w:rsidDel="0004614D">
          <w:rPr>
            <w:rFonts w:eastAsia="Times New Roman" w:cstheme="minorHAnsi"/>
            <w:color w:val="000000"/>
            <w:lang w:eastAsia="sk-SK"/>
          </w:rPr>
          <w:delText xml:space="preserve"> schvaľuje </w:delText>
        </w:r>
        <w:r w:rsidRPr="00337F6A" w:rsidDel="0004614D">
          <w:rPr>
            <w:rFonts w:eastAsia="Times New Roman" w:cstheme="minorHAnsi"/>
            <w:b/>
            <w:color w:val="000000"/>
            <w:lang w:eastAsia="sk-SK"/>
          </w:rPr>
          <w:delText>generálny riaditeľ sekcie ekonomiky MV SR</w:delText>
        </w:r>
        <w:r w:rsidR="00F9683D" w:rsidRPr="00337F6A" w:rsidDel="0004614D">
          <w:rPr>
            <w:rFonts w:eastAsia="Times New Roman" w:cstheme="minorHAnsi"/>
            <w:b/>
            <w:color w:val="000000"/>
            <w:lang w:eastAsia="sk-SK"/>
          </w:rPr>
          <w:delText>.</w:delText>
        </w:r>
      </w:del>
    </w:p>
    <w:p w14:paraId="368EA245" w14:textId="77777777" w:rsidR="00EA0A1F" w:rsidRPr="00337F6A" w:rsidRDefault="00EA0A1F" w:rsidP="00E865E7">
      <w:pPr>
        <w:widowControl w:val="0"/>
        <w:autoSpaceDE w:val="0"/>
        <w:autoSpaceDN w:val="0"/>
        <w:adjustRightInd w:val="0"/>
        <w:rPr>
          <w:rFonts w:cstheme="minorHAnsi"/>
          <w:b/>
          <w:color w:val="0070C0"/>
        </w:rPr>
      </w:pPr>
    </w:p>
    <w:p w14:paraId="210137F8" w14:textId="7B0A797A" w:rsidR="00E865E7" w:rsidRPr="00337F6A" w:rsidRDefault="00E865E7" w:rsidP="00E865E7">
      <w:pPr>
        <w:widowControl w:val="0"/>
        <w:autoSpaceDE w:val="0"/>
        <w:autoSpaceDN w:val="0"/>
        <w:adjustRightInd w:val="0"/>
        <w:rPr>
          <w:rFonts w:cstheme="minorHAnsi"/>
          <w:b/>
          <w:color w:val="0070C0"/>
        </w:rPr>
      </w:pPr>
      <w:r w:rsidRPr="00337F6A">
        <w:rPr>
          <w:rFonts w:cstheme="minorHAnsi"/>
          <w:b/>
          <w:color w:val="0070C0"/>
        </w:rPr>
        <w:t>Orgán auditu</w:t>
      </w:r>
      <w:r w:rsidRPr="00337F6A">
        <w:rPr>
          <w:rStyle w:val="Odkaznapoznmkupodiarou"/>
          <w:rFonts w:cstheme="minorHAnsi"/>
          <w:b/>
          <w:color w:val="0070C0"/>
        </w:rPr>
        <w:footnoteReference w:id="24"/>
      </w:r>
      <w:r w:rsidRPr="00337F6A">
        <w:rPr>
          <w:rFonts w:cstheme="minorHAnsi"/>
          <w:b/>
          <w:color w:val="0070C0"/>
        </w:rPr>
        <w:t xml:space="preserve"> </w:t>
      </w:r>
    </w:p>
    <w:p w14:paraId="46CCFB90" w14:textId="2C023EB5" w:rsidR="00E865E7" w:rsidRPr="00337F6A" w:rsidRDefault="00E865E7" w:rsidP="00886242">
      <w:pPr>
        <w:widowControl w:val="0"/>
        <w:autoSpaceDE w:val="0"/>
        <w:autoSpaceDN w:val="0"/>
        <w:adjustRightInd w:val="0"/>
        <w:spacing w:after="0" w:line="240" w:lineRule="auto"/>
        <w:jc w:val="both"/>
        <w:rPr>
          <w:rFonts w:cstheme="minorHAnsi"/>
        </w:rPr>
      </w:pPr>
      <w:r w:rsidRPr="00337F6A">
        <w:rPr>
          <w:rFonts w:eastAsia="Times New Roman" w:cstheme="minorHAnsi"/>
          <w:lang w:eastAsia="sk-SK"/>
        </w:rPr>
        <w:t xml:space="preserve">Uznesením vlády SR č. 329 z 27. mája 2020 bolo </w:t>
      </w:r>
      <w:r w:rsidRPr="00337F6A">
        <w:rPr>
          <w:rFonts w:eastAsia="Times New Roman" w:cstheme="minorHAnsi"/>
          <w:b/>
          <w:lang w:eastAsia="sk-SK"/>
        </w:rPr>
        <w:t>orgánom auditu</w:t>
      </w:r>
      <w:r w:rsidRPr="00337F6A">
        <w:rPr>
          <w:rFonts w:eastAsia="Times New Roman" w:cstheme="minorHAnsi"/>
          <w:lang w:eastAsia="sk-SK"/>
        </w:rPr>
        <w:t xml:space="preserve"> programov fondov určené </w:t>
      </w:r>
      <w:r w:rsidRPr="00337F6A">
        <w:rPr>
          <w:rFonts w:eastAsia="Times New Roman" w:cstheme="minorHAnsi"/>
          <w:b/>
          <w:lang w:eastAsia="sk-SK"/>
        </w:rPr>
        <w:t>Ministerstvo financií SR</w:t>
      </w:r>
      <w:r w:rsidRPr="00337F6A">
        <w:rPr>
          <w:rFonts w:eastAsia="Times New Roman" w:cstheme="minorHAnsi"/>
          <w:lang w:eastAsia="sk-SK"/>
        </w:rPr>
        <w:t xml:space="preserve"> (ďalej len „MF SR“). </w:t>
      </w:r>
      <w:r w:rsidRPr="00337F6A">
        <w:rPr>
          <w:rFonts w:cstheme="minorHAnsi"/>
          <w:b/>
        </w:rPr>
        <w:t xml:space="preserve">Sekcia auditu a kontroly </w:t>
      </w:r>
      <w:r w:rsidRPr="00337F6A">
        <w:rPr>
          <w:rFonts w:cstheme="minorHAnsi"/>
        </w:rPr>
        <w:t>MF SR, ktorá túto úlohu vykonáva, je v zmysle platného organizačného poriadku MF SR samostatným organizačným útvarom v priamej riadiacej pôsobnosti ministra financií SR a je funkčne nezávislá</w:t>
      </w:r>
      <w:r w:rsidR="00ED3D19" w:rsidRPr="00337F6A">
        <w:rPr>
          <w:rFonts w:cstheme="minorHAnsi"/>
        </w:rPr>
        <w:t>.</w:t>
      </w:r>
      <w:r w:rsidRPr="00337F6A">
        <w:rPr>
          <w:rFonts w:cstheme="minorHAnsi"/>
        </w:rPr>
        <w:t xml:space="preserve"> Rovnako sú funkčne nezávislé aj spolupracujúce orgány. Sekcia auditu a kontroly MF SR plní nasledovné úlohy:</w:t>
      </w:r>
    </w:p>
    <w:p w14:paraId="40DB8E51" w14:textId="77777777" w:rsidR="00E865E7" w:rsidRPr="00337F6A" w:rsidRDefault="00E865E7" w:rsidP="00E865E7">
      <w:pPr>
        <w:widowControl w:val="0"/>
        <w:autoSpaceDE w:val="0"/>
        <w:autoSpaceDN w:val="0"/>
        <w:adjustRightInd w:val="0"/>
        <w:spacing w:after="0" w:line="240" w:lineRule="auto"/>
        <w:ind w:firstLine="284"/>
        <w:jc w:val="both"/>
        <w:rPr>
          <w:rFonts w:cstheme="minorHAnsi"/>
        </w:rPr>
      </w:pPr>
    </w:p>
    <w:p w14:paraId="41EF8C72" w14:textId="77777777" w:rsidR="00E865E7" w:rsidRPr="00337F6A" w:rsidRDefault="00E865E7" w:rsidP="00A81105">
      <w:pPr>
        <w:widowControl w:val="0"/>
        <w:numPr>
          <w:ilvl w:val="0"/>
          <w:numId w:val="6"/>
        </w:numPr>
        <w:autoSpaceDE w:val="0"/>
        <w:autoSpaceDN w:val="0"/>
        <w:adjustRightInd w:val="0"/>
        <w:spacing w:after="0" w:line="240" w:lineRule="auto"/>
        <w:ind w:left="426" w:hanging="284"/>
        <w:jc w:val="both"/>
        <w:rPr>
          <w:rFonts w:cstheme="minorHAnsi"/>
        </w:rPr>
      </w:pPr>
      <w:r w:rsidRPr="00337F6A">
        <w:rPr>
          <w:rFonts w:cstheme="minorHAnsi"/>
        </w:rPr>
        <w:t>vykonáva audity ako vládny audit,</w:t>
      </w:r>
      <w:r w:rsidRPr="00337F6A">
        <w:rPr>
          <w:rStyle w:val="Odkaznapoznmkupodiarou"/>
          <w:rFonts w:cstheme="minorHAnsi"/>
        </w:rPr>
        <w:footnoteReference w:id="25"/>
      </w:r>
      <w:r w:rsidRPr="00337F6A">
        <w:rPr>
          <w:rFonts w:cstheme="minorHAnsi"/>
        </w:rPr>
        <w:t>)</w:t>
      </w:r>
    </w:p>
    <w:p w14:paraId="1DEBD525" w14:textId="77777777" w:rsidR="00E865E7" w:rsidRPr="00337F6A" w:rsidRDefault="00E865E7" w:rsidP="00A81105">
      <w:pPr>
        <w:widowControl w:val="0"/>
        <w:numPr>
          <w:ilvl w:val="0"/>
          <w:numId w:val="6"/>
        </w:numPr>
        <w:autoSpaceDE w:val="0"/>
        <w:autoSpaceDN w:val="0"/>
        <w:adjustRightInd w:val="0"/>
        <w:spacing w:after="0" w:line="240" w:lineRule="auto"/>
        <w:ind w:left="426" w:hanging="284"/>
        <w:jc w:val="both"/>
        <w:rPr>
          <w:rFonts w:cstheme="minorHAnsi"/>
        </w:rPr>
      </w:pPr>
      <w:r w:rsidRPr="00337F6A">
        <w:rPr>
          <w:rFonts w:cstheme="minorHAnsi"/>
        </w:rPr>
        <w:t>je oprávnená písomne poveriť výkonom auditov Úrad vládneho auditu alebo inú právnickú osobu,</w:t>
      </w:r>
    </w:p>
    <w:p w14:paraId="7B5CBD36" w14:textId="77777777" w:rsidR="00E865E7" w:rsidRPr="00337F6A" w:rsidRDefault="00E865E7" w:rsidP="00A81105">
      <w:pPr>
        <w:widowControl w:val="0"/>
        <w:numPr>
          <w:ilvl w:val="0"/>
          <w:numId w:val="6"/>
        </w:numPr>
        <w:autoSpaceDE w:val="0"/>
        <w:autoSpaceDN w:val="0"/>
        <w:adjustRightInd w:val="0"/>
        <w:spacing w:after="0" w:line="240" w:lineRule="auto"/>
        <w:ind w:left="426" w:hanging="284"/>
        <w:jc w:val="both"/>
        <w:rPr>
          <w:rFonts w:cstheme="minorHAnsi"/>
        </w:rPr>
      </w:pPr>
      <w:r w:rsidRPr="00337F6A">
        <w:rPr>
          <w:rFonts w:cstheme="minorHAnsi"/>
        </w:rPr>
        <w:t>zverejňuje na webovom sídle MF SR každoročne v termíne do 31. marca nedostatky a odporúčania zo skončených auditov,</w:t>
      </w:r>
    </w:p>
    <w:p w14:paraId="2FD3B97A" w14:textId="77777777" w:rsidR="00E865E7" w:rsidRPr="00337F6A" w:rsidRDefault="00E865E7" w:rsidP="00A81105">
      <w:pPr>
        <w:widowControl w:val="0"/>
        <w:numPr>
          <w:ilvl w:val="0"/>
          <w:numId w:val="6"/>
        </w:numPr>
        <w:autoSpaceDE w:val="0"/>
        <w:autoSpaceDN w:val="0"/>
        <w:adjustRightInd w:val="0"/>
        <w:spacing w:after="0" w:line="240" w:lineRule="auto"/>
        <w:ind w:left="426" w:hanging="284"/>
        <w:jc w:val="both"/>
        <w:rPr>
          <w:rFonts w:cstheme="minorHAnsi"/>
        </w:rPr>
      </w:pPr>
      <w:r w:rsidRPr="00337F6A">
        <w:rPr>
          <w:rFonts w:cstheme="minorHAnsi"/>
        </w:rPr>
        <w:t>je oprávnená vykonať predbežné posúdenie metodík zjednodušeného vykazovania výdavkov a metodík financovania, ktoré nie je spojené s nákladmi, ak ju o to riadiaci orgán požiada,</w:t>
      </w:r>
      <w:r w:rsidRPr="00337F6A">
        <w:rPr>
          <w:rStyle w:val="Odkaznapoznmkupodiarou"/>
          <w:rFonts w:cstheme="minorHAnsi"/>
        </w:rPr>
        <w:footnoteReference w:id="26"/>
      </w:r>
      <w:r w:rsidRPr="00337F6A">
        <w:rPr>
          <w:rFonts w:cstheme="minorHAnsi"/>
        </w:rPr>
        <w:t xml:space="preserve">) </w:t>
      </w:r>
    </w:p>
    <w:p w14:paraId="687F56B5" w14:textId="11213459" w:rsidR="00E865E7" w:rsidRPr="00337F6A" w:rsidRDefault="00E865E7" w:rsidP="00A81105">
      <w:pPr>
        <w:widowControl w:val="0"/>
        <w:numPr>
          <w:ilvl w:val="0"/>
          <w:numId w:val="6"/>
        </w:numPr>
        <w:autoSpaceDE w:val="0"/>
        <w:autoSpaceDN w:val="0"/>
        <w:adjustRightInd w:val="0"/>
        <w:spacing w:after="0" w:line="240" w:lineRule="auto"/>
        <w:ind w:left="426" w:hanging="284"/>
        <w:jc w:val="both"/>
        <w:rPr>
          <w:rFonts w:cstheme="minorHAnsi"/>
        </w:rPr>
      </w:pPr>
      <w:r w:rsidRPr="00337F6A">
        <w:rPr>
          <w:rFonts w:cstheme="minorHAnsi"/>
        </w:rPr>
        <w:t xml:space="preserve">vykonáva posúdenie súm a sadzieb jednotkových nákladov, </w:t>
      </w:r>
      <w:r w:rsidR="001F116F" w:rsidRPr="00337F6A">
        <w:rPr>
          <w:rFonts w:cstheme="minorHAnsi"/>
        </w:rPr>
        <w:t>jednorazových</w:t>
      </w:r>
      <w:r w:rsidRPr="00337F6A">
        <w:rPr>
          <w:rFonts w:cstheme="minorHAnsi"/>
        </w:rPr>
        <w:t xml:space="preserve"> platieb a paušálnych sadzieb, ak ju o to požiada riadiaci orgán</w:t>
      </w:r>
      <w:r w:rsidRPr="00337F6A">
        <w:rPr>
          <w:rStyle w:val="Odkaznapoznmkupodiarou"/>
          <w:rFonts w:cstheme="minorHAnsi"/>
        </w:rPr>
        <w:footnoteReference w:id="27"/>
      </w:r>
      <w:r w:rsidRPr="00337F6A">
        <w:rPr>
          <w:rFonts w:cstheme="minorHAnsi"/>
        </w:rPr>
        <w:t>)</w:t>
      </w:r>
    </w:p>
    <w:p w14:paraId="782E5257" w14:textId="77777777" w:rsidR="00E865E7" w:rsidRPr="00337F6A" w:rsidRDefault="00E865E7" w:rsidP="00A81105">
      <w:pPr>
        <w:widowControl w:val="0"/>
        <w:numPr>
          <w:ilvl w:val="0"/>
          <w:numId w:val="6"/>
        </w:numPr>
        <w:autoSpaceDE w:val="0"/>
        <w:autoSpaceDN w:val="0"/>
        <w:adjustRightInd w:val="0"/>
        <w:spacing w:after="0" w:line="240" w:lineRule="auto"/>
        <w:ind w:left="426" w:hanging="284"/>
        <w:jc w:val="both"/>
        <w:rPr>
          <w:rFonts w:cstheme="minorHAnsi"/>
        </w:rPr>
      </w:pPr>
      <w:r w:rsidRPr="00337F6A">
        <w:rPr>
          <w:rFonts w:cstheme="minorHAnsi"/>
        </w:rPr>
        <w:t>plní ďalšie úlohy vyplývajúce z osobitných predpisov.</w:t>
      </w:r>
      <w:r w:rsidRPr="00337F6A">
        <w:rPr>
          <w:rStyle w:val="Odkaznapoznmkupodiarou"/>
          <w:rFonts w:cstheme="minorHAnsi"/>
        </w:rPr>
        <w:footnoteReference w:id="28"/>
      </w:r>
      <w:r w:rsidRPr="00337F6A">
        <w:rPr>
          <w:rFonts w:cstheme="minorHAnsi"/>
        </w:rPr>
        <w:t xml:space="preserve">) </w:t>
      </w:r>
      <w:r w:rsidRPr="00337F6A">
        <w:rPr>
          <w:rFonts w:cstheme="minorHAnsi"/>
        </w:rPr>
        <w:tab/>
      </w:r>
    </w:p>
    <w:p w14:paraId="2419C5B9" w14:textId="77777777" w:rsidR="00E865E7" w:rsidRPr="00337F6A" w:rsidRDefault="00E865E7" w:rsidP="00E865E7">
      <w:pPr>
        <w:widowControl w:val="0"/>
        <w:autoSpaceDE w:val="0"/>
        <w:autoSpaceDN w:val="0"/>
        <w:adjustRightInd w:val="0"/>
        <w:spacing w:after="0" w:line="240" w:lineRule="auto"/>
        <w:ind w:left="426"/>
        <w:jc w:val="both"/>
        <w:rPr>
          <w:rFonts w:cstheme="minorHAnsi"/>
        </w:rPr>
      </w:pPr>
    </w:p>
    <w:p w14:paraId="0BC31643" w14:textId="77777777" w:rsidR="00E865E7" w:rsidRPr="00337F6A" w:rsidRDefault="00E865E7" w:rsidP="009D5D29">
      <w:pPr>
        <w:widowControl w:val="0"/>
        <w:autoSpaceDE w:val="0"/>
        <w:autoSpaceDN w:val="0"/>
        <w:adjustRightInd w:val="0"/>
        <w:ind w:firstLine="284"/>
        <w:jc w:val="both"/>
        <w:rPr>
          <w:rFonts w:cstheme="minorHAnsi"/>
        </w:rPr>
      </w:pPr>
      <w:r w:rsidRPr="00337F6A">
        <w:rPr>
          <w:rFonts w:cstheme="minorHAnsi"/>
        </w:rPr>
        <w:t xml:space="preserve">Sekcia auditu a kontroly MF SR vykonáva </w:t>
      </w:r>
      <w:r w:rsidRPr="00337F6A">
        <w:rPr>
          <w:rFonts w:cstheme="minorHAnsi"/>
          <w:b/>
        </w:rPr>
        <w:t>systémové audity, audity</w:t>
      </w:r>
      <w:r w:rsidR="00D70A79" w:rsidRPr="00337F6A">
        <w:rPr>
          <w:rFonts w:cstheme="minorHAnsi"/>
          <w:b/>
        </w:rPr>
        <w:t xml:space="preserve"> operácií</w:t>
      </w:r>
      <w:r w:rsidRPr="00337F6A">
        <w:rPr>
          <w:rFonts w:cstheme="minorHAnsi"/>
          <w:b/>
        </w:rPr>
        <w:t xml:space="preserve"> a audity účtov</w:t>
      </w:r>
      <w:r w:rsidRPr="00337F6A">
        <w:rPr>
          <w:rFonts w:cstheme="minorHAnsi"/>
        </w:rPr>
        <w:t xml:space="preserve"> s cieľom poskytnúť EK nezávislé uistenie o:</w:t>
      </w:r>
    </w:p>
    <w:p w14:paraId="5639C9D3" w14:textId="77777777" w:rsidR="00E865E7" w:rsidRPr="00337F6A" w:rsidRDefault="00E865E7" w:rsidP="00A81105">
      <w:pPr>
        <w:pStyle w:val="Odsekzoznamu"/>
        <w:widowControl w:val="0"/>
        <w:numPr>
          <w:ilvl w:val="0"/>
          <w:numId w:val="14"/>
        </w:numPr>
        <w:autoSpaceDE w:val="0"/>
        <w:autoSpaceDN w:val="0"/>
        <w:adjustRightInd w:val="0"/>
        <w:ind w:left="426" w:hanging="284"/>
        <w:jc w:val="both"/>
        <w:rPr>
          <w:rFonts w:cstheme="minorHAnsi"/>
        </w:rPr>
      </w:pPr>
      <w:r w:rsidRPr="00337F6A">
        <w:rPr>
          <w:rFonts w:cstheme="minorHAnsi"/>
        </w:rPr>
        <w:t>efektívnom fungovaní systému riadenia a kontroly,</w:t>
      </w:r>
    </w:p>
    <w:p w14:paraId="02009A6B" w14:textId="77777777" w:rsidR="00E865E7" w:rsidRPr="00337F6A" w:rsidRDefault="00E865E7" w:rsidP="00A81105">
      <w:pPr>
        <w:pStyle w:val="Odsekzoznamu"/>
        <w:widowControl w:val="0"/>
        <w:numPr>
          <w:ilvl w:val="0"/>
          <w:numId w:val="14"/>
        </w:numPr>
        <w:autoSpaceDE w:val="0"/>
        <w:autoSpaceDN w:val="0"/>
        <w:adjustRightInd w:val="0"/>
        <w:ind w:left="426" w:hanging="284"/>
        <w:jc w:val="both"/>
        <w:rPr>
          <w:rFonts w:cstheme="minorHAnsi"/>
        </w:rPr>
      </w:pPr>
      <w:r w:rsidRPr="00337F6A">
        <w:rPr>
          <w:rFonts w:cstheme="minorHAnsi"/>
        </w:rPr>
        <w:t>zákonnosti a správnosti výdavkov uvedených v účtoch predložených EK,</w:t>
      </w:r>
    </w:p>
    <w:p w14:paraId="6D1F402C" w14:textId="62F6818D" w:rsidR="007F3715" w:rsidRPr="00AA7557" w:rsidDel="002354BA" w:rsidRDefault="00E865E7" w:rsidP="002354BA">
      <w:pPr>
        <w:pStyle w:val="Odsekzoznamu"/>
        <w:widowControl w:val="0"/>
        <w:numPr>
          <w:ilvl w:val="0"/>
          <w:numId w:val="14"/>
        </w:numPr>
        <w:autoSpaceDE w:val="0"/>
        <w:autoSpaceDN w:val="0"/>
        <w:adjustRightInd w:val="0"/>
        <w:ind w:left="426" w:hanging="284"/>
        <w:jc w:val="both"/>
        <w:rPr>
          <w:del w:id="1155" w:author="Autor"/>
          <w:rFonts w:cstheme="minorHAnsi"/>
          <w:b/>
          <w:color w:val="0070C0"/>
        </w:rPr>
      </w:pPr>
      <w:r w:rsidRPr="00337F6A">
        <w:rPr>
          <w:rFonts w:cstheme="minorHAnsi"/>
        </w:rPr>
        <w:t>úplnosti, presnosti a pravdivosti účtov.</w:t>
      </w:r>
    </w:p>
    <w:p w14:paraId="524F5E0A" w14:textId="3C08CCF1" w:rsidR="002354BA" w:rsidRPr="00A72832" w:rsidRDefault="002354BA">
      <w:pPr>
        <w:pStyle w:val="Odsekzoznamu"/>
        <w:widowControl w:val="0"/>
        <w:numPr>
          <w:ilvl w:val="0"/>
          <w:numId w:val="14"/>
        </w:numPr>
        <w:autoSpaceDE w:val="0"/>
        <w:autoSpaceDN w:val="0"/>
        <w:adjustRightInd w:val="0"/>
        <w:ind w:left="426" w:hanging="284"/>
        <w:jc w:val="both"/>
        <w:rPr>
          <w:ins w:id="1156" w:author="Autor"/>
          <w:szCs w:val="24"/>
        </w:rPr>
        <w:pPrChange w:id="1157" w:author="Autor">
          <w:pPr>
            <w:spacing w:line="240" w:lineRule="auto"/>
            <w:jc w:val="both"/>
          </w:pPr>
        </w:pPrChange>
      </w:pPr>
    </w:p>
    <w:p w14:paraId="49D78A7C" w14:textId="25D4FAD5" w:rsidR="002354BA" w:rsidRPr="003E2112" w:rsidRDefault="003D7C36" w:rsidP="002354BA">
      <w:pPr>
        <w:jc w:val="both"/>
        <w:rPr>
          <w:ins w:id="1158" w:author="Autor"/>
          <w:lang w:eastAsia="ar-SA"/>
        </w:rPr>
      </w:pPr>
      <w:ins w:id="1159" w:author="Autor">
        <w:r w:rsidRPr="003E2112">
          <w:rPr>
            <w:noProof/>
            <w:lang w:eastAsia="sk-SK"/>
          </w:rPr>
          <mc:AlternateContent>
            <mc:Choice Requires="wps">
              <w:drawing>
                <wp:anchor distT="0" distB="0" distL="114300" distR="114300" simplePos="0" relativeHeight="251692032" behindDoc="0" locked="0" layoutInCell="1" allowOverlap="1" wp14:anchorId="15D24591" wp14:editId="394A343A">
                  <wp:simplePos x="0" y="0"/>
                  <wp:positionH relativeFrom="column">
                    <wp:posOffset>1512992</wp:posOffset>
                  </wp:positionH>
                  <wp:positionV relativeFrom="paragraph">
                    <wp:posOffset>172767</wp:posOffset>
                  </wp:positionV>
                  <wp:extent cx="2620255" cy="460807"/>
                  <wp:effectExtent l="0" t="0" r="27940" b="15875"/>
                  <wp:wrapNone/>
                  <wp:docPr id="18" name="Zaoblený obdĺžnik 18"/>
                  <wp:cNvGraphicFramePr/>
                  <a:graphic xmlns:a="http://schemas.openxmlformats.org/drawingml/2006/main">
                    <a:graphicData uri="http://schemas.microsoft.com/office/word/2010/wordprocessingShape">
                      <wps:wsp>
                        <wps:cNvSpPr/>
                        <wps:spPr>
                          <a:xfrm>
                            <a:off x="0" y="0"/>
                            <a:ext cx="2620255" cy="460807"/>
                          </a:xfrm>
                          <a:prstGeom prst="roundRect">
                            <a:avLst/>
                          </a:prstGeom>
                          <a:solidFill>
                            <a:srgbClr val="1F497D">
                              <a:lumMod val="20000"/>
                              <a:lumOff val="80000"/>
                            </a:srgbClr>
                          </a:solidFill>
                          <a:ln w="3175" cap="flat" cmpd="sng" algn="ctr">
                            <a:solidFill>
                              <a:srgbClr val="4F81BD">
                                <a:shade val="50000"/>
                              </a:srgbClr>
                            </a:solidFill>
                            <a:prstDash val="solid"/>
                          </a:ln>
                          <a:effectLst/>
                        </wps:spPr>
                        <wps:txbx>
                          <w:txbxContent>
                            <w:p w14:paraId="3C8CA367" w14:textId="77777777" w:rsidR="00BE44B6" w:rsidRPr="003D7C36" w:rsidRDefault="00BE44B6" w:rsidP="002354BA">
                              <w:pPr>
                                <w:spacing w:line="240" w:lineRule="auto"/>
                                <w:jc w:val="center"/>
                                <w:rPr>
                                  <w:rFonts w:cstheme="minorHAnsi"/>
                                  <w:b/>
                                  <w:sz w:val="28"/>
                                  <w:szCs w:val="28"/>
                                  <w:rPrChange w:id="1160" w:author="Autor">
                                    <w:rPr>
                                      <w:rFonts w:cstheme="minorHAnsi"/>
                                      <w:b/>
                                      <w:color w:val="000000" w:themeColor="text1"/>
                                      <w:sz w:val="28"/>
                                      <w:szCs w:val="28"/>
                                    </w:rPr>
                                  </w:rPrChange>
                                </w:rPr>
                              </w:pPr>
                              <w:r w:rsidRPr="004B5DCB">
                                <w:rPr>
                                  <w:rFonts w:cstheme="minorHAnsi"/>
                                  <w:b/>
                                  <w:color w:val="000000" w:themeColor="text1"/>
                                  <w:sz w:val="28"/>
                                  <w:szCs w:val="28"/>
                                </w:rPr>
                                <w:t>Minister financií SR</w:t>
                              </w:r>
                            </w:p>
                            <w:p w14:paraId="7A6579A9" w14:textId="77777777" w:rsidR="00BE44B6" w:rsidRPr="000532FE" w:rsidRDefault="00BE44B6" w:rsidP="002354BA">
                              <w:pPr>
                                <w:spacing w:after="0" w:line="240" w:lineRule="auto"/>
                                <w:jc w:val="center"/>
                                <w:rPr>
                                  <w:rFonts w:cstheme="minorHAnsi"/>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24591" id="Zaoblený obdĺžnik 18" o:spid="_x0000_s1039" style="position:absolute;left:0;text-align:left;margin-left:119.15pt;margin-top:13.6pt;width:206.3pt;height:36.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" fillcolor="#c6d9f1" strokecolor="#385d8a" strokeweight=".25pt">
                  <v:textbox>
                    <w:txbxContent>
                      <w:p w14:paraId="3C8CA367" w14:textId="77777777" w:rsidR="00BE44B6" w:rsidRPr="003D7C36" w:rsidRDefault="00BE44B6" w:rsidP="002354BA">
                        <w:pPr>
                          <w:spacing w:line="240" w:lineRule="auto"/>
                          <w:jc w:val="center"/>
                          <w:rPr>
                            <w:rFonts w:cstheme="minorHAnsi"/>
                            <w:b/>
                            <w:sz w:val="28"/>
                            <w:szCs w:val="28"/>
                            <w:rPrChange w:id="977" w:author="Autor">
                              <w:rPr>
                                <w:rFonts w:cstheme="minorHAnsi"/>
                                <w:b/>
                                <w:color w:val="000000" w:themeColor="text1"/>
                                <w:sz w:val="28"/>
                                <w:szCs w:val="28"/>
                              </w:rPr>
                            </w:rPrChange>
                          </w:rPr>
                        </w:pPr>
                        <w:r w:rsidRPr="004B5DCB">
                          <w:rPr>
                            <w:rFonts w:cstheme="minorHAnsi"/>
                            <w:b/>
                            <w:color w:val="000000" w:themeColor="text1"/>
                            <w:sz w:val="28"/>
                            <w:szCs w:val="28"/>
                          </w:rPr>
                          <w:t>Minister financií SR</w:t>
                        </w:r>
                      </w:p>
                      <w:p w14:paraId="7A6579A9" w14:textId="77777777" w:rsidR="00BE44B6" w:rsidRPr="000532FE" w:rsidRDefault="00BE44B6" w:rsidP="002354BA">
                        <w:pPr>
                          <w:spacing w:after="0" w:line="240" w:lineRule="auto"/>
                          <w:jc w:val="center"/>
                          <w:rPr>
                            <w:rFonts w:cstheme="minorHAnsi"/>
                            <w:sz w:val="20"/>
                            <w:szCs w:val="20"/>
                          </w:rPr>
                        </w:pPr>
                      </w:p>
                    </w:txbxContent>
                  </v:textbox>
                </v:roundrect>
              </w:pict>
            </mc:Fallback>
          </mc:AlternateContent>
        </w:r>
        <w:r w:rsidR="002354BA" w:rsidRPr="003E2112">
          <w:rPr>
            <w:lang w:eastAsia="ar-SA"/>
          </w:rPr>
          <w:t xml:space="preserve"> </w:t>
        </w:r>
      </w:ins>
    </w:p>
    <w:p w14:paraId="6CE8A39E" w14:textId="77777777" w:rsidR="002354BA" w:rsidRDefault="002354BA" w:rsidP="002354BA">
      <w:pPr>
        <w:jc w:val="both"/>
        <w:rPr>
          <w:ins w:id="1161" w:author="Autor"/>
          <w:lang w:eastAsia="ar-SA"/>
        </w:rPr>
      </w:pPr>
    </w:p>
    <w:p w14:paraId="33D9C5CE" w14:textId="77777777" w:rsidR="002354BA" w:rsidRDefault="002354BA" w:rsidP="002354BA">
      <w:pPr>
        <w:jc w:val="both"/>
        <w:rPr>
          <w:ins w:id="1162" w:author="Autor"/>
          <w:lang w:eastAsia="ar-SA"/>
        </w:rPr>
      </w:pPr>
      <w:ins w:id="1163" w:author="Autor">
        <w:r w:rsidRPr="003E2112">
          <w:rPr>
            <w:noProof/>
            <w:lang w:eastAsia="sk-SK"/>
          </w:rPr>
          <mc:AlternateContent>
            <mc:Choice Requires="wps">
              <w:drawing>
                <wp:anchor distT="0" distB="0" distL="114300" distR="114300" simplePos="0" relativeHeight="251688960" behindDoc="0" locked="0" layoutInCell="1" allowOverlap="1" wp14:anchorId="6F47B1F0" wp14:editId="2C8236C1">
                  <wp:simplePos x="0" y="0"/>
                  <wp:positionH relativeFrom="column">
                    <wp:posOffset>2795905</wp:posOffset>
                  </wp:positionH>
                  <wp:positionV relativeFrom="paragraph">
                    <wp:posOffset>16510</wp:posOffset>
                  </wp:positionV>
                  <wp:extent cx="0" cy="474345"/>
                  <wp:effectExtent l="76200" t="0" r="57150" b="59055"/>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3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7E3F7" id="Rovná spojnica 2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15pt,1.3pt" to="220.1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">
                  <v:stroke endarrow="block"/>
                </v:line>
              </w:pict>
            </mc:Fallback>
          </mc:AlternateContent>
        </w:r>
      </w:ins>
    </w:p>
    <w:p w14:paraId="44864EC5" w14:textId="77777777" w:rsidR="002354BA" w:rsidRDefault="002354BA" w:rsidP="002354BA">
      <w:pPr>
        <w:jc w:val="both"/>
        <w:rPr>
          <w:ins w:id="1164" w:author="Autor"/>
          <w:lang w:eastAsia="ar-SA"/>
        </w:rPr>
      </w:pPr>
      <w:ins w:id="1165" w:author="Autor">
        <w:r w:rsidRPr="003E2112">
          <w:rPr>
            <w:noProof/>
            <w:lang w:eastAsia="sk-SK"/>
          </w:rPr>
          <mc:AlternateContent>
            <mc:Choice Requires="wps">
              <w:drawing>
                <wp:anchor distT="0" distB="0" distL="114300" distR="114300" simplePos="0" relativeHeight="251689984" behindDoc="1" locked="0" layoutInCell="1" allowOverlap="1" wp14:anchorId="1A7B599D" wp14:editId="0929AB2A">
                  <wp:simplePos x="0" y="0"/>
                  <wp:positionH relativeFrom="column">
                    <wp:posOffset>1137920</wp:posOffset>
                  </wp:positionH>
                  <wp:positionV relativeFrom="paragraph">
                    <wp:posOffset>149860</wp:posOffset>
                  </wp:positionV>
                  <wp:extent cx="3314700" cy="1202055"/>
                  <wp:effectExtent l="0" t="0" r="19050" b="17145"/>
                  <wp:wrapNone/>
                  <wp:docPr id="26" name="Obdĺžni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02055"/>
                          </a:xfrm>
                          <a:prstGeom prst="rect">
                            <a:avLst/>
                          </a:prstGeom>
                          <a:solidFill>
                            <a:srgbClr val="FFFFFF"/>
                          </a:solidFill>
                          <a:ln w="19050">
                            <a:solidFill>
                              <a:schemeClr val="tx2">
                                <a:lumMod val="75000"/>
                              </a:schemeClr>
                            </a:solidFill>
                            <a:prstDash val="dashDot"/>
                            <a:miter lim="800000"/>
                            <a:headEnd/>
                            <a:tailEnd/>
                          </a:ln>
                        </wps:spPr>
                        <wps:txbx>
                          <w:txbxContent>
                            <w:p w14:paraId="21F94108" w14:textId="77777777" w:rsidR="00BE44B6" w:rsidRPr="004B5DCB" w:rsidRDefault="00BE44B6" w:rsidP="002354BA">
                              <w:pPr>
                                <w:jc w:val="center"/>
                                <w:rPr>
                                  <w:rFonts w:cstheme="minorHAnsi"/>
                                  <w:b/>
                                  <w:caps/>
                                  <w:color w:val="2E74B5" w:themeColor="accent1" w:themeShade="BF"/>
                                  <w:spacing w:val="40"/>
                                  <w:sz w:val="28"/>
                                  <w:szCs w:val="28"/>
                                </w:rPr>
                              </w:pPr>
                              <w:r w:rsidRPr="004B5DCB">
                                <w:rPr>
                                  <w:rFonts w:cstheme="minorHAnsi"/>
                                  <w:b/>
                                  <w:caps/>
                                  <w:color w:val="2E74B5" w:themeColor="accent1" w:themeShade="BF"/>
                                  <w:spacing w:val="40"/>
                                  <w:sz w:val="28"/>
                                  <w:szCs w:val="28"/>
                                </w:rPr>
                                <w:t>ORGÁN AUDITU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B599D" id="Obdĺžnik 26" o:spid="_x0000_s1040" style="position:absolute;left:0;text-align:left;margin-left:89.6pt;margin-top:11.8pt;width:261pt;height:94.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" strokecolor="#323e4f [2415]" strokeweight="1.5pt">
                  <v:stroke dashstyle="dashDot"/>
                  <v:textbox>
                    <w:txbxContent>
                      <w:p w14:paraId="21F94108" w14:textId="77777777" w:rsidR="00BE44B6" w:rsidRPr="004B5DCB" w:rsidRDefault="00BE44B6" w:rsidP="002354BA">
                        <w:pPr>
                          <w:jc w:val="center"/>
                          <w:rPr>
                            <w:rFonts w:cstheme="minorHAnsi"/>
                            <w:b/>
                            <w:caps/>
                            <w:color w:val="2E74B5" w:themeColor="accent1" w:themeShade="BF"/>
                            <w:spacing w:val="40"/>
                            <w:sz w:val="28"/>
                            <w:szCs w:val="28"/>
                          </w:rPr>
                        </w:pPr>
                        <w:r w:rsidRPr="004B5DCB">
                          <w:rPr>
                            <w:rFonts w:cstheme="minorHAnsi"/>
                            <w:b/>
                            <w:caps/>
                            <w:color w:val="2E74B5" w:themeColor="accent1" w:themeShade="BF"/>
                            <w:spacing w:val="40"/>
                            <w:sz w:val="28"/>
                            <w:szCs w:val="28"/>
                          </w:rPr>
                          <w:t>ORGÁN AUDITU</w:t>
                        </w:r>
                      </w:p>
                    </w:txbxContent>
                  </v:textbox>
                </v:rect>
              </w:pict>
            </mc:Fallback>
          </mc:AlternateContent>
        </w:r>
      </w:ins>
    </w:p>
    <w:p w14:paraId="6F88BAB9" w14:textId="77777777" w:rsidR="002354BA" w:rsidRDefault="002354BA" w:rsidP="002354BA">
      <w:pPr>
        <w:jc w:val="center"/>
        <w:rPr>
          <w:ins w:id="1166" w:author="Autor"/>
          <w:b/>
          <w:color w:val="333399"/>
          <w:spacing w:val="40"/>
        </w:rPr>
      </w:pPr>
      <w:ins w:id="1167" w:author="Autor">
        <w:r w:rsidRPr="003E2112">
          <w:rPr>
            <w:noProof/>
            <w:lang w:eastAsia="sk-SK"/>
          </w:rPr>
          <mc:AlternateContent>
            <mc:Choice Requires="wps">
              <w:drawing>
                <wp:anchor distT="0" distB="0" distL="114300" distR="114300" simplePos="0" relativeHeight="251691008" behindDoc="0" locked="0" layoutInCell="1" allowOverlap="1" wp14:anchorId="1E98168B" wp14:editId="4BA59362">
                  <wp:simplePos x="0" y="0"/>
                  <wp:positionH relativeFrom="column">
                    <wp:posOffset>2080895</wp:posOffset>
                  </wp:positionH>
                  <wp:positionV relativeFrom="paragraph">
                    <wp:posOffset>317500</wp:posOffset>
                  </wp:positionV>
                  <wp:extent cx="1438275" cy="552450"/>
                  <wp:effectExtent l="0" t="0" r="28575" b="19050"/>
                  <wp:wrapNone/>
                  <wp:docPr id="10" name="Zaoblený obdĺžnik 10"/>
                  <wp:cNvGraphicFramePr/>
                  <a:graphic xmlns:a="http://schemas.openxmlformats.org/drawingml/2006/main">
                    <a:graphicData uri="http://schemas.microsoft.com/office/word/2010/wordprocessingShape">
                      <wps:wsp>
                        <wps:cNvSpPr/>
                        <wps:spPr>
                          <a:xfrm>
                            <a:off x="0" y="0"/>
                            <a:ext cx="1438275" cy="552450"/>
                          </a:xfrm>
                          <a:prstGeom prst="roundRect">
                            <a:avLst/>
                          </a:prstGeom>
                          <a:solidFill>
                            <a:srgbClr val="1F497D">
                              <a:lumMod val="20000"/>
                              <a:lumOff val="80000"/>
                            </a:srgbClr>
                          </a:solidFill>
                          <a:ln w="3175" cap="flat" cmpd="sng" algn="ctr">
                            <a:solidFill>
                              <a:srgbClr val="4F81BD">
                                <a:shade val="50000"/>
                              </a:srgbClr>
                            </a:solidFill>
                            <a:prstDash val="solid"/>
                          </a:ln>
                          <a:effectLst/>
                        </wps:spPr>
                        <wps:txbx>
                          <w:txbxContent>
                            <w:p w14:paraId="72409477" w14:textId="77777777" w:rsidR="00BE44B6" w:rsidRPr="000532FE" w:rsidRDefault="00BE44B6" w:rsidP="002354BA">
                              <w:pPr>
                                <w:spacing w:after="0" w:line="240" w:lineRule="auto"/>
                                <w:jc w:val="center"/>
                                <w:rPr>
                                  <w:rFonts w:cstheme="minorHAnsi"/>
                                  <w:sz w:val="20"/>
                                  <w:szCs w:val="20"/>
                                </w:rPr>
                              </w:pPr>
                              <w:r>
                                <w:rPr>
                                  <w:rFonts w:cstheme="minorHAnsi"/>
                                  <w:color w:val="000000" w:themeColor="text1"/>
                                  <w:sz w:val="20"/>
                                  <w:szCs w:val="20"/>
                                </w:rPr>
                                <w:t>sekcia auditu a kontroly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98168B" id="Zaoblený obdĺžnik 10" o:spid="_x0000_s1041" style="position:absolute;left:0;text-align:left;margin-left:163.85pt;margin-top:25pt;width:113.25pt;height:4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" fillcolor="#c6d9f1" strokecolor="#385d8a" strokeweight=".25pt">
                  <v:textbox>
                    <w:txbxContent>
                      <w:p w14:paraId="72409477" w14:textId="77777777" w:rsidR="00BE44B6" w:rsidRPr="000532FE" w:rsidRDefault="00BE44B6" w:rsidP="002354BA">
                        <w:pPr>
                          <w:spacing w:after="0" w:line="240" w:lineRule="auto"/>
                          <w:jc w:val="center"/>
                          <w:rPr>
                            <w:rFonts w:cstheme="minorHAnsi"/>
                            <w:sz w:val="20"/>
                            <w:szCs w:val="20"/>
                          </w:rPr>
                        </w:pPr>
                        <w:r>
                          <w:rPr>
                            <w:rFonts w:cstheme="minorHAnsi"/>
                            <w:color w:val="000000" w:themeColor="text1"/>
                            <w:sz w:val="20"/>
                            <w:szCs w:val="20"/>
                          </w:rPr>
                          <w:t>sekcia auditu a kontroly</w:t>
                        </w:r>
                      </w:p>
                    </w:txbxContent>
                  </v:textbox>
                </v:roundrect>
              </w:pict>
            </mc:Fallback>
          </mc:AlternateContent>
        </w:r>
      </w:ins>
    </w:p>
    <w:p w14:paraId="6B703F45" w14:textId="77777777" w:rsidR="002354BA" w:rsidRDefault="002354BA" w:rsidP="002354BA">
      <w:pPr>
        <w:jc w:val="center"/>
        <w:rPr>
          <w:ins w:id="1168" w:author="Autor"/>
          <w:b/>
          <w:color w:val="333399"/>
          <w:spacing w:val="40"/>
        </w:rPr>
      </w:pPr>
    </w:p>
    <w:p w14:paraId="4C3821D7" w14:textId="77777777" w:rsidR="002354BA" w:rsidRDefault="002354BA" w:rsidP="002354BA">
      <w:pPr>
        <w:jc w:val="center"/>
        <w:rPr>
          <w:ins w:id="1169" w:author="Autor"/>
          <w:b/>
          <w:color w:val="333399"/>
          <w:spacing w:val="40"/>
        </w:rPr>
      </w:pPr>
    </w:p>
    <w:p w14:paraId="220AC49B" w14:textId="3B7E6BC8" w:rsidR="00BA7F33" w:rsidRPr="00337F6A" w:rsidDel="003A7E7F" w:rsidRDefault="00DE704F" w:rsidP="000E4688">
      <w:pPr>
        <w:widowControl w:val="0"/>
        <w:autoSpaceDE w:val="0"/>
        <w:autoSpaceDN w:val="0"/>
        <w:adjustRightInd w:val="0"/>
        <w:jc w:val="both"/>
        <w:rPr>
          <w:del w:id="1170" w:author="Autor"/>
          <w:rFonts w:cstheme="minorHAnsi"/>
        </w:rPr>
      </w:pPr>
      <w:del w:id="1171" w:author="Autor">
        <w:r w:rsidRPr="00337F6A" w:rsidDel="003A7E7F">
          <w:rPr>
            <w:rFonts w:cstheme="minorHAnsi"/>
            <w:b/>
            <w:color w:val="0070C0"/>
          </w:rPr>
          <w:delText>Schéma</w:delText>
        </w:r>
        <w:r w:rsidRPr="00337F6A" w:rsidDel="003A7E7F">
          <w:rPr>
            <w:rFonts w:eastAsia="Times New Roman" w:cstheme="minorHAnsi"/>
            <w:b/>
            <w:bCs/>
            <w:color w:val="000000"/>
            <w:lang w:eastAsia="sk-SK"/>
          </w:rPr>
          <w:delText xml:space="preserve"> </w:delText>
        </w:r>
        <w:r w:rsidRPr="00337F6A" w:rsidDel="003A7E7F">
          <w:rPr>
            <w:rFonts w:cstheme="minorHAnsi"/>
            <w:b/>
            <w:color w:val="0070C0"/>
          </w:rPr>
          <w:delText>orgánu</w:delText>
        </w:r>
        <w:r w:rsidR="007F19D4" w:rsidRPr="00337F6A" w:rsidDel="003A7E7F">
          <w:rPr>
            <w:rFonts w:cstheme="minorHAnsi"/>
            <w:b/>
            <w:color w:val="0070C0"/>
          </w:rPr>
          <w:delText xml:space="preserve"> auditu</w:delText>
        </w:r>
      </w:del>
    </w:p>
    <w:p w14:paraId="12252456" w14:textId="24F629BA" w:rsidR="00636F1B" w:rsidRPr="00337F6A" w:rsidDel="003A7E7F" w:rsidRDefault="00636F1B" w:rsidP="00636F1B">
      <w:pPr>
        <w:rPr>
          <w:del w:id="1172" w:author="Autor"/>
          <w:rFonts w:cstheme="minorHAnsi"/>
        </w:rPr>
      </w:pPr>
      <w:del w:id="1173" w:author="Autor">
        <w:r w:rsidRPr="00337F6A" w:rsidDel="003A7E7F">
          <w:rPr>
            <w:rFonts w:cstheme="minorHAnsi"/>
            <w:noProof/>
            <w:lang w:eastAsia="sk-SK"/>
          </w:rPr>
          <w:lastRenderedPageBreak/>
          <mc:AlternateContent>
            <mc:Choice Requires="wps">
              <w:drawing>
                <wp:anchor distT="0" distB="0" distL="114300" distR="114300" simplePos="0" relativeHeight="251659264" behindDoc="1" locked="0" layoutInCell="1" allowOverlap="1" wp14:anchorId="4B92D5DA" wp14:editId="5B22DE2A">
                  <wp:simplePos x="0" y="0"/>
                  <wp:positionH relativeFrom="column">
                    <wp:posOffset>987812</wp:posOffset>
                  </wp:positionH>
                  <wp:positionV relativeFrom="paragraph">
                    <wp:posOffset>62147</wp:posOffset>
                  </wp:positionV>
                  <wp:extent cx="3877089" cy="2143705"/>
                  <wp:effectExtent l="12700" t="12700" r="9525" b="15875"/>
                  <wp:wrapNone/>
                  <wp:docPr id="7" name="Obdĺž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7089" cy="2143705"/>
                          </a:xfrm>
                          <a:prstGeom prst="rect">
                            <a:avLst/>
                          </a:prstGeom>
                          <a:solidFill>
                            <a:srgbClr val="FFFFFF"/>
                          </a:solidFill>
                          <a:ln w="28575">
                            <a:solidFill>
                              <a:srgbClr val="FF0000"/>
                            </a:solidFill>
                            <a:prstDash val="sysDot"/>
                            <a:miter lim="800000"/>
                            <a:headEnd/>
                            <a:tailEnd/>
                          </a:ln>
                        </wps:spPr>
                        <wps:txbx>
                          <w:txbxContent>
                            <w:p w14:paraId="2C535EE3" w14:textId="331217B1" w:rsidR="00BE44B6" w:rsidRPr="00BE37BE" w:rsidRDefault="00BE44B6" w:rsidP="00636F1B">
                              <w:pPr>
                                <w:jc w:val="center"/>
                                <w:rPr>
                                  <w:rFonts w:ascii="Times New Roman" w:hAnsi="Times New Roman" w:cs="Times New Roman"/>
                                  <w:b/>
                                  <w:caps/>
                                  <w:color w:val="FF0000"/>
                                  <w:spacing w:val="40"/>
                                  <w:sz w:val="28"/>
                                  <w:szCs w:val="28"/>
                                </w:rPr>
                              </w:pPr>
                              <w:r w:rsidRPr="00BE37BE">
                                <w:rPr>
                                  <w:rFonts w:ascii="Times New Roman" w:hAnsi="Times New Roman" w:cs="Times New Roman"/>
                                  <w:b/>
                                  <w:caps/>
                                  <w:color w:val="FF0000"/>
                                  <w:spacing w:val="40"/>
                                  <w:sz w:val="28"/>
                                  <w:szCs w:val="28"/>
                                </w:rPr>
                                <w:t>ORG</w:t>
                              </w:r>
                              <w:del w:id="1174" w:author="Autor">
                                <w:r w:rsidRPr="00BE37BE" w:rsidDel="003A7E7F">
                                  <w:rPr>
                                    <w:rFonts w:ascii="Times New Roman" w:hAnsi="Times New Roman" w:cs="Times New Roman"/>
                                    <w:b/>
                                    <w:caps/>
                                    <w:color w:val="FF0000"/>
                                    <w:spacing w:val="40"/>
                                    <w:sz w:val="28"/>
                                    <w:szCs w:val="28"/>
                                  </w:rPr>
                                  <w:delText>Á</w:delText>
                                </w:r>
                              </w:del>
                              <w:r w:rsidRPr="00BE37BE">
                                <w:rPr>
                                  <w:rFonts w:ascii="Times New Roman" w:hAnsi="Times New Roman" w:cs="Times New Roman"/>
                                  <w:b/>
                                  <w:caps/>
                                  <w:color w:val="FF0000"/>
                                  <w:spacing w:val="40"/>
                                  <w:sz w:val="28"/>
                                  <w:szCs w:val="28"/>
                                </w:rPr>
                                <w:t>N AUDITU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2D5DA" id="Obdĺžnik 7" o:spid="_x0000_s1042" style="position:absolute;margin-left:77.8pt;margin-top:4.9pt;width:305.3pt;height:16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" strokecolor="red" strokeweight="2.25pt">
                  <v:stroke dashstyle="1 1"/>
                  <v:textbox>
                    <w:txbxContent>
                      <w:p w14:paraId="2C535EE3" w14:textId="331217B1" w:rsidR="00BE44B6" w:rsidRPr="00BE37BE" w:rsidRDefault="00BE44B6" w:rsidP="00636F1B">
                        <w:pPr>
                          <w:jc w:val="center"/>
                          <w:rPr>
                            <w:rFonts w:ascii="Times New Roman" w:hAnsi="Times New Roman" w:cs="Times New Roman"/>
                            <w:b/>
                            <w:caps/>
                            <w:color w:val="FF0000"/>
                            <w:spacing w:val="40"/>
                            <w:sz w:val="28"/>
                            <w:szCs w:val="28"/>
                          </w:rPr>
                        </w:pPr>
                        <w:r w:rsidRPr="00BE37BE">
                          <w:rPr>
                            <w:rFonts w:ascii="Times New Roman" w:hAnsi="Times New Roman" w:cs="Times New Roman"/>
                            <w:b/>
                            <w:caps/>
                            <w:color w:val="FF0000"/>
                            <w:spacing w:val="40"/>
                            <w:sz w:val="28"/>
                            <w:szCs w:val="28"/>
                          </w:rPr>
                          <w:t>ORG</w:t>
                        </w:r>
                        <w:del w:id="993" w:author="Autor">
                          <w:r w:rsidRPr="00BE37BE" w:rsidDel="003A7E7F">
                            <w:rPr>
                              <w:rFonts w:ascii="Times New Roman" w:hAnsi="Times New Roman" w:cs="Times New Roman"/>
                              <w:b/>
                              <w:caps/>
                              <w:color w:val="FF0000"/>
                              <w:spacing w:val="40"/>
                              <w:sz w:val="28"/>
                              <w:szCs w:val="28"/>
                            </w:rPr>
                            <w:delText>Á</w:delText>
                          </w:r>
                        </w:del>
                        <w:r w:rsidRPr="00BE37BE">
                          <w:rPr>
                            <w:rFonts w:ascii="Times New Roman" w:hAnsi="Times New Roman" w:cs="Times New Roman"/>
                            <w:b/>
                            <w:caps/>
                            <w:color w:val="FF0000"/>
                            <w:spacing w:val="40"/>
                            <w:sz w:val="28"/>
                            <w:szCs w:val="28"/>
                          </w:rPr>
                          <w:t>N AUDITU</w:t>
                        </w:r>
                      </w:p>
                    </w:txbxContent>
                  </v:textbox>
                </v:rect>
              </w:pict>
            </mc:Fallback>
          </mc:AlternateContent>
        </w:r>
      </w:del>
    </w:p>
    <w:p w14:paraId="35EFA94C" w14:textId="70489C22" w:rsidR="00636F1B" w:rsidRPr="00337F6A" w:rsidDel="003A7E7F" w:rsidRDefault="00636F1B" w:rsidP="00636F1B">
      <w:pPr>
        <w:spacing w:before="120" w:after="120"/>
        <w:jc w:val="both"/>
        <w:rPr>
          <w:del w:id="1175" w:author="Autor"/>
          <w:rFonts w:cstheme="minorHAnsi"/>
          <w:lang w:eastAsia="ar-SA"/>
        </w:rPr>
      </w:pPr>
      <w:del w:id="1176" w:author="Autor">
        <w:r w:rsidRPr="00337F6A" w:rsidDel="003A7E7F">
          <w:rPr>
            <w:rFonts w:cstheme="minorHAnsi"/>
            <w:noProof/>
            <w:color w:val="FFFFFF" w:themeColor="background1"/>
            <w:lang w:eastAsia="sk-SK"/>
          </w:rPr>
          <mc:AlternateContent>
            <mc:Choice Requires="wps">
              <w:drawing>
                <wp:anchor distT="0" distB="0" distL="114300" distR="114300" simplePos="0" relativeHeight="251662336" behindDoc="0" locked="0" layoutInCell="1" allowOverlap="1" wp14:anchorId="63B1E685" wp14:editId="3AE5606C">
                  <wp:simplePos x="0" y="0"/>
                  <wp:positionH relativeFrom="column">
                    <wp:posOffset>1614805</wp:posOffset>
                  </wp:positionH>
                  <wp:positionV relativeFrom="paragraph">
                    <wp:posOffset>211455</wp:posOffset>
                  </wp:positionV>
                  <wp:extent cx="2571750" cy="457200"/>
                  <wp:effectExtent l="0" t="0" r="19050" b="19050"/>
                  <wp:wrapNone/>
                  <wp:docPr id="3" name="Zaoblený 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457200"/>
                          </a:xfrm>
                          <a:prstGeom prst="roundRect">
                            <a:avLst>
                              <a:gd name="adj" fmla="val 16667"/>
                            </a:avLst>
                          </a:prstGeom>
                          <a:solidFill>
                            <a:srgbClr val="70AD47">
                              <a:lumMod val="40000"/>
                              <a:lumOff val="60000"/>
                            </a:srgbClr>
                          </a:solidFill>
                          <a:ln w="9525">
                            <a:solidFill>
                              <a:srgbClr val="000000"/>
                            </a:solidFill>
                            <a:round/>
                            <a:headEnd/>
                            <a:tailEnd/>
                          </a:ln>
                        </wps:spPr>
                        <wps:txbx>
                          <w:txbxContent>
                            <w:p w14:paraId="67E8E44E" w14:textId="77777777" w:rsidR="00BE44B6" w:rsidRPr="001513CF" w:rsidRDefault="00BE44B6" w:rsidP="00636F1B">
                              <w:pPr>
                                <w:spacing w:before="120" w:after="12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Minister </w:t>
                              </w:r>
                              <w:r w:rsidRPr="002C27A8">
                                <w:rPr>
                                  <w:rFonts w:ascii="Times New Roman" w:hAnsi="Times New Roman" w:cs="Times New Roman"/>
                                  <w:b/>
                                  <w:color w:val="000000" w:themeColor="text1"/>
                                  <w:sz w:val="28"/>
                                  <w:szCs w:val="28"/>
                                </w:rPr>
                                <w:t>financií</w:t>
                              </w:r>
                              <w:r>
                                <w:rPr>
                                  <w:rFonts w:ascii="Times New Roman" w:hAnsi="Times New Roman" w:cs="Times New Roman"/>
                                  <w:b/>
                                  <w:color w:val="000000" w:themeColor="text1"/>
                                  <w:sz w:val="28"/>
                                  <w:szCs w:val="28"/>
                                </w:rPr>
                                <w:t xml:space="preserve"> SR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3B1E685" id="Zaoblený obdĺžnik 3" o:spid="_x0000_s1043" style="position:absolute;left:0;text-align:left;margin-left:127.15pt;margin-top:16.65pt;width:20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" fillcolor="#c5e0b4">
                  <v:textbox>
                    <w:txbxContent>
                      <w:p w14:paraId="67E8E44E" w14:textId="77777777" w:rsidR="00BE44B6" w:rsidRPr="001513CF" w:rsidRDefault="00BE44B6" w:rsidP="00636F1B">
                        <w:pPr>
                          <w:spacing w:before="120" w:after="12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Minister </w:t>
                        </w:r>
                        <w:r w:rsidRPr="002C27A8">
                          <w:rPr>
                            <w:rFonts w:ascii="Times New Roman" w:hAnsi="Times New Roman" w:cs="Times New Roman"/>
                            <w:b/>
                            <w:color w:val="000000" w:themeColor="text1"/>
                            <w:sz w:val="28"/>
                            <w:szCs w:val="28"/>
                          </w:rPr>
                          <w:t>financií</w:t>
                        </w:r>
                        <w:r>
                          <w:rPr>
                            <w:rFonts w:ascii="Times New Roman" w:hAnsi="Times New Roman" w:cs="Times New Roman"/>
                            <w:b/>
                            <w:color w:val="000000" w:themeColor="text1"/>
                            <w:sz w:val="28"/>
                            <w:szCs w:val="28"/>
                          </w:rPr>
                          <w:t xml:space="preserve"> SR</w:t>
                        </w:r>
                      </w:p>
                    </w:txbxContent>
                  </v:textbox>
                </v:roundrect>
              </w:pict>
            </mc:Fallback>
          </mc:AlternateContent>
        </w:r>
      </w:del>
    </w:p>
    <w:p w14:paraId="463E88F9" w14:textId="344D2702" w:rsidR="00636F1B" w:rsidRPr="00337F6A" w:rsidDel="003A7E7F" w:rsidRDefault="00636F1B" w:rsidP="00636F1B">
      <w:pPr>
        <w:spacing w:before="120" w:after="120"/>
        <w:jc w:val="both"/>
        <w:rPr>
          <w:del w:id="1177" w:author="Autor"/>
          <w:rFonts w:cstheme="minorHAnsi"/>
          <w:lang w:eastAsia="ar-SA"/>
        </w:rPr>
      </w:pPr>
      <w:del w:id="1178" w:author="Autor">
        <w:r w:rsidRPr="00337F6A" w:rsidDel="003A7E7F">
          <w:rPr>
            <w:rFonts w:cstheme="minorHAnsi"/>
            <w:lang w:eastAsia="ar-SA"/>
          </w:rPr>
          <w:delText xml:space="preserve"> </w:delText>
        </w:r>
      </w:del>
    </w:p>
    <w:p w14:paraId="6819936B" w14:textId="7F14BA10" w:rsidR="00636F1B" w:rsidRPr="00337F6A" w:rsidDel="003A7E7F" w:rsidRDefault="00636F1B" w:rsidP="00636F1B">
      <w:pPr>
        <w:tabs>
          <w:tab w:val="left" w:pos="2552"/>
        </w:tabs>
        <w:spacing w:before="120" w:after="120"/>
        <w:jc w:val="both"/>
        <w:rPr>
          <w:del w:id="1179" w:author="Autor"/>
          <w:rFonts w:cstheme="minorHAnsi"/>
          <w:lang w:eastAsia="ar-SA"/>
        </w:rPr>
      </w:pPr>
      <w:del w:id="1180" w:author="Autor">
        <w:r w:rsidRPr="00337F6A" w:rsidDel="003A7E7F">
          <w:rPr>
            <w:rFonts w:cstheme="minorHAnsi"/>
            <w:noProof/>
            <w:lang w:eastAsia="sk-SK"/>
          </w:rPr>
          <mc:AlternateContent>
            <mc:Choice Requires="wps">
              <w:drawing>
                <wp:anchor distT="0" distB="0" distL="114300" distR="114300" simplePos="0" relativeHeight="251661312" behindDoc="0" locked="0" layoutInCell="1" allowOverlap="1" wp14:anchorId="0CB0DC7D" wp14:editId="7807654C">
                  <wp:simplePos x="0" y="0"/>
                  <wp:positionH relativeFrom="column">
                    <wp:posOffset>2872105</wp:posOffset>
                  </wp:positionH>
                  <wp:positionV relativeFrom="paragraph">
                    <wp:posOffset>131445</wp:posOffset>
                  </wp:positionV>
                  <wp:extent cx="0" cy="666750"/>
                  <wp:effectExtent l="76200" t="0" r="95250" b="5715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CEEDD" id="Rovná spojnica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15pt,10.35pt" to="226.15pt,6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">
                  <v:stroke endarrow="block"/>
                </v:line>
              </w:pict>
            </mc:Fallback>
          </mc:AlternateContent>
        </w:r>
      </w:del>
    </w:p>
    <w:p w14:paraId="38395D58" w14:textId="005AB7C2" w:rsidR="00636F1B" w:rsidRPr="00337F6A" w:rsidDel="003A7E7F" w:rsidRDefault="00636F1B" w:rsidP="00636F1B">
      <w:pPr>
        <w:spacing w:before="120" w:after="120"/>
        <w:jc w:val="both"/>
        <w:rPr>
          <w:del w:id="1181" w:author="Autor"/>
          <w:rFonts w:cstheme="minorHAnsi"/>
          <w:lang w:eastAsia="ar-SA"/>
        </w:rPr>
      </w:pPr>
    </w:p>
    <w:p w14:paraId="0BBEBAE9" w14:textId="01AD1122" w:rsidR="00636F1B" w:rsidRPr="00337F6A" w:rsidDel="003A7E7F" w:rsidRDefault="00636F1B" w:rsidP="00636F1B">
      <w:pPr>
        <w:spacing w:before="120" w:after="120"/>
        <w:jc w:val="both"/>
        <w:rPr>
          <w:del w:id="1182" w:author="Autor"/>
          <w:rFonts w:cstheme="minorHAnsi"/>
          <w:lang w:eastAsia="ar-SA"/>
        </w:rPr>
      </w:pPr>
    </w:p>
    <w:p w14:paraId="12CF50AD" w14:textId="57BC4B24" w:rsidR="00D31A9A" w:rsidDel="003A7E7F" w:rsidRDefault="00636F1B" w:rsidP="00AA7557">
      <w:pPr>
        <w:spacing w:before="120" w:after="120"/>
        <w:jc w:val="both"/>
        <w:rPr>
          <w:del w:id="1183" w:author="Autor"/>
          <w:rFonts w:eastAsia="Times New Roman" w:cstheme="minorHAnsi"/>
          <w:b/>
          <w:color w:val="0070C0"/>
          <w:lang w:eastAsia="sk-SK"/>
        </w:rPr>
      </w:pPr>
      <w:del w:id="1184" w:author="Autor">
        <w:r w:rsidRPr="00337F6A" w:rsidDel="003A7E7F">
          <w:rPr>
            <w:rFonts w:cstheme="minorHAnsi"/>
            <w:noProof/>
            <w:lang w:eastAsia="sk-SK"/>
          </w:rPr>
          <mc:AlternateContent>
            <mc:Choice Requires="wps">
              <w:drawing>
                <wp:anchor distT="0" distB="0" distL="114300" distR="114300" simplePos="0" relativeHeight="251660288" behindDoc="0" locked="0" layoutInCell="1" allowOverlap="1" wp14:anchorId="4EC61629" wp14:editId="204CFEFC">
                  <wp:simplePos x="0" y="0"/>
                  <wp:positionH relativeFrom="column">
                    <wp:posOffset>1633856</wp:posOffset>
                  </wp:positionH>
                  <wp:positionV relativeFrom="paragraph">
                    <wp:posOffset>10795</wp:posOffset>
                  </wp:positionV>
                  <wp:extent cx="2571750" cy="457200"/>
                  <wp:effectExtent l="0" t="0" r="19050" b="19050"/>
                  <wp:wrapNone/>
                  <wp:docPr id="9" name="Zaoblený 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457200"/>
                          </a:xfrm>
                          <a:prstGeom prst="roundRect">
                            <a:avLst>
                              <a:gd name="adj" fmla="val 16667"/>
                            </a:avLst>
                          </a:prstGeom>
                          <a:solidFill>
                            <a:srgbClr val="70AD47">
                              <a:lumMod val="40000"/>
                              <a:lumOff val="60000"/>
                            </a:srgbClr>
                          </a:solidFill>
                          <a:ln w="9525">
                            <a:solidFill>
                              <a:srgbClr val="000000"/>
                            </a:solidFill>
                            <a:round/>
                            <a:headEnd/>
                            <a:tailEnd/>
                          </a:ln>
                        </wps:spPr>
                        <wps:txbx>
                          <w:txbxContent>
                            <w:p w14:paraId="3C381889" w14:textId="77777777" w:rsidR="00BE44B6" w:rsidRPr="00D54CC3" w:rsidRDefault="00BE44B6" w:rsidP="00636F1B">
                              <w:pPr>
                                <w:spacing w:before="120" w:after="120" w:line="240" w:lineRule="auto"/>
                                <w:jc w:val="center"/>
                                <w:rPr>
                                  <w:rFonts w:ascii="Times New Roman" w:hAnsi="Times New Roman" w:cs="Times New Roman"/>
                                  <w:b/>
                                  <w:color w:val="000000" w:themeColor="text1"/>
                                  <w:sz w:val="28"/>
                                  <w:szCs w:val="28"/>
                                </w:rPr>
                              </w:pPr>
                              <w:r w:rsidRPr="00D54CC3">
                                <w:rPr>
                                  <w:rFonts w:ascii="Times New Roman" w:hAnsi="Times New Roman" w:cs="Times New Roman"/>
                                  <w:b/>
                                  <w:color w:val="000000" w:themeColor="text1"/>
                                  <w:sz w:val="28"/>
                                  <w:szCs w:val="28"/>
                                </w:rPr>
                                <w:t>Sekcia auditu a kontroly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EC61629" id="Zaoblený obdĺžnik 9" o:spid="_x0000_s1044" style="position:absolute;left:0;text-align:left;margin-left:128.65pt;margin-top:.85pt;width:20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" fillcolor="#c5e0b4">
                  <v:textbox>
                    <w:txbxContent>
                      <w:p w14:paraId="3C381889" w14:textId="77777777" w:rsidR="00BE44B6" w:rsidRPr="00D54CC3" w:rsidRDefault="00BE44B6" w:rsidP="00636F1B">
                        <w:pPr>
                          <w:spacing w:before="120" w:after="120" w:line="240" w:lineRule="auto"/>
                          <w:jc w:val="center"/>
                          <w:rPr>
                            <w:rFonts w:ascii="Times New Roman" w:hAnsi="Times New Roman" w:cs="Times New Roman"/>
                            <w:b/>
                            <w:color w:val="000000" w:themeColor="text1"/>
                            <w:sz w:val="28"/>
                            <w:szCs w:val="28"/>
                          </w:rPr>
                        </w:pPr>
                        <w:r w:rsidRPr="00D54CC3">
                          <w:rPr>
                            <w:rFonts w:ascii="Times New Roman" w:hAnsi="Times New Roman" w:cs="Times New Roman"/>
                            <w:b/>
                            <w:color w:val="000000" w:themeColor="text1"/>
                            <w:sz w:val="28"/>
                            <w:szCs w:val="28"/>
                          </w:rPr>
                          <w:t>Sekcia auditu a kontroly</w:t>
                        </w:r>
                      </w:p>
                    </w:txbxContent>
                  </v:textbox>
                </v:roundrect>
              </w:pict>
            </mc:Fallback>
          </mc:AlternateContent>
        </w:r>
      </w:del>
    </w:p>
    <w:p w14:paraId="6CF00CF9" w14:textId="43646C7E" w:rsidR="000143A3" w:rsidDel="003A7E7F" w:rsidRDefault="000143A3" w:rsidP="00CA2672">
      <w:pPr>
        <w:spacing w:after="0" w:line="240" w:lineRule="auto"/>
        <w:jc w:val="both"/>
        <w:rPr>
          <w:del w:id="1185" w:author="Autor"/>
          <w:rFonts w:eastAsia="Times New Roman" w:cstheme="minorHAnsi"/>
          <w:b/>
          <w:color w:val="0070C0"/>
          <w:lang w:eastAsia="sk-SK"/>
        </w:rPr>
      </w:pPr>
    </w:p>
    <w:p w14:paraId="407C6C36" w14:textId="7EA2E973" w:rsidR="00EF66FF" w:rsidDel="003A7E7F" w:rsidRDefault="00EF66FF" w:rsidP="00CA2672">
      <w:pPr>
        <w:spacing w:after="0" w:line="240" w:lineRule="auto"/>
        <w:jc w:val="both"/>
        <w:rPr>
          <w:del w:id="1186" w:author="Autor"/>
          <w:rFonts w:eastAsia="Times New Roman" w:cstheme="minorHAnsi"/>
          <w:b/>
          <w:color w:val="0070C0"/>
          <w:lang w:eastAsia="sk-SK"/>
        </w:rPr>
      </w:pPr>
    </w:p>
    <w:p w14:paraId="526CFC59" w14:textId="093F5D7A" w:rsidR="00EF66FF" w:rsidRDefault="00EF66FF" w:rsidP="00CA2672">
      <w:pPr>
        <w:spacing w:after="0" w:line="240" w:lineRule="auto"/>
        <w:jc w:val="both"/>
        <w:rPr>
          <w:rFonts w:eastAsia="Times New Roman" w:cstheme="minorHAnsi"/>
          <w:b/>
          <w:color w:val="0070C0"/>
          <w:lang w:eastAsia="sk-SK"/>
        </w:rPr>
      </w:pPr>
    </w:p>
    <w:p w14:paraId="7E1E20F5" w14:textId="305BF259" w:rsidR="00CC5304" w:rsidRPr="00337F6A" w:rsidRDefault="001E0B62" w:rsidP="00CA2672">
      <w:pPr>
        <w:spacing w:after="0" w:line="240" w:lineRule="auto"/>
        <w:jc w:val="both"/>
        <w:rPr>
          <w:rFonts w:eastAsia="Times New Roman" w:cstheme="minorHAnsi"/>
          <w:b/>
          <w:color w:val="0070C0"/>
          <w:lang w:eastAsia="sk-SK"/>
        </w:rPr>
      </w:pPr>
      <w:r w:rsidRPr="00337F6A">
        <w:rPr>
          <w:rFonts w:eastAsia="Times New Roman" w:cstheme="minorHAnsi"/>
          <w:b/>
          <w:color w:val="0070C0"/>
          <w:lang w:eastAsia="sk-SK"/>
        </w:rPr>
        <w:t>4</w:t>
      </w:r>
      <w:r w:rsidR="00940E60" w:rsidRPr="00337F6A">
        <w:rPr>
          <w:rFonts w:eastAsia="Times New Roman" w:cstheme="minorHAnsi"/>
          <w:b/>
          <w:color w:val="0070C0"/>
          <w:lang w:eastAsia="sk-SK"/>
        </w:rPr>
        <w:t>.1.</w:t>
      </w:r>
      <w:r w:rsidR="00C678D1" w:rsidRPr="00337F6A">
        <w:rPr>
          <w:rFonts w:eastAsia="Times New Roman" w:cstheme="minorHAnsi"/>
          <w:b/>
          <w:color w:val="0070C0"/>
          <w:lang w:eastAsia="sk-SK"/>
        </w:rPr>
        <w:t xml:space="preserve">2. Ostatné spolupracujúce </w:t>
      </w:r>
      <w:r w:rsidR="00823207" w:rsidRPr="00337F6A">
        <w:rPr>
          <w:rFonts w:eastAsia="Times New Roman" w:cstheme="minorHAnsi"/>
          <w:b/>
          <w:color w:val="0070C0"/>
          <w:lang w:eastAsia="sk-SK"/>
        </w:rPr>
        <w:t>subjekty</w:t>
      </w:r>
    </w:p>
    <w:p w14:paraId="64E353FB" w14:textId="77777777" w:rsidR="0082331E" w:rsidRPr="00337F6A" w:rsidRDefault="0082331E" w:rsidP="00CA2672">
      <w:pPr>
        <w:spacing w:after="0" w:line="240" w:lineRule="auto"/>
        <w:jc w:val="both"/>
        <w:rPr>
          <w:rFonts w:eastAsia="Times New Roman" w:cstheme="minorHAnsi"/>
          <w:b/>
          <w:lang w:eastAsia="sk-SK"/>
        </w:rPr>
      </w:pPr>
    </w:p>
    <w:p w14:paraId="0019C37E" w14:textId="77777777" w:rsidR="0082331E" w:rsidRPr="00337F6A" w:rsidRDefault="008E785F">
      <w:pPr>
        <w:autoSpaceDE w:val="0"/>
        <w:autoSpaceDN w:val="0"/>
        <w:adjustRightInd w:val="0"/>
        <w:spacing w:after="0" w:line="240" w:lineRule="auto"/>
        <w:jc w:val="both"/>
        <w:rPr>
          <w:rFonts w:eastAsia="Times New Roman" w:cstheme="minorHAnsi"/>
          <w:lang w:eastAsia="sk-SK"/>
        </w:rPr>
      </w:pPr>
      <w:r w:rsidRPr="00337F6A">
        <w:rPr>
          <w:rFonts w:eastAsia="Times New Roman" w:cstheme="minorHAnsi"/>
          <w:lang w:eastAsia="sk-SK"/>
        </w:rPr>
        <w:t xml:space="preserve">Ostatnými spolupracujúcimi subjektmi sú </w:t>
      </w:r>
      <w:r w:rsidR="0082331E" w:rsidRPr="00337F6A">
        <w:rPr>
          <w:rFonts w:eastAsia="Times New Roman" w:cstheme="minorHAnsi"/>
          <w:lang w:eastAsia="sk-SK"/>
        </w:rPr>
        <w:t xml:space="preserve">predovšetkým: </w:t>
      </w:r>
      <w:r w:rsidR="00624DB9" w:rsidRPr="00337F6A">
        <w:rPr>
          <w:rFonts w:eastAsia="Times New Roman" w:cstheme="minorHAnsi"/>
          <w:lang w:eastAsia="sk-SK"/>
        </w:rPr>
        <w:t>MIRRI SR/ C</w:t>
      </w:r>
      <w:r w:rsidR="005C46D3" w:rsidRPr="00337F6A">
        <w:rPr>
          <w:rFonts w:eastAsia="Times New Roman" w:cstheme="minorHAnsi"/>
          <w:lang w:eastAsia="sk-SK"/>
        </w:rPr>
        <w:t xml:space="preserve">entrálny koordinačný orgán, </w:t>
      </w:r>
      <w:r w:rsidR="0082331E" w:rsidRPr="00337F6A">
        <w:rPr>
          <w:rFonts w:eastAsia="Times New Roman" w:cstheme="minorHAnsi"/>
          <w:lang w:eastAsia="sk-SK"/>
        </w:rPr>
        <w:t>orgán zabezpečujúci ochranu finančných záujmov EÚ</w:t>
      </w:r>
      <w:r w:rsidR="00624DB9" w:rsidRPr="00337F6A">
        <w:rPr>
          <w:rFonts w:eastAsia="Times New Roman" w:cstheme="minorHAnsi"/>
          <w:lang w:eastAsia="sk-SK"/>
        </w:rPr>
        <w:t xml:space="preserve"> (Úrad vlády SR),</w:t>
      </w:r>
      <w:r w:rsidR="0082331E" w:rsidRPr="00337F6A">
        <w:rPr>
          <w:rFonts w:eastAsia="Times New Roman" w:cstheme="minorHAnsi"/>
          <w:lang w:eastAsia="sk-SK"/>
        </w:rPr>
        <w:t xml:space="preserve"> </w:t>
      </w:r>
      <w:r w:rsidRPr="00337F6A">
        <w:rPr>
          <w:rFonts w:eastAsia="Times New Roman" w:cstheme="minorHAnsi"/>
          <w:lang w:eastAsia="sk-SK"/>
        </w:rPr>
        <w:t>gestor</w:t>
      </w:r>
      <w:r w:rsidR="00624DB9" w:rsidRPr="00337F6A">
        <w:rPr>
          <w:rFonts w:eastAsia="Times New Roman" w:cstheme="minorHAnsi"/>
          <w:lang w:eastAsia="sk-SK"/>
        </w:rPr>
        <w:t xml:space="preserve"> horizontálnych princípov</w:t>
      </w:r>
      <w:r w:rsidR="00FB7953" w:rsidRPr="00337F6A">
        <w:rPr>
          <w:rFonts w:eastAsia="Times New Roman" w:cstheme="minorHAnsi"/>
          <w:lang w:eastAsia="sk-SK"/>
        </w:rPr>
        <w:t xml:space="preserve"> (Ministerstvo práce, sociálnych vecí a rodiny SR, ďalej aj „MPSVaR“)</w:t>
      </w:r>
      <w:r w:rsidR="00624DB9" w:rsidRPr="00337F6A">
        <w:rPr>
          <w:rFonts w:eastAsia="Times New Roman" w:cstheme="minorHAnsi"/>
          <w:lang w:eastAsia="sk-SK"/>
        </w:rPr>
        <w:t>, Migračný úrad MV SR a monitorovací výbor programov.</w:t>
      </w:r>
    </w:p>
    <w:p w14:paraId="776D5D2F" w14:textId="1D425DF7" w:rsidR="006961B4" w:rsidRPr="00337F6A" w:rsidRDefault="009F1010" w:rsidP="006961B4">
      <w:pPr>
        <w:pStyle w:val="Point0"/>
        <w:spacing w:line="276" w:lineRule="auto"/>
        <w:ind w:left="0" w:firstLine="0"/>
        <w:jc w:val="both"/>
        <w:rPr>
          <w:rFonts w:asciiTheme="minorHAnsi" w:hAnsiTheme="minorHAnsi" w:cstheme="minorHAnsi"/>
          <w:b/>
          <w:sz w:val="22"/>
          <w:u w:val="single"/>
          <w:lang w:val="sk-SK"/>
        </w:rPr>
      </w:pPr>
      <w:r w:rsidRPr="00337F6A">
        <w:rPr>
          <w:rFonts w:asciiTheme="minorHAnsi" w:hAnsiTheme="minorHAnsi" w:cstheme="minorHAnsi"/>
          <w:b/>
          <w:sz w:val="22"/>
          <w:lang w:val="sk-SK"/>
        </w:rPr>
        <w:t>Niektoré e</w:t>
      </w:r>
      <w:r w:rsidR="006961B4" w:rsidRPr="00337F6A">
        <w:rPr>
          <w:rFonts w:asciiTheme="minorHAnsi" w:hAnsiTheme="minorHAnsi" w:cstheme="minorHAnsi"/>
          <w:b/>
          <w:sz w:val="22"/>
          <w:lang w:val="sk-SK"/>
        </w:rPr>
        <w:t>xtern</w:t>
      </w:r>
      <w:r w:rsidR="00411250" w:rsidRPr="00337F6A">
        <w:rPr>
          <w:rFonts w:asciiTheme="minorHAnsi" w:hAnsiTheme="minorHAnsi" w:cstheme="minorHAnsi"/>
          <w:b/>
          <w:sz w:val="22"/>
          <w:lang w:val="sk-SK"/>
        </w:rPr>
        <w:t>é</w:t>
      </w:r>
      <w:r w:rsidR="006961B4" w:rsidRPr="00337F6A">
        <w:rPr>
          <w:rFonts w:asciiTheme="minorHAnsi" w:hAnsiTheme="minorHAnsi" w:cstheme="minorHAnsi"/>
          <w:b/>
          <w:sz w:val="22"/>
          <w:lang w:val="sk-SK"/>
        </w:rPr>
        <w:t xml:space="preserve"> </w:t>
      </w:r>
      <w:r w:rsidRPr="00337F6A">
        <w:rPr>
          <w:rFonts w:asciiTheme="minorHAnsi" w:hAnsiTheme="minorHAnsi" w:cstheme="minorHAnsi"/>
          <w:b/>
          <w:sz w:val="22"/>
          <w:lang w:val="sk-SK"/>
        </w:rPr>
        <w:t>subjekty</w:t>
      </w:r>
      <w:r w:rsidR="006961B4" w:rsidRPr="00337F6A">
        <w:rPr>
          <w:rFonts w:asciiTheme="minorHAnsi" w:hAnsiTheme="minorHAnsi" w:cstheme="minorHAnsi"/>
          <w:b/>
          <w:sz w:val="22"/>
          <w:lang w:val="sk-SK"/>
        </w:rPr>
        <w:t>, a</w:t>
      </w:r>
      <w:r w:rsidRPr="00337F6A">
        <w:rPr>
          <w:rFonts w:asciiTheme="minorHAnsi" w:hAnsiTheme="minorHAnsi" w:cstheme="minorHAnsi"/>
          <w:b/>
          <w:sz w:val="22"/>
          <w:lang w:val="sk-SK"/>
        </w:rPr>
        <w:t>ko aj</w:t>
      </w:r>
      <w:r w:rsidR="006961B4" w:rsidRPr="00337F6A">
        <w:rPr>
          <w:rFonts w:asciiTheme="minorHAnsi" w:hAnsiTheme="minorHAnsi" w:cstheme="minorHAnsi"/>
          <w:b/>
          <w:sz w:val="22"/>
          <w:lang w:val="sk-SK"/>
        </w:rPr>
        <w:t xml:space="preserve"> intern</w:t>
      </w:r>
      <w:r w:rsidR="00411250" w:rsidRPr="00337F6A">
        <w:rPr>
          <w:rFonts w:asciiTheme="minorHAnsi" w:hAnsiTheme="minorHAnsi" w:cstheme="minorHAnsi"/>
          <w:b/>
          <w:sz w:val="22"/>
          <w:lang w:val="sk-SK"/>
        </w:rPr>
        <w:t>é</w:t>
      </w:r>
      <w:r w:rsidR="006961B4" w:rsidRPr="00337F6A">
        <w:rPr>
          <w:rFonts w:asciiTheme="minorHAnsi" w:hAnsiTheme="minorHAnsi" w:cstheme="minorHAnsi"/>
          <w:b/>
          <w:sz w:val="22"/>
          <w:lang w:val="sk-SK"/>
        </w:rPr>
        <w:t xml:space="preserve"> zložk</w:t>
      </w:r>
      <w:r w:rsidR="00411250" w:rsidRPr="00337F6A">
        <w:rPr>
          <w:rFonts w:asciiTheme="minorHAnsi" w:hAnsiTheme="minorHAnsi" w:cstheme="minorHAnsi"/>
          <w:b/>
          <w:sz w:val="22"/>
          <w:lang w:val="sk-SK"/>
        </w:rPr>
        <w:t>y</w:t>
      </w:r>
      <w:r w:rsidR="006961B4" w:rsidRPr="00337F6A">
        <w:rPr>
          <w:rFonts w:asciiTheme="minorHAnsi" w:hAnsiTheme="minorHAnsi" w:cstheme="minorHAnsi"/>
          <w:b/>
          <w:sz w:val="22"/>
          <w:lang w:val="sk-SK"/>
        </w:rPr>
        <w:t xml:space="preserve"> MV SR</w:t>
      </w:r>
      <w:r w:rsidR="00411250" w:rsidRPr="00337F6A">
        <w:rPr>
          <w:rFonts w:asciiTheme="minorHAnsi" w:hAnsiTheme="minorHAnsi" w:cstheme="minorHAnsi"/>
          <w:b/>
          <w:sz w:val="22"/>
          <w:lang w:val="sk-SK"/>
        </w:rPr>
        <w:t xml:space="preserve"> </w:t>
      </w:r>
      <w:r w:rsidR="006961B4" w:rsidRPr="00337F6A">
        <w:rPr>
          <w:rFonts w:asciiTheme="minorHAnsi" w:hAnsiTheme="minorHAnsi" w:cstheme="minorHAnsi"/>
          <w:b/>
          <w:sz w:val="22"/>
          <w:lang w:val="sk-SK"/>
        </w:rPr>
        <w:t xml:space="preserve">vykonávajú </w:t>
      </w:r>
      <w:r w:rsidR="006961B4" w:rsidRPr="00337F6A">
        <w:rPr>
          <w:rFonts w:asciiTheme="minorHAnsi" w:hAnsiTheme="minorHAnsi" w:cstheme="minorHAnsi"/>
          <w:sz w:val="22"/>
          <w:lang w:val="sk-SK"/>
        </w:rPr>
        <w:t>určité funkcie a </w:t>
      </w:r>
      <w:r w:rsidR="006961B4" w:rsidRPr="00337F6A">
        <w:rPr>
          <w:rFonts w:asciiTheme="minorHAnsi" w:hAnsiTheme="minorHAnsi" w:cstheme="minorHAnsi"/>
          <w:b/>
          <w:sz w:val="22"/>
          <w:u w:val="single"/>
          <w:lang w:val="sk-SK"/>
        </w:rPr>
        <w:t>úlohy</w:t>
      </w:r>
      <w:r w:rsidR="006961B4" w:rsidRPr="00337F6A">
        <w:rPr>
          <w:rFonts w:asciiTheme="minorHAnsi" w:hAnsiTheme="minorHAnsi" w:cstheme="minorHAnsi"/>
          <w:sz w:val="22"/>
          <w:u w:val="single"/>
          <w:lang w:val="sk-SK"/>
        </w:rPr>
        <w:t xml:space="preserve"> </w:t>
      </w:r>
      <w:r w:rsidR="006961B4" w:rsidRPr="00337F6A">
        <w:rPr>
          <w:rFonts w:asciiTheme="minorHAnsi" w:hAnsiTheme="minorHAnsi" w:cstheme="minorHAnsi"/>
          <w:b/>
          <w:sz w:val="22"/>
          <w:u w:val="single"/>
          <w:lang w:val="sk-SK"/>
        </w:rPr>
        <w:t>súvisiace</w:t>
      </w:r>
      <w:r w:rsidR="006961B4" w:rsidRPr="00337F6A">
        <w:rPr>
          <w:rFonts w:asciiTheme="minorHAnsi" w:hAnsiTheme="minorHAnsi" w:cstheme="minorHAnsi"/>
          <w:sz w:val="22"/>
          <w:lang w:val="sk-SK"/>
        </w:rPr>
        <w:t xml:space="preserve"> s úlohami v článkoch 72 až 75 nariadenia o spoločných ustanoveniach</w:t>
      </w:r>
      <w:r w:rsidR="00411250" w:rsidRPr="00337F6A">
        <w:rPr>
          <w:rFonts w:asciiTheme="minorHAnsi" w:hAnsiTheme="minorHAnsi" w:cstheme="minorHAnsi"/>
          <w:b/>
          <w:sz w:val="22"/>
          <w:u w:val="single"/>
          <w:lang w:val="sk-SK"/>
        </w:rPr>
        <w:t>, avšak t</w:t>
      </w:r>
      <w:r w:rsidR="006961B4" w:rsidRPr="00337F6A">
        <w:rPr>
          <w:rFonts w:asciiTheme="minorHAnsi" w:hAnsiTheme="minorHAnsi" w:cstheme="minorHAnsi"/>
          <w:b/>
          <w:sz w:val="22"/>
          <w:u w:val="single"/>
          <w:lang w:val="sk-SK"/>
        </w:rPr>
        <w:t>ieto subjekty nie sú súčasťou samotného riadiaceho orgánu:</w:t>
      </w:r>
    </w:p>
    <w:p w14:paraId="794B7CBF" w14:textId="4291BBB5" w:rsidR="00A52408" w:rsidRDefault="00DC38FD" w:rsidP="001727A5">
      <w:pPr>
        <w:widowControl w:val="0"/>
        <w:autoSpaceDE w:val="0"/>
        <w:autoSpaceDN w:val="0"/>
        <w:adjustRightInd w:val="0"/>
        <w:spacing w:before="240" w:line="276" w:lineRule="auto"/>
        <w:jc w:val="both"/>
        <w:rPr>
          <w:ins w:id="1187" w:author="Autor"/>
          <w:rFonts w:cstheme="minorHAnsi"/>
          <w:color w:val="0070C0"/>
        </w:rPr>
      </w:pPr>
      <w:r w:rsidRPr="00337F6A">
        <w:rPr>
          <w:rFonts w:cstheme="minorHAnsi"/>
          <w:b/>
          <w:color w:val="0070C0"/>
        </w:rPr>
        <w:t>Ministerstvo investícií, regionálneho rozvoja a informatizácie SR (ďalej len „MIRRI SR“)</w:t>
      </w:r>
      <w:r w:rsidR="006961B4" w:rsidRPr="00337F6A">
        <w:rPr>
          <w:rFonts w:cstheme="minorHAnsi"/>
          <w:color w:val="0070C0"/>
        </w:rPr>
        <w:t xml:space="preserve"> </w:t>
      </w:r>
      <w:ins w:id="1188" w:author="Autor">
        <w:r w:rsidR="00A52408" w:rsidRPr="00337F6A">
          <w:rPr>
            <w:rFonts w:cstheme="minorHAnsi"/>
          </w:rPr>
          <w:t>zabezpečuje tvorbu ITMS</w:t>
        </w:r>
        <w:r w:rsidR="00A52408">
          <w:rPr>
            <w:rFonts w:cstheme="minorHAnsi"/>
          </w:rPr>
          <w:t>21+</w:t>
        </w:r>
        <w:r w:rsidR="00A52408" w:rsidRPr="00337F6A">
          <w:rPr>
            <w:rFonts w:cstheme="minorHAnsi"/>
          </w:rPr>
          <w:t xml:space="preserve"> a plní úlohy súvisiace s jeho </w:t>
        </w:r>
        <w:r w:rsidR="00A52408">
          <w:rPr>
            <w:rFonts w:cstheme="minorHAnsi"/>
          </w:rPr>
          <w:t>prevádzkou.</w:t>
        </w:r>
        <w:r w:rsidR="00A52408" w:rsidRPr="00337F6A">
          <w:rPr>
            <w:rStyle w:val="Odkaznapoznmkupodiarou"/>
            <w:rFonts w:cstheme="minorHAnsi"/>
          </w:rPr>
          <w:footnoteReference w:id="29"/>
        </w:r>
      </w:ins>
    </w:p>
    <w:p w14:paraId="07EA63BE" w14:textId="77EACD20" w:rsidR="00D663C9" w:rsidDel="00685315" w:rsidRDefault="006961B4" w:rsidP="001727A5">
      <w:pPr>
        <w:widowControl w:val="0"/>
        <w:autoSpaceDE w:val="0"/>
        <w:autoSpaceDN w:val="0"/>
        <w:adjustRightInd w:val="0"/>
        <w:spacing w:before="240" w:line="276" w:lineRule="auto"/>
        <w:jc w:val="both"/>
        <w:rPr>
          <w:del w:id="1194" w:author="Autor"/>
          <w:rFonts w:cstheme="minorHAnsi"/>
        </w:rPr>
      </w:pPr>
      <w:del w:id="1195" w:author="Autor">
        <w:r w:rsidRPr="00337F6A" w:rsidDel="00A52408">
          <w:rPr>
            <w:rFonts w:cstheme="minorHAnsi"/>
          </w:rPr>
          <w:delText xml:space="preserve">koordinuje synergie a komplementarity medzi fondmi EÚ, Európskym poľnohospodárskym fondom rozvoja vidieka a inými nástrojmi EÚ; v spolupráci s Úradom vlády Slovenskej republiky, ktorý vykonáva úlohy </w:delText>
        </w:r>
        <w:r w:rsidRPr="00337F6A" w:rsidDel="00A52408">
          <w:rPr>
            <w:rFonts w:cstheme="minorHAnsi"/>
            <w:b/>
            <w:bCs/>
            <w:color w:val="0070C0"/>
          </w:rPr>
          <w:delText>Národnej implementačnej a koordinačnej autority</w:delText>
        </w:r>
        <w:r w:rsidR="009609A4" w:rsidRPr="00337F6A" w:rsidDel="00A52408">
          <w:rPr>
            <w:rFonts w:cstheme="minorHAnsi"/>
            <w:b/>
            <w:bCs/>
            <w:color w:val="0070C0"/>
          </w:rPr>
          <w:delText xml:space="preserve"> (NIKA)</w:delText>
        </w:r>
        <w:r w:rsidRPr="00337F6A" w:rsidDel="00A52408">
          <w:rPr>
            <w:rFonts w:cstheme="minorHAnsi"/>
          </w:rPr>
          <w:delText>, koordinuje synergie a komplementarity medzi fondmi EÚ a Plánom obnovy a odolnosti Slovenskej republiky.</w:delText>
        </w:r>
        <w:r w:rsidRPr="00337F6A" w:rsidDel="00A52408">
          <w:rPr>
            <w:rStyle w:val="Odkaznapoznmkupodiarou"/>
            <w:rFonts w:cstheme="minorHAnsi"/>
          </w:rPr>
          <w:footnoteReference w:id="30"/>
        </w:r>
        <w:r w:rsidR="009609A4" w:rsidRPr="00337F6A" w:rsidDel="00A52408">
          <w:rPr>
            <w:rFonts w:cstheme="minorHAnsi"/>
          </w:rPr>
          <w:delText xml:space="preserve"> </w:delText>
        </w:r>
      </w:del>
    </w:p>
    <w:p w14:paraId="4A1DFAAD" w14:textId="05CC4D39" w:rsidR="00AA5AC5" w:rsidRPr="00337F6A" w:rsidDel="00A52408" w:rsidRDefault="00AA5AC5" w:rsidP="001727A5">
      <w:pPr>
        <w:widowControl w:val="0"/>
        <w:autoSpaceDE w:val="0"/>
        <w:autoSpaceDN w:val="0"/>
        <w:adjustRightInd w:val="0"/>
        <w:spacing w:before="240" w:line="276" w:lineRule="auto"/>
        <w:jc w:val="both"/>
        <w:rPr>
          <w:del w:id="1203" w:author="Autor"/>
          <w:rFonts w:cstheme="minorHAnsi"/>
        </w:rPr>
      </w:pPr>
    </w:p>
    <w:p w14:paraId="4BC5686D" w14:textId="77777777" w:rsidR="005C46D3" w:rsidRPr="00337F6A" w:rsidRDefault="005C46D3" w:rsidP="005C46D3">
      <w:pPr>
        <w:widowControl w:val="0"/>
        <w:autoSpaceDE w:val="0"/>
        <w:autoSpaceDN w:val="0"/>
        <w:adjustRightInd w:val="0"/>
        <w:rPr>
          <w:rFonts w:cstheme="minorHAnsi"/>
          <w:b/>
          <w:color w:val="0070C0"/>
        </w:rPr>
      </w:pPr>
      <w:r w:rsidRPr="00337F6A">
        <w:rPr>
          <w:rFonts w:cstheme="minorHAnsi"/>
          <w:b/>
          <w:color w:val="0070C0"/>
        </w:rPr>
        <w:t>Centrálny koordinačný orgán</w:t>
      </w:r>
      <w:r w:rsidRPr="00337F6A">
        <w:rPr>
          <w:rStyle w:val="Odkaznapoznmkupodiarou"/>
          <w:rFonts w:cstheme="minorHAnsi"/>
          <w:b/>
          <w:color w:val="0070C0"/>
        </w:rPr>
        <w:footnoteReference w:id="31"/>
      </w:r>
      <w:r w:rsidRPr="00337F6A">
        <w:rPr>
          <w:rFonts w:cstheme="minorHAnsi"/>
          <w:b/>
          <w:color w:val="0070C0"/>
        </w:rPr>
        <w:t xml:space="preserve"> </w:t>
      </w:r>
    </w:p>
    <w:p w14:paraId="6F4407C5" w14:textId="40263F27" w:rsidR="005C46D3" w:rsidRPr="00337F6A" w:rsidRDefault="00DE453C" w:rsidP="001727A5">
      <w:pPr>
        <w:widowControl w:val="0"/>
        <w:autoSpaceDE w:val="0"/>
        <w:autoSpaceDN w:val="0"/>
        <w:adjustRightInd w:val="0"/>
        <w:jc w:val="both"/>
        <w:rPr>
          <w:rFonts w:cstheme="minorHAnsi"/>
        </w:rPr>
      </w:pPr>
      <w:r w:rsidRPr="00337F6A">
        <w:rPr>
          <w:rFonts w:cstheme="minorHAnsi"/>
          <w:bCs/>
        </w:rPr>
        <w:t>MIRRI SR</w:t>
      </w:r>
      <w:r w:rsidRPr="00337F6A">
        <w:rPr>
          <w:rFonts w:cstheme="minorHAnsi"/>
          <w:b/>
        </w:rPr>
        <w:t xml:space="preserve"> </w:t>
      </w:r>
      <w:r w:rsidR="005C46D3" w:rsidRPr="00337F6A">
        <w:rPr>
          <w:rFonts w:cstheme="minorHAnsi"/>
        </w:rPr>
        <w:t xml:space="preserve">je </w:t>
      </w:r>
      <w:r w:rsidR="00B66C40" w:rsidRPr="00337F6A">
        <w:rPr>
          <w:rFonts w:cstheme="minorHAnsi"/>
        </w:rPr>
        <w:t>C</w:t>
      </w:r>
      <w:r w:rsidR="005C46D3" w:rsidRPr="00337F6A">
        <w:rPr>
          <w:rFonts w:cstheme="minorHAnsi"/>
        </w:rPr>
        <w:t xml:space="preserve">entrálnym koordinačným orgánom </w:t>
      </w:r>
      <w:r w:rsidRPr="00337F6A">
        <w:rPr>
          <w:rFonts w:cstheme="minorHAnsi"/>
        </w:rPr>
        <w:t xml:space="preserve">(ďalej len „CKO“) </w:t>
      </w:r>
      <w:r w:rsidR="005C46D3" w:rsidRPr="00337F6A">
        <w:rPr>
          <w:rFonts w:cstheme="minorHAnsi"/>
        </w:rPr>
        <w:t>v zmysle nariadenia</w:t>
      </w:r>
      <w:r w:rsidR="006F45D1" w:rsidRPr="00337F6A">
        <w:rPr>
          <w:rFonts w:cstheme="minorHAnsi"/>
        </w:rPr>
        <w:t xml:space="preserve"> o spoločných ustanoveniach</w:t>
      </w:r>
      <w:r w:rsidR="005C46D3" w:rsidRPr="00337F6A">
        <w:rPr>
          <w:rFonts w:cstheme="minorHAnsi"/>
        </w:rPr>
        <w:t>.</w:t>
      </w:r>
      <w:r w:rsidR="00B3015A" w:rsidRPr="00337F6A">
        <w:rPr>
          <w:rFonts w:cstheme="minorHAnsi"/>
        </w:rPr>
        <w:t xml:space="preserve"> Zástupca CKO má zastúpenie ako riadny člen v monitorovacom výbore programov fondov.</w:t>
      </w:r>
      <w:r w:rsidRPr="00337F6A">
        <w:rPr>
          <w:rFonts w:cstheme="minorHAnsi"/>
        </w:rPr>
        <w:t xml:space="preserve"> V</w:t>
      </w:r>
      <w:r w:rsidR="005C46D3" w:rsidRPr="00337F6A">
        <w:rPr>
          <w:rFonts w:cstheme="minorHAnsi"/>
        </w:rPr>
        <w:t xml:space="preserve"> súvislosti s realizáciou programov: </w:t>
      </w:r>
    </w:p>
    <w:p w14:paraId="37D120BD" w14:textId="137E2F52" w:rsidR="00A52408" w:rsidRPr="00A52408" w:rsidRDefault="00A52408">
      <w:pPr>
        <w:pStyle w:val="Odsekzoznamu"/>
        <w:widowControl w:val="0"/>
        <w:numPr>
          <w:ilvl w:val="0"/>
          <w:numId w:val="15"/>
        </w:numPr>
        <w:autoSpaceDE w:val="0"/>
        <w:autoSpaceDN w:val="0"/>
        <w:adjustRightInd w:val="0"/>
        <w:spacing w:before="240" w:line="276" w:lineRule="auto"/>
        <w:ind w:left="426" w:hanging="426"/>
        <w:jc w:val="both"/>
        <w:rPr>
          <w:ins w:id="1204" w:author="Autor"/>
          <w:rFonts w:cstheme="minorHAnsi"/>
        </w:rPr>
        <w:pPrChange w:id="1205" w:author="Autor">
          <w:pPr>
            <w:widowControl w:val="0"/>
            <w:numPr>
              <w:numId w:val="15"/>
            </w:numPr>
            <w:autoSpaceDE w:val="0"/>
            <w:autoSpaceDN w:val="0"/>
            <w:adjustRightInd w:val="0"/>
            <w:spacing w:after="0" w:line="240" w:lineRule="auto"/>
            <w:ind w:left="426" w:hanging="284"/>
            <w:jc w:val="both"/>
          </w:pPr>
        </w:pPrChange>
      </w:pPr>
      <w:ins w:id="1206" w:author="Autor">
        <w:r w:rsidRPr="00A52408">
          <w:rPr>
            <w:rFonts w:cstheme="minorHAnsi"/>
          </w:rPr>
          <w:t xml:space="preserve">koordinuje synergie a komplementarity medzi fondmi EÚ, Európskym poľnohospodárskym fondom rozvoja vidieka a inými nástrojmi EÚ; v spolupráci s Úradom vlády Slovenskej republiky, ktorý vykonáva úlohy </w:t>
        </w:r>
        <w:r w:rsidRPr="00A52408">
          <w:rPr>
            <w:rFonts w:cstheme="minorHAnsi"/>
            <w:b/>
            <w:bCs/>
            <w:color w:val="0070C0"/>
          </w:rPr>
          <w:t>Národnej implementačnej a koordinačnej autority (NIKA)</w:t>
        </w:r>
        <w:r w:rsidRPr="00A52408">
          <w:rPr>
            <w:rFonts w:cstheme="minorHAnsi"/>
          </w:rPr>
          <w:t xml:space="preserve">, koordinuje </w:t>
        </w:r>
        <w:r w:rsidRPr="00A52408">
          <w:rPr>
            <w:rFonts w:cstheme="minorHAnsi"/>
          </w:rPr>
          <w:lastRenderedPageBreak/>
          <w:t>synergie a komplementarity medzi fondmi EÚ a Plánom obnovy a odolnosti Slovenskej republiky.</w:t>
        </w:r>
        <w:r w:rsidRPr="00337F6A">
          <w:rPr>
            <w:rStyle w:val="Odkaznapoznmkupodiarou"/>
            <w:rFonts w:cstheme="minorHAnsi"/>
          </w:rPr>
          <w:footnoteReference w:id="32"/>
        </w:r>
        <w:r w:rsidRPr="00A52408">
          <w:rPr>
            <w:rFonts w:cstheme="minorHAnsi"/>
          </w:rPr>
          <w:t xml:space="preserve"> </w:t>
        </w:r>
      </w:ins>
    </w:p>
    <w:p w14:paraId="1FEAF92B" w14:textId="667F2C3D" w:rsidR="005C46D3" w:rsidRPr="00337F6A" w:rsidDel="00A52408" w:rsidRDefault="005C46D3" w:rsidP="00A81105">
      <w:pPr>
        <w:widowControl w:val="0"/>
        <w:numPr>
          <w:ilvl w:val="0"/>
          <w:numId w:val="15"/>
        </w:numPr>
        <w:autoSpaceDE w:val="0"/>
        <w:autoSpaceDN w:val="0"/>
        <w:adjustRightInd w:val="0"/>
        <w:spacing w:after="0" w:line="240" w:lineRule="auto"/>
        <w:ind w:left="426" w:hanging="284"/>
        <w:jc w:val="both"/>
        <w:rPr>
          <w:del w:id="1214" w:author="Autor"/>
          <w:rFonts w:cstheme="minorHAnsi"/>
        </w:rPr>
      </w:pPr>
      <w:del w:id="1215" w:author="Autor">
        <w:r w:rsidRPr="00337F6A" w:rsidDel="00A52408">
          <w:rPr>
            <w:rFonts w:cstheme="minorHAnsi"/>
          </w:rPr>
          <w:delText>zabezpečuje tvorbu ITMS</w:delText>
        </w:r>
        <w:r w:rsidR="001512F5" w:rsidRPr="00337F6A" w:rsidDel="00A52408">
          <w:rPr>
            <w:rFonts w:cstheme="minorHAnsi"/>
          </w:rPr>
          <w:delText xml:space="preserve"> </w:delText>
        </w:r>
        <w:r w:rsidRPr="00337F6A" w:rsidDel="00A52408">
          <w:rPr>
            <w:rFonts w:cstheme="minorHAnsi"/>
          </w:rPr>
          <w:delText>a plní úlohy súvisiace s</w:delText>
        </w:r>
        <w:r w:rsidR="001512F5" w:rsidRPr="00337F6A" w:rsidDel="00A52408">
          <w:rPr>
            <w:rFonts w:cstheme="minorHAnsi"/>
          </w:rPr>
          <w:delText xml:space="preserve"> jeho </w:delText>
        </w:r>
        <w:r w:rsidRPr="00337F6A" w:rsidDel="00A52408">
          <w:rPr>
            <w:rFonts w:cstheme="minorHAnsi"/>
          </w:rPr>
          <w:delText>prevádzkou,</w:delText>
        </w:r>
        <w:r w:rsidRPr="00337F6A" w:rsidDel="00A52408">
          <w:rPr>
            <w:rStyle w:val="Odkaznapoznmkupodiarou"/>
            <w:rFonts w:cstheme="minorHAnsi"/>
          </w:rPr>
          <w:footnoteReference w:id="33"/>
        </w:r>
        <w:r w:rsidRPr="00337F6A" w:rsidDel="00A52408">
          <w:rPr>
            <w:rFonts w:cstheme="minorHAnsi"/>
          </w:rPr>
          <w:delText xml:space="preserve"> </w:delText>
        </w:r>
      </w:del>
    </w:p>
    <w:p w14:paraId="1465AFFB" w14:textId="77777777" w:rsidR="005C46D3" w:rsidRPr="00337F6A" w:rsidRDefault="005C46D3" w:rsidP="00A81105">
      <w:pPr>
        <w:widowControl w:val="0"/>
        <w:numPr>
          <w:ilvl w:val="0"/>
          <w:numId w:val="15"/>
        </w:numPr>
        <w:autoSpaceDE w:val="0"/>
        <w:autoSpaceDN w:val="0"/>
        <w:adjustRightInd w:val="0"/>
        <w:spacing w:after="0" w:line="240" w:lineRule="auto"/>
        <w:ind w:left="426" w:hanging="284"/>
        <w:jc w:val="both"/>
        <w:rPr>
          <w:rFonts w:cstheme="minorHAnsi"/>
        </w:rPr>
      </w:pPr>
      <w:r w:rsidRPr="00337F6A">
        <w:rPr>
          <w:rFonts w:cstheme="minorHAnsi"/>
        </w:rPr>
        <w:t xml:space="preserve">monitoruje, hodnotí a zverejňuje výsledky implementácie fondov EÚ na národnej úrovni a regionálnej úrovni, </w:t>
      </w:r>
    </w:p>
    <w:p w14:paraId="1C1CDCFE" w14:textId="77777777" w:rsidR="005C46D3" w:rsidRPr="00337F6A" w:rsidRDefault="005C46D3" w:rsidP="00A81105">
      <w:pPr>
        <w:widowControl w:val="0"/>
        <w:numPr>
          <w:ilvl w:val="0"/>
          <w:numId w:val="15"/>
        </w:numPr>
        <w:autoSpaceDE w:val="0"/>
        <w:autoSpaceDN w:val="0"/>
        <w:adjustRightInd w:val="0"/>
        <w:spacing w:after="0" w:line="240" w:lineRule="auto"/>
        <w:ind w:left="426" w:hanging="284"/>
        <w:jc w:val="both"/>
        <w:rPr>
          <w:rFonts w:cstheme="minorHAnsi"/>
        </w:rPr>
      </w:pPr>
      <w:r w:rsidRPr="00337F6A">
        <w:rPr>
          <w:rFonts w:cstheme="minorHAnsi"/>
        </w:rPr>
        <w:t>koordinuje proces vyhodnocovania plnenia základných podmienok.</w:t>
      </w:r>
      <w:r w:rsidRPr="00337F6A">
        <w:rPr>
          <w:rStyle w:val="Odkaznapoznmkupodiarou"/>
          <w:rFonts w:cstheme="minorHAnsi"/>
        </w:rPr>
        <w:footnoteReference w:id="34"/>
      </w:r>
    </w:p>
    <w:p w14:paraId="1A56C794" w14:textId="77777777" w:rsidR="00B659F6" w:rsidRPr="00337F6A" w:rsidRDefault="00B659F6" w:rsidP="00CF1796">
      <w:pPr>
        <w:widowControl w:val="0"/>
        <w:autoSpaceDE w:val="0"/>
        <w:autoSpaceDN w:val="0"/>
        <w:adjustRightInd w:val="0"/>
        <w:jc w:val="both"/>
        <w:rPr>
          <w:rFonts w:cstheme="minorHAnsi"/>
          <w:b/>
          <w:color w:val="0070C0"/>
        </w:rPr>
      </w:pPr>
    </w:p>
    <w:p w14:paraId="0E33414D" w14:textId="77777777" w:rsidR="009355CD" w:rsidRPr="00337F6A" w:rsidRDefault="009355CD" w:rsidP="009355CD">
      <w:pPr>
        <w:widowControl w:val="0"/>
        <w:autoSpaceDE w:val="0"/>
        <w:autoSpaceDN w:val="0"/>
        <w:adjustRightInd w:val="0"/>
        <w:rPr>
          <w:rFonts w:cstheme="minorHAnsi"/>
          <w:b/>
          <w:bCs/>
          <w:color w:val="0070C0"/>
        </w:rPr>
      </w:pPr>
      <w:r w:rsidRPr="00337F6A">
        <w:rPr>
          <w:rFonts w:cstheme="minorHAnsi"/>
          <w:b/>
          <w:bCs/>
          <w:color w:val="0070C0"/>
        </w:rPr>
        <w:t>Orgán zabezpečujúci ochranu fi</w:t>
      </w:r>
      <w:r w:rsidR="001F747F" w:rsidRPr="00337F6A">
        <w:rPr>
          <w:rFonts w:cstheme="minorHAnsi"/>
          <w:b/>
          <w:bCs/>
          <w:color w:val="0070C0"/>
        </w:rPr>
        <w:t>nančných záujmov E</w:t>
      </w:r>
      <w:r w:rsidR="00F6610F" w:rsidRPr="00337F6A">
        <w:rPr>
          <w:rFonts w:cstheme="minorHAnsi"/>
          <w:b/>
          <w:bCs/>
          <w:color w:val="0070C0"/>
        </w:rPr>
        <w:t>Ú</w:t>
      </w:r>
      <w:r w:rsidR="00243902" w:rsidRPr="00337F6A">
        <w:rPr>
          <w:rStyle w:val="Odkaznapoznmkupodiarou"/>
          <w:rFonts w:cstheme="minorHAnsi"/>
          <w:b/>
          <w:bCs/>
          <w:color w:val="0070C0"/>
        </w:rPr>
        <w:footnoteReference w:id="35"/>
      </w:r>
      <w:r w:rsidR="001F747F" w:rsidRPr="00337F6A">
        <w:rPr>
          <w:rFonts w:cstheme="minorHAnsi"/>
          <w:b/>
          <w:bCs/>
          <w:color w:val="0070C0"/>
        </w:rPr>
        <w:t xml:space="preserve"> </w:t>
      </w:r>
    </w:p>
    <w:p w14:paraId="5F5CD3DA" w14:textId="77777777" w:rsidR="00201E07" w:rsidRPr="00337F6A" w:rsidRDefault="00201E07" w:rsidP="001727A5">
      <w:pPr>
        <w:widowControl w:val="0"/>
        <w:autoSpaceDE w:val="0"/>
        <w:autoSpaceDN w:val="0"/>
        <w:adjustRightInd w:val="0"/>
        <w:jc w:val="both"/>
        <w:rPr>
          <w:rFonts w:cstheme="minorHAnsi"/>
        </w:rPr>
      </w:pPr>
      <w:r w:rsidRPr="00337F6A">
        <w:rPr>
          <w:rFonts w:cstheme="minorHAnsi"/>
        </w:rPr>
        <w:t xml:space="preserve">Orgánom zabezpečujúcim ochranu finančných záujmov EÚ v SR je </w:t>
      </w:r>
      <w:r w:rsidRPr="00337F6A">
        <w:rPr>
          <w:rFonts w:cstheme="minorHAnsi"/>
          <w:b/>
        </w:rPr>
        <w:t>Úrad vlády</w:t>
      </w:r>
      <w:r w:rsidR="00855946" w:rsidRPr="00337F6A">
        <w:rPr>
          <w:rFonts w:cstheme="minorHAnsi"/>
        </w:rPr>
        <w:t xml:space="preserve"> </w:t>
      </w:r>
      <w:r w:rsidR="00855946" w:rsidRPr="00337F6A">
        <w:rPr>
          <w:rFonts w:cstheme="minorHAnsi"/>
          <w:b/>
        </w:rPr>
        <w:t>SR</w:t>
      </w:r>
      <w:r w:rsidR="00C719E2" w:rsidRPr="00337F6A">
        <w:rPr>
          <w:rFonts w:cstheme="minorHAnsi"/>
          <w:b/>
        </w:rPr>
        <w:t xml:space="preserve"> (odbor Národný úrad pre OLAF)</w:t>
      </w:r>
      <w:r w:rsidR="001965E1" w:rsidRPr="00337F6A">
        <w:rPr>
          <w:rFonts w:cstheme="minorHAnsi"/>
        </w:rPr>
        <w:t>, ktorý postupuje pri plnení svojich úloh v zmysle zákona o príspevkoch z fondov EÚ nezávisle:</w:t>
      </w:r>
      <w:r w:rsidRPr="00337F6A">
        <w:rPr>
          <w:rFonts w:cstheme="minorHAnsi"/>
        </w:rPr>
        <w:t xml:space="preserve">  </w:t>
      </w:r>
    </w:p>
    <w:p w14:paraId="07384AD5" w14:textId="77777777" w:rsidR="00201E07" w:rsidRPr="00337F6A" w:rsidRDefault="00201E07" w:rsidP="00A81105">
      <w:pPr>
        <w:widowControl w:val="0"/>
        <w:numPr>
          <w:ilvl w:val="0"/>
          <w:numId w:val="5"/>
        </w:numPr>
        <w:autoSpaceDE w:val="0"/>
        <w:autoSpaceDN w:val="0"/>
        <w:adjustRightInd w:val="0"/>
        <w:spacing w:after="0" w:line="240" w:lineRule="auto"/>
        <w:ind w:left="426" w:hanging="284"/>
        <w:jc w:val="both"/>
        <w:rPr>
          <w:rFonts w:cstheme="minorHAnsi"/>
        </w:rPr>
      </w:pPr>
      <w:r w:rsidRPr="00337F6A">
        <w:rPr>
          <w:rFonts w:cstheme="minorHAnsi"/>
        </w:rPr>
        <w:t xml:space="preserve">koordinuje ochranu finančných záujmov EÚ vykonávanú subjektmi verejnej správy a v tejto oblasti s nimi spolupracuje a usmerňuje ich činnosť, </w:t>
      </w:r>
    </w:p>
    <w:p w14:paraId="159B91CB" w14:textId="77777777" w:rsidR="00201E07" w:rsidRPr="00337F6A" w:rsidRDefault="00201E07" w:rsidP="00A81105">
      <w:pPr>
        <w:widowControl w:val="0"/>
        <w:numPr>
          <w:ilvl w:val="0"/>
          <w:numId w:val="5"/>
        </w:numPr>
        <w:autoSpaceDE w:val="0"/>
        <w:autoSpaceDN w:val="0"/>
        <w:adjustRightInd w:val="0"/>
        <w:spacing w:after="0" w:line="240" w:lineRule="auto"/>
        <w:ind w:left="426" w:hanging="284"/>
        <w:jc w:val="both"/>
        <w:rPr>
          <w:rFonts w:cstheme="minorHAnsi"/>
        </w:rPr>
      </w:pPr>
      <w:r w:rsidRPr="00337F6A">
        <w:rPr>
          <w:rFonts w:cstheme="minorHAnsi"/>
        </w:rPr>
        <w:t>zhromažďuje údaje o</w:t>
      </w:r>
      <w:r w:rsidR="00C728B0" w:rsidRPr="00337F6A">
        <w:rPr>
          <w:rFonts w:cstheme="minorHAnsi"/>
        </w:rPr>
        <w:t> </w:t>
      </w:r>
      <w:r w:rsidRPr="00337F6A">
        <w:rPr>
          <w:rFonts w:cstheme="minorHAnsi"/>
        </w:rPr>
        <w:t>nezrovnalostiach</w:t>
      </w:r>
      <w:r w:rsidR="00C728B0" w:rsidRPr="00337F6A">
        <w:rPr>
          <w:rFonts w:cstheme="minorHAnsi"/>
        </w:rPr>
        <w:t xml:space="preserve"> </w:t>
      </w:r>
      <w:r w:rsidRPr="00337F6A">
        <w:rPr>
          <w:rFonts w:cstheme="minorHAnsi"/>
        </w:rPr>
        <w:t xml:space="preserve">od subjektov verejnej správy, </w:t>
      </w:r>
    </w:p>
    <w:p w14:paraId="0C34C602" w14:textId="77777777" w:rsidR="00201E07" w:rsidRPr="00337F6A" w:rsidRDefault="00201E07" w:rsidP="00A81105">
      <w:pPr>
        <w:widowControl w:val="0"/>
        <w:numPr>
          <w:ilvl w:val="0"/>
          <w:numId w:val="5"/>
        </w:numPr>
        <w:autoSpaceDE w:val="0"/>
        <w:autoSpaceDN w:val="0"/>
        <w:adjustRightInd w:val="0"/>
        <w:spacing w:after="0" w:line="240" w:lineRule="auto"/>
        <w:ind w:left="426" w:hanging="284"/>
        <w:jc w:val="both"/>
        <w:rPr>
          <w:rFonts w:cstheme="minorHAnsi"/>
        </w:rPr>
      </w:pPr>
      <w:r w:rsidRPr="00337F6A">
        <w:rPr>
          <w:rFonts w:cstheme="minorHAnsi"/>
        </w:rPr>
        <w:t>oznamuje</w:t>
      </w:r>
      <w:r w:rsidR="00FB0039" w:rsidRPr="00337F6A">
        <w:rPr>
          <w:rFonts w:cstheme="minorHAnsi"/>
        </w:rPr>
        <w:t xml:space="preserve"> nezrovnalosti EK</w:t>
      </w:r>
      <w:r w:rsidRPr="00337F6A">
        <w:rPr>
          <w:rFonts w:cstheme="minorHAnsi"/>
        </w:rPr>
        <w:t xml:space="preserve"> podľa osobitných predpisov na základe údajov poskytnutých od subjektov verejnej správy,</w:t>
      </w:r>
    </w:p>
    <w:p w14:paraId="5F9CE31C" w14:textId="77777777" w:rsidR="00201E07" w:rsidRPr="006640A8" w:rsidRDefault="00201E07" w:rsidP="00A81105">
      <w:pPr>
        <w:widowControl w:val="0"/>
        <w:numPr>
          <w:ilvl w:val="0"/>
          <w:numId w:val="5"/>
        </w:numPr>
        <w:autoSpaceDE w:val="0"/>
        <w:autoSpaceDN w:val="0"/>
        <w:adjustRightInd w:val="0"/>
        <w:spacing w:after="0" w:line="240" w:lineRule="auto"/>
        <w:ind w:left="426" w:hanging="284"/>
        <w:jc w:val="both"/>
        <w:rPr>
          <w:rFonts w:cstheme="minorHAnsi"/>
        </w:rPr>
      </w:pPr>
      <w:r w:rsidRPr="00A72832">
        <w:rPr>
          <w:rFonts w:cstheme="minorHAnsi"/>
        </w:rPr>
        <w:t>je koordinačným útvarom pre boj proti podvodom a poskytuje súčinnosť pri administratívnom vyšetrovaní,</w:t>
      </w:r>
    </w:p>
    <w:p w14:paraId="20C1A5B4" w14:textId="77777777" w:rsidR="00201E07" w:rsidRPr="006640A8" w:rsidRDefault="00201E07" w:rsidP="00A81105">
      <w:pPr>
        <w:widowControl w:val="0"/>
        <w:numPr>
          <w:ilvl w:val="0"/>
          <w:numId w:val="5"/>
        </w:numPr>
        <w:autoSpaceDE w:val="0"/>
        <w:autoSpaceDN w:val="0"/>
        <w:adjustRightInd w:val="0"/>
        <w:spacing w:after="0" w:line="240" w:lineRule="auto"/>
        <w:ind w:left="426" w:hanging="284"/>
        <w:jc w:val="both"/>
        <w:rPr>
          <w:rFonts w:cstheme="minorHAnsi"/>
        </w:rPr>
      </w:pPr>
      <w:r w:rsidRPr="006640A8">
        <w:rPr>
          <w:rFonts w:cstheme="minorHAnsi"/>
        </w:rPr>
        <w:t>zabezpečuje, koordinuje a monitoruje výmenu informácií medzi subjektmi verejnej správy a vo vzťahu k </w:t>
      </w:r>
      <w:r w:rsidR="00FB0039" w:rsidRPr="006640A8">
        <w:rPr>
          <w:rFonts w:cstheme="minorHAnsi"/>
        </w:rPr>
        <w:t>orgánom EÚ</w:t>
      </w:r>
      <w:r w:rsidRPr="006640A8">
        <w:rPr>
          <w:rFonts w:cstheme="minorHAnsi"/>
        </w:rPr>
        <w:t xml:space="preserve">, ak ide o podozrenia z podvodov a ďalších protiprávnych konaní pri poskytovaní </w:t>
      </w:r>
      <w:r w:rsidR="00A6770D" w:rsidRPr="006640A8">
        <w:rPr>
          <w:rFonts w:cstheme="minorHAnsi"/>
        </w:rPr>
        <w:t>NFP</w:t>
      </w:r>
      <w:r w:rsidRPr="006640A8">
        <w:rPr>
          <w:rFonts w:cstheme="minorHAnsi"/>
        </w:rPr>
        <w:t>,</w:t>
      </w:r>
    </w:p>
    <w:p w14:paraId="3FFEBFE2" w14:textId="77777777" w:rsidR="00201E07" w:rsidRPr="00A72832" w:rsidRDefault="00201E07" w:rsidP="00A81105">
      <w:pPr>
        <w:widowControl w:val="0"/>
        <w:numPr>
          <w:ilvl w:val="0"/>
          <w:numId w:val="5"/>
        </w:numPr>
        <w:autoSpaceDE w:val="0"/>
        <w:autoSpaceDN w:val="0"/>
        <w:adjustRightInd w:val="0"/>
        <w:spacing w:after="0" w:line="240" w:lineRule="auto"/>
        <w:ind w:left="426" w:hanging="284"/>
        <w:jc w:val="both"/>
        <w:rPr>
          <w:rFonts w:cstheme="minorHAnsi"/>
        </w:rPr>
      </w:pPr>
      <w:r w:rsidRPr="006640A8">
        <w:rPr>
          <w:rFonts w:cstheme="minorHAnsi"/>
        </w:rPr>
        <w:t xml:space="preserve">vykonáva kontrolu na účely ochrany finančných záujmov </w:t>
      </w:r>
      <w:r w:rsidR="00FB0039" w:rsidRPr="006640A8">
        <w:rPr>
          <w:rFonts w:cstheme="minorHAnsi"/>
        </w:rPr>
        <w:t xml:space="preserve">EÚ </w:t>
      </w:r>
      <w:r w:rsidR="009C3BF9" w:rsidRPr="006640A8">
        <w:rPr>
          <w:rFonts w:cstheme="minorHAnsi"/>
        </w:rPr>
        <w:t>podľa zákona o kontrole v štátnej správe,</w:t>
      </w:r>
      <w:r w:rsidR="009C3BF9" w:rsidRPr="00A72832">
        <w:rPr>
          <w:rStyle w:val="Odkaznapoznmkupodiarou"/>
          <w:rFonts w:cstheme="minorHAnsi"/>
        </w:rPr>
        <w:footnoteReference w:id="36"/>
      </w:r>
    </w:p>
    <w:p w14:paraId="5669D74E" w14:textId="360DCDA6" w:rsidR="006640A8" w:rsidRPr="00283139" w:rsidRDefault="00201E07" w:rsidP="00A72832">
      <w:pPr>
        <w:numPr>
          <w:ilvl w:val="0"/>
          <w:numId w:val="5"/>
        </w:numPr>
        <w:spacing w:after="0" w:line="240" w:lineRule="auto"/>
        <w:ind w:left="426" w:hanging="284"/>
        <w:jc w:val="both"/>
        <w:rPr>
          <w:rFonts w:eastAsia="Calibri" w:cstheme="minorHAnsi"/>
        </w:rPr>
      </w:pPr>
      <w:r w:rsidRPr="00A72832">
        <w:rPr>
          <w:rFonts w:cstheme="minorHAnsi"/>
        </w:rPr>
        <w:t>plní ďalšie úlohy v oblasti ochrany fi</w:t>
      </w:r>
      <w:r w:rsidR="00177524" w:rsidRPr="006640A8">
        <w:rPr>
          <w:rFonts w:cstheme="minorHAnsi"/>
        </w:rPr>
        <w:t>nančných záujmov EÚ.</w:t>
      </w:r>
    </w:p>
    <w:p w14:paraId="2B4206F5" w14:textId="77777777" w:rsidR="001A6C1D" w:rsidRPr="00337F6A" w:rsidRDefault="001A6C1D" w:rsidP="00AA7557">
      <w:pPr>
        <w:spacing w:after="0" w:line="240" w:lineRule="auto"/>
        <w:jc w:val="both"/>
        <w:rPr>
          <w:rFonts w:eastAsia="Calibri" w:cstheme="minorHAnsi"/>
        </w:rPr>
      </w:pPr>
    </w:p>
    <w:p w14:paraId="60CBFCFE" w14:textId="4F03877D" w:rsidR="00A37D66" w:rsidRPr="00A64E72" w:rsidRDefault="000C03D4" w:rsidP="001965E1">
      <w:pPr>
        <w:widowControl w:val="0"/>
        <w:autoSpaceDE w:val="0"/>
        <w:autoSpaceDN w:val="0"/>
        <w:adjustRightInd w:val="0"/>
        <w:jc w:val="both"/>
        <w:rPr>
          <w:rFonts w:cstheme="minorHAnsi"/>
          <w:b/>
          <w:color w:val="0070C0"/>
        </w:rPr>
      </w:pPr>
      <w:r w:rsidRPr="00337F6A">
        <w:rPr>
          <w:rFonts w:cstheme="minorHAnsi"/>
          <w:b/>
          <w:color w:val="0070C0"/>
        </w:rPr>
        <w:t>Gestor</w:t>
      </w:r>
      <w:r w:rsidR="00A37D66" w:rsidRPr="00337F6A">
        <w:rPr>
          <w:rFonts w:cstheme="minorHAnsi"/>
          <w:b/>
          <w:color w:val="0070C0"/>
        </w:rPr>
        <w:t xml:space="preserve"> </w:t>
      </w:r>
      <w:r w:rsidR="00A37D66" w:rsidRPr="00A64E72">
        <w:rPr>
          <w:rFonts w:cstheme="minorHAnsi"/>
          <w:b/>
          <w:color w:val="0070C0"/>
        </w:rPr>
        <w:t xml:space="preserve">horizontálnych princípov </w:t>
      </w:r>
      <w:r w:rsidR="00C901FE" w:rsidRPr="00A64E72">
        <w:rPr>
          <w:rFonts w:cstheme="minorHAnsi"/>
          <w:b/>
          <w:color w:val="0070C0"/>
        </w:rPr>
        <w:t xml:space="preserve">(ďalej len „HP“) </w:t>
      </w:r>
      <w:r w:rsidR="00A37D66" w:rsidRPr="00A64E72">
        <w:rPr>
          <w:rFonts w:cstheme="minorHAnsi"/>
          <w:b/>
          <w:color w:val="0070C0"/>
        </w:rPr>
        <w:t>súladu s Chartou základných práv EÚ, rodovou rovnosťou, nediskrimináciou a prístupnosťou osôb so zdravotným postihnutím</w:t>
      </w:r>
      <w:r w:rsidR="00C901FE" w:rsidRPr="00A64E72">
        <w:rPr>
          <w:rFonts w:cstheme="minorHAnsi"/>
          <w:b/>
          <w:color w:val="0070C0"/>
        </w:rPr>
        <w:t>:</w:t>
      </w:r>
    </w:p>
    <w:p w14:paraId="2FB9F4B4" w14:textId="5F97F204" w:rsidR="00852C29" w:rsidRPr="000143A3" w:rsidRDefault="00A37D66" w:rsidP="0013442F">
      <w:pPr>
        <w:widowControl w:val="0"/>
        <w:autoSpaceDE w:val="0"/>
        <w:autoSpaceDN w:val="0"/>
        <w:adjustRightInd w:val="0"/>
        <w:jc w:val="both"/>
        <w:rPr>
          <w:rFonts w:cstheme="minorHAnsi"/>
          <w:b/>
          <w:color w:val="0070C0"/>
        </w:rPr>
      </w:pPr>
      <w:r w:rsidRPr="0049209B">
        <w:rPr>
          <w:rFonts w:cstheme="minorHAnsi"/>
          <w:b/>
          <w:color w:val="0070C0"/>
        </w:rPr>
        <w:t>Ministerstvo práce, sociálnych vecí a rodiny SR</w:t>
      </w:r>
      <w:r w:rsidR="00316688" w:rsidRPr="0049209B">
        <w:rPr>
          <w:rStyle w:val="Odkaznapoznmkupodiarou"/>
          <w:rFonts w:cstheme="minorHAnsi"/>
          <w:b/>
          <w:color w:val="0070C0"/>
        </w:rPr>
        <w:footnoteReference w:id="37"/>
      </w:r>
      <w:r w:rsidR="00201E07" w:rsidRPr="0049209B">
        <w:rPr>
          <w:rFonts w:cstheme="minorHAnsi"/>
          <w:b/>
          <w:color w:val="0070C0"/>
        </w:rPr>
        <w:t xml:space="preserve"> </w:t>
      </w:r>
    </w:p>
    <w:p w14:paraId="5B3D5FC4" w14:textId="540F1C8F" w:rsidR="00852C29" w:rsidRPr="00AA7557" w:rsidRDefault="00852C29" w:rsidP="00852C29">
      <w:pPr>
        <w:widowControl w:val="0"/>
        <w:autoSpaceDE w:val="0"/>
        <w:autoSpaceDN w:val="0"/>
        <w:adjustRightInd w:val="0"/>
        <w:spacing w:before="240" w:line="276" w:lineRule="auto"/>
        <w:jc w:val="both"/>
        <w:rPr>
          <w:rFonts w:cstheme="minorHAnsi"/>
          <w:bCs/>
        </w:rPr>
      </w:pPr>
      <w:r w:rsidRPr="00AA7557">
        <w:rPr>
          <w:rFonts w:cstheme="minorHAnsi"/>
          <w:bCs/>
        </w:rPr>
        <w:t xml:space="preserve">Pri implementácii programov je povinnosť dodržiavať základné práva a súlad s Chartou základných práv EÚ v súlade s čl. 9 nariadenia o spoločných ustanoveniach. Gestorom HP súladu s Chartou základných práv EÚ, rodovou rovnosťou, nediskrimináciou a prístupnosťou osôb so zdravotným postihnutím je MPSVaR SR, vecne príslušným útvarom je </w:t>
      </w:r>
      <w:r w:rsidRPr="00AA7557">
        <w:rPr>
          <w:rFonts w:cstheme="minorHAnsi"/>
          <w:b/>
          <w:bCs/>
        </w:rPr>
        <w:t>odbor horizontálnych princípov</w:t>
      </w:r>
      <w:r w:rsidRPr="00AA7557">
        <w:rPr>
          <w:rFonts w:cstheme="minorHAnsi"/>
          <w:bCs/>
        </w:rPr>
        <w:t>. Z</w:t>
      </w:r>
      <w:r w:rsidRPr="0049209B">
        <w:rPr>
          <w:rFonts w:cstheme="minorHAnsi"/>
        </w:rPr>
        <w:t>a účelom  dodržiavania Charty základných práv Európskej únie a zabezpečenia implementácie Dohovoru OSN o právach osôb so zdravotným postihnutím</w:t>
      </w:r>
      <w:r w:rsidRPr="00AA7557">
        <w:rPr>
          <w:rFonts w:cstheme="minorHAnsi"/>
          <w:bCs/>
        </w:rPr>
        <w:t xml:space="preserve"> MPSVaR SR vypracovalo dokument s názvom „Základný mechanizmus na zabezpečenie dodržiavania Horizontálnych princípov v Programovom období 2021-2027 a základných horizontálnych podmienok Účinné uplatňovanie a implementácia Charty základných práv Európskej únie a Implementácia a uplatňovanie Dohovoru OSN o právach osôb so zdravotným postihnutím (UNCRPD) v súlade s rozhodnutím Rady 2010/48/ES</w:t>
      </w:r>
      <w:r w:rsidR="00A64E72" w:rsidRPr="00AA7557">
        <w:rPr>
          <w:rFonts w:cstheme="minorHAnsi"/>
          <w:bCs/>
        </w:rPr>
        <w:t>“</w:t>
      </w:r>
      <w:r w:rsidRPr="00AA7557">
        <w:rPr>
          <w:rFonts w:cstheme="minorHAnsi"/>
          <w:bCs/>
        </w:rPr>
        <w:t xml:space="preserve"> </w:t>
      </w:r>
      <w:r w:rsidR="00A64E72" w:rsidRPr="0049209B">
        <w:rPr>
          <w:rFonts w:cstheme="minorHAnsi"/>
          <w:bCs/>
        </w:rPr>
        <w:t>(ďalej len „</w:t>
      </w:r>
      <w:r w:rsidR="00A64E72" w:rsidRPr="000143A3">
        <w:rPr>
          <w:rFonts w:cstheme="minorHAnsi"/>
          <w:b/>
        </w:rPr>
        <w:t xml:space="preserve">Základný mechanizmus na </w:t>
      </w:r>
      <w:r w:rsidR="00A64E72" w:rsidRPr="000143A3">
        <w:rPr>
          <w:rFonts w:cstheme="minorHAnsi"/>
          <w:b/>
        </w:rPr>
        <w:lastRenderedPageBreak/>
        <w:t>zabezpečenie dodržiavania HP</w:t>
      </w:r>
      <w:r w:rsidR="00A64E72" w:rsidRPr="000143A3">
        <w:rPr>
          <w:rFonts w:cstheme="minorHAnsi"/>
          <w:bCs/>
        </w:rPr>
        <w:t>“)</w:t>
      </w:r>
      <w:r w:rsidR="00A64E72" w:rsidRPr="0049209B">
        <w:rPr>
          <w:rStyle w:val="Odkaznapoznmkupodiarou"/>
          <w:rFonts w:cstheme="minorHAnsi"/>
          <w:bCs/>
        </w:rPr>
        <w:footnoteReference w:id="38"/>
      </w:r>
      <w:r w:rsidR="00A64E72" w:rsidRPr="0049209B">
        <w:rPr>
          <w:rFonts w:cstheme="minorHAnsi"/>
          <w:bCs/>
        </w:rPr>
        <w:t xml:space="preserve"> </w:t>
      </w:r>
      <w:r w:rsidRPr="00AA7557">
        <w:rPr>
          <w:rFonts w:cstheme="minorHAnsi"/>
          <w:bCs/>
        </w:rPr>
        <w:t>a dokument Národný program rozvoja životných podmienok osôb so zdravotným postihnutím na roky 2021 – 2030. Gestor HP vypracúva a schvaľuje Systém implementácie horizontálnych princípov Programové obdobie 2021-2027</w:t>
      </w:r>
      <w:r w:rsidR="00A64E72" w:rsidRPr="00AA7557">
        <w:rPr>
          <w:rFonts w:cstheme="minorHAnsi"/>
          <w:bCs/>
        </w:rPr>
        <w:t xml:space="preserve"> </w:t>
      </w:r>
      <w:r w:rsidR="00A64E72" w:rsidRPr="0049209B">
        <w:rPr>
          <w:rFonts w:cstheme="minorHAnsi"/>
          <w:bCs/>
        </w:rPr>
        <w:t>(ďalej len „</w:t>
      </w:r>
      <w:r w:rsidR="00A64E72" w:rsidRPr="000143A3">
        <w:rPr>
          <w:rFonts w:cstheme="minorHAnsi"/>
          <w:b/>
          <w:bCs/>
        </w:rPr>
        <w:t>Systém implementácie HP</w:t>
      </w:r>
      <w:r w:rsidR="00A64E72" w:rsidRPr="000143A3">
        <w:rPr>
          <w:rFonts w:cstheme="minorHAnsi"/>
          <w:bCs/>
        </w:rPr>
        <w:t>“)</w:t>
      </w:r>
      <w:r w:rsidRPr="00AA7557">
        <w:rPr>
          <w:rFonts w:cstheme="minorHAnsi"/>
          <w:bCs/>
        </w:rPr>
        <w:t xml:space="preserve">, aktuálna verzia sa zverejňuje na webovom sídle odboru horizontálnych princípov, na </w:t>
      </w:r>
      <w:hyperlink r:id="rId12" w:history="1">
        <w:r w:rsidRPr="00AA7557">
          <w:rPr>
            <w:rStyle w:val="Hypertextovprepojenie"/>
            <w:rFonts w:cstheme="minorHAnsi"/>
            <w:bCs/>
          </w:rPr>
          <w:t>www.horizontalneprincipy.gov.sk</w:t>
        </w:r>
      </w:hyperlink>
      <w:r w:rsidRPr="00AA7557">
        <w:rPr>
          <w:rFonts w:cstheme="minorHAnsi"/>
          <w:bCs/>
        </w:rPr>
        <w:t>. V Systéme implementácie HP sú určené pravidlá, povinnosti, postupy a mechanizmy správnej implementácie a dodržiavania HP pri čerpaní fondov EÚ v programovom období 2021-2027.</w:t>
      </w:r>
    </w:p>
    <w:p w14:paraId="773F5522" w14:textId="0FAA9E0D" w:rsidR="00D31A9A" w:rsidRPr="00337F6A" w:rsidRDefault="000E0560" w:rsidP="001727A5">
      <w:pPr>
        <w:widowControl w:val="0"/>
        <w:autoSpaceDE w:val="0"/>
        <w:autoSpaceDN w:val="0"/>
        <w:adjustRightInd w:val="0"/>
        <w:jc w:val="both"/>
        <w:rPr>
          <w:rFonts w:cstheme="minorHAnsi"/>
        </w:rPr>
      </w:pPr>
      <w:r w:rsidRPr="0049209B">
        <w:rPr>
          <w:rFonts w:cstheme="minorHAnsi"/>
        </w:rPr>
        <w:t>Gestor HP m</w:t>
      </w:r>
      <w:r w:rsidR="0002577A" w:rsidRPr="000143A3">
        <w:rPr>
          <w:rFonts w:cstheme="minorHAnsi"/>
        </w:rPr>
        <w:t>á</w:t>
      </w:r>
      <w:r w:rsidRPr="000143A3">
        <w:rPr>
          <w:rFonts w:cstheme="minorHAnsi"/>
        </w:rPr>
        <w:t xml:space="preserve"> zastúpenie ako riadny člen v monitorovacom</w:t>
      </w:r>
      <w:r w:rsidRPr="00D11517">
        <w:rPr>
          <w:rFonts w:cstheme="minorHAnsi"/>
        </w:rPr>
        <w:t xml:space="preserve"> výbore programov.</w:t>
      </w:r>
    </w:p>
    <w:p w14:paraId="47574DB5" w14:textId="77777777" w:rsidR="00DA51E8" w:rsidRPr="00337F6A" w:rsidRDefault="009964BE" w:rsidP="001727A5">
      <w:pPr>
        <w:widowControl w:val="0"/>
        <w:autoSpaceDE w:val="0"/>
        <w:autoSpaceDN w:val="0"/>
        <w:adjustRightInd w:val="0"/>
        <w:jc w:val="both"/>
        <w:rPr>
          <w:rFonts w:cstheme="minorHAnsi"/>
          <w:b/>
          <w:color w:val="0070C0"/>
        </w:rPr>
      </w:pPr>
      <w:r w:rsidRPr="00337F6A">
        <w:rPr>
          <w:rFonts w:cstheme="minorHAnsi"/>
          <w:b/>
          <w:color w:val="0070C0"/>
        </w:rPr>
        <w:t>Migračný úrad</w:t>
      </w:r>
      <w:r w:rsidR="0085178D" w:rsidRPr="00337F6A">
        <w:rPr>
          <w:rFonts w:cstheme="minorHAnsi"/>
          <w:b/>
          <w:color w:val="0070C0"/>
        </w:rPr>
        <w:t xml:space="preserve"> MV SR</w:t>
      </w:r>
    </w:p>
    <w:p w14:paraId="3C091406" w14:textId="296ADCB2" w:rsidR="00D31A9A" w:rsidRPr="00337F6A" w:rsidRDefault="0085178D" w:rsidP="00E92A56">
      <w:pPr>
        <w:widowControl w:val="0"/>
        <w:autoSpaceDE w:val="0"/>
        <w:autoSpaceDN w:val="0"/>
        <w:adjustRightInd w:val="0"/>
        <w:jc w:val="both"/>
        <w:rPr>
          <w:rFonts w:cstheme="minorHAnsi"/>
        </w:rPr>
      </w:pPr>
      <w:r w:rsidRPr="00337F6A">
        <w:rPr>
          <w:rFonts w:cstheme="minorHAnsi"/>
        </w:rPr>
        <w:t xml:space="preserve">Podľa </w:t>
      </w:r>
      <w:r w:rsidR="00C9420A" w:rsidRPr="00337F6A">
        <w:rPr>
          <w:rFonts w:cstheme="minorHAnsi"/>
        </w:rPr>
        <w:t>n</w:t>
      </w:r>
      <w:r w:rsidRPr="00337F6A">
        <w:rPr>
          <w:rFonts w:cstheme="minorHAnsi"/>
        </w:rPr>
        <w:t>ariadenia Ministerstva vnútra SR č. 100/2022 od</w:t>
      </w:r>
      <w:ins w:id="1218" w:author="Autor">
        <w:r w:rsidR="00F021AE">
          <w:rPr>
            <w:rFonts w:cstheme="minorHAnsi"/>
          </w:rPr>
          <w:t>delenie</w:t>
        </w:r>
      </w:ins>
      <w:del w:id="1219" w:author="Autor">
        <w:r w:rsidRPr="00337F6A" w:rsidDel="00F021AE">
          <w:rPr>
            <w:rFonts w:cstheme="minorHAnsi"/>
          </w:rPr>
          <w:delText>bor</w:delText>
        </w:r>
      </w:del>
      <w:r w:rsidRPr="00337F6A">
        <w:rPr>
          <w:rFonts w:cstheme="minorHAnsi"/>
        </w:rPr>
        <w:t xml:space="preserve"> zahraničnej pomoci S</w:t>
      </w:r>
      <w:ins w:id="1220" w:author="Autor">
        <w:r w:rsidR="00F021AE">
          <w:rPr>
            <w:rFonts w:cstheme="minorHAnsi"/>
          </w:rPr>
          <w:t>FR</w:t>
        </w:r>
      </w:ins>
      <w:del w:id="1221" w:author="Autor">
        <w:r w:rsidRPr="00337F6A" w:rsidDel="00F021AE">
          <w:rPr>
            <w:rFonts w:cstheme="minorHAnsi"/>
          </w:rPr>
          <w:delText>EP</w:delText>
        </w:r>
      </w:del>
      <w:r w:rsidRPr="00337F6A">
        <w:rPr>
          <w:rFonts w:cstheme="minorHAnsi"/>
        </w:rPr>
        <w:t xml:space="preserve"> spolupracuje s Migračným úradom MV SR ako odborným útvarom MV SR v rozsahu jeho vecných kompetencií pri overovaní oprávnenosti cieľovej </w:t>
      </w:r>
      <w:r w:rsidRPr="00A52408">
        <w:rPr>
          <w:rFonts w:cstheme="minorHAnsi"/>
        </w:rPr>
        <w:t xml:space="preserve">skupiny </w:t>
      </w:r>
      <w:ins w:id="1222" w:author="Autor">
        <w:r w:rsidR="00904C3B" w:rsidRPr="00A52408">
          <w:rPr>
            <w:rFonts w:cstheme="minorHAnsi"/>
          </w:rPr>
          <w:t xml:space="preserve">AMIF </w:t>
        </w:r>
      </w:ins>
      <w:r w:rsidRPr="00A52408">
        <w:rPr>
          <w:rFonts w:cstheme="minorHAnsi"/>
        </w:rPr>
        <w:t>v rámci</w:t>
      </w:r>
      <w:r w:rsidRPr="00337F6A">
        <w:rPr>
          <w:rFonts w:cstheme="minorHAnsi"/>
        </w:rPr>
        <w:t xml:space="preserve"> výdavkov projektov financovaných z</w:t>
      </w:r>
      <w:r w:rsidR="00362535" w:rsidRPr="00337F6A">
        <w:rPr>
          <w:rFonts w:cstheme="minorHAnsi"/>
        </w:rPr>
        <w:t> </w:t>
      </w:r>
      <w:r w:rsidRPr="00337F6A">
        <w:rPr>
          <w:rFonts w:cstheme="minorHAnsi"/>
        </w:rPr>
        <w:t>programu</w:t>
      </w:r>
      <w:r w:rsidR="00362535" w:rsidRPr="00337F6A">
        <w:rPr>
          <w:rFonts w:cstheme="minorHAnsi"/>
        </w:rPr>
        <w:t xml:space="preserve"> AMIF</w:t>
      </w:r>
      <w:r w:rsidRPr="00337F6A">
        <w:rPr>
          <w:rFonts w:cstheme="minorHAnsi"/>
        </w:rPr>
        <w:t>.</w:t>
      </w:r>
    </w:p>
    <w:p w14:paraId="500999A7" w14:textId="77777777" w:rsidR="00B97992" w:rsidRPr="00337F6A" w:rsidRDefault="00B97992" w:rsidP="00E92A56">
      <w:pPr>
        <w:widowControl w:val="0"/>
        <w:autoSpaceDE w:val="0"/>
        <w:autoSpaceDN w:val="0"/>
        <w:adjustRightInd w:val="0"/>
        <w:jc w:val="both"/>
        <w:rPr>
          <w:rFonts w:cstheme="minorHAnsi"/>
          <w:b/>
          <w:bCs/>
          <w:color w:val="0070C0"/>
        </w:rPr>
      </w:pPr>
      <w:r w:rsidRPr="00337F6A">
        <w:rPr>
          <w:rFonts w:cstheme="minorHAnsi"/>
          <w:b/>
          <w:bCs/>
          <w:color w:val="0070C0"/>
        </w:rPr>
        <w:t>Monitorovací výbor</w:t>
      </w:r>
    </w:p>
    <w:p w14:paraId="1B58719D" w14:textId="12F93886" w:rsidR="00FD1CF7" w:rsidDel="00283139" w:rsidRDefault="00086A25" w:rsidP="00E92A56">
      <w:pPr>
        <w:widowControl w:val="0"/>
        <w:autoSpaceDE w:val="0"/>
        <w:autoSpaceDN w:val="0"/>
        <w:adjustRightInd w:val="0"/>
        <w:jc w:val="both"/>
        <w:rPr>
          <w:del w:id="1223" w:author="Autor"/>
          <w:rFonts w:cstheme="minorHAnsi"/>
        </w:rPr>
      </w:pPr>
      <w:r w:rsidRPr="00337F6A">
        <w:rPr>
          <w:rFonts w:cstheme="minorHAnsi"/>
        </w:rPr>
        <w:t xml:space="preserve">Riadiaci orgán zriaďuje </w:t>
      </w:r>
      <w:r w:rsidR="001945B9" w:rsidRPr="00337F6A">
        <w:rPr>
          <w:rFonts w:cstheme="minorHAnsi"/>
        </w:rPr>
        <w:t xml:space="preserve">jeden </w:t>
      </w:r>
      <w:r w:rsidRPr="00337F6A">
        <w:rPr>
          <w:rFonts w:cstheme="minorHAnsi"/>
        </w:rPr>
        <w:t>sp</w:t>
      </w:r>
      <w:r w:rsidR="001945B9" w:rsidRPr="00337F6A">
        <w:rPr>
          <w:rFonts w:cstheme="minorHAnsi"/>
        </w:rPr>
        <w:t>o</w:t>
      </w:r>
      <w:r w:rsidRPr="00337F6A">
        <w:rPr>
          <w:rFonts w:cstheme="minorHAnsi"/>
        </w:rPr>
        <w:t xml:space="preserve">ločný </w:t>
      </w:r>
      <w:r w:rsidR="00624DB9" w:rsidRPr="00337F6A">
        <w:rPr>
          <w:rFonts w:cstheme="minorHAnsi"/>
        </w:rPr>
        <w:t>m</w:t>
      </w:r>
      <w:r w:rsidRPr="00337F6A">
        <w:rPr>
          <w:rFonts w:cstheme="minorHAnsi"/>
        </w:rPr>
        <w:t>onitorovací výbor na monitorovanie vykonávania programov AMIF, ISF a</w:t>
      </w:r>
      <w:r w:rsidR="001945B9" w:rsidRPr="00337F6A">
        <w:rPr>
          <w:rFonts w:cstheme="minorHAnsi"/>
        </w:rPr>
        <w:t> </w:t>
      </w:r>
      <w:r w:rsidRPr="00337F6A">
        <w:rPr>
          <w:rFonts w:cstheme="minorHAnsi"/>
        </w:rPr>
        <w:t>BMVI</w:t>
      </w:r>
      <w:r w:rsidR="001945B9" w:rsidRPr="00337F6A">
        <w:rPr>
          <w:rFonts w:cstheme="minorHAnsi"/>
        </w:rPr>
        <w:t xml:space="preserve"> (ďalej len „monitorovací výbor“). Zoznam členov monitorovacieho výboru je zverejnený na web stránke riadiaceho orgánu.</w:t>
      </w:r>
    </w:p>
    <w:p w14:paraId="7DFA19C8" w14:textId="77777777" w:rsidR="00D31A9A" w:rsidRPr="00337F6A" w:rsidRDefault="00D31A9A" w:rsidP="00E92A56">
      <w:pPr>
        <w:widowControl w:val="0"/>
        <w:autoSpaceDE w:val="0"/>
        <w:autoSpaceDN w:val="0"/>
        <w:adjustRightInd w:val="0"/>
        <w:jc w:val="both"/>
        <w:rPr>
          <w:rFonts w:cstheme="minorHAnsi"/>
        </w:rPr>
      </w:pPr>
    </w:p>
    <w:p w14:paraId="2B0B54A0" w14:textId="77777777" w:rsidR="00497561" w:rsidRPr="00337F6A" w:rsidRDefault="00497561" w:rsidP="00E92A56">
      <w:pPr>
        <w:widowControl w:val="0"/>
        <w:autoSpaceDE w:val="0"/>
        <w:autoSpaceDN w:val="0"/>
        <w:adjustRightInd w:val="0"/>
        <w:jc w:val="both"/>
        <w:rPr>
          <w:rFonts w:cstheme="minorHAnsi"/>
          <w:b/>
          <w:color w:val="0070C0"/>
        </w:rPr>
      </w:pPr>
      <w:r w:rsidRPr="00337F6A">
        <w:rPr>
          <w:rFonts w:cstheme="minorHAnsi"/>
          <w:b/>
          <w:color w:val="0070C0"/>
        </w:rPr>
        <w:t>Ministerstvo životného prostredia</w:t>
      </w:r>
      <w:r w:rsidR="00E93F1B" w:rsidRPr="00337F6A">
        <w:rPr>
          <w:rFonts w:cstheme="minorHAnsi"/>
          <w:b/>
          <w:color w:val="0070C0"/>
        </w:rPr>
        <w:t xml:space="preserve"> </w:t>
      </w:r>
      <w:r w:rsidR="00E93F1B" w:rsidRPr="00337F6A">
        <w:rPr>
          <w:rFonts w:cstheme="minorHAnsi"/>
        </w:rPr>
        <w:t>(ďalej len „MŽP“)</w:t>
      </w:r>
    </w:p>
    <w:p w14:paraId="415ACC98" w14:textId="0352A865" w:rsidR="00851B5E" w:rsidRPr="00337F6A" w:rsidRDefault="00E93F1B" w:rsidP="00171E92">
      <w:pPr>
        <w:widowControl w:val="0"/>
        <w:autoSpaceDE w:val="0"/>
        <w:autoSpaceDN w:val="0"/>
        <w:adjustRightInd w:val="0"/>
        <w:jc w:val="both"/>
        <w:rPr>
          <w:rFonts w:cstheme="minorHAnsi"/>
        </w:rPr>
      </w:pPr>
      <w:r w:rsidRPr="00337F6A">
        <w:rPr>
          <w:rFonts w:cstheme="minorHAnsi"/>
        </w:rPr>
        <w:t xml:space="preserve">Riadiaci orgán pred vyhlásením výzvy požiada o stanovisko príslušný útvar MŽP zodpovedný za overovanie uplatňovania podmienok pre zabezpečenie súladu so zásadou „nespôsobovať významnú škodu“ v prípade </w:t>
      </w:r>
      <w:r w:rsidR="00D06035" w:rsidRPr="00337F6A">
        <w:rPr>
          <w:rFonts w:cstheme="minorHAnsi"/>
        </w:rPr>
        <w:t>ak existujú pochybnosti o tom,</w:t>
      </w:r>
      <w:r w:rsidR="00583E0B" w:rsidRPr="00337F6A">
        <w:rPr>
          <w:rFonts w:cstheme="minorHAnsi"/>
        </w:rPr>
        <w:t xml:space="preserve"> či aktivity výzvy spadajú alebo nespadajú </w:t>
      </w:r>
      <w:r w:rsidR="00D06035" w:rsidRPr="00337F6A">
        <w:rPr>
          <w:rFonts w:cstheme="minorHAnsi"/>
        </w:rPr>
        <w:t>do rozsahu pôsobnosti smernice EIA.</w:t>
      </w:r>
      <w:r w:rsidR="000D6A17" w:rsidRPr="00337F6A">
        <w:rPr>
          <w:rStyle w:val="Odkaznapoznmkupodiarou"/>
          <w:rFonts w:cstheme="minorHAnsi"/>
        </w:rPr>
        <w:footnoteReference w:id="39"/>
      </w:r>
      <w:r w:rsidR="009D0597" w:rsidRPr="00337F6A">
        <w:rPr>
          <w:rFonts w:cstheme="minorHAnsi"/>
        </w:rPr>
        <w:t xml:space="preserve"> (Ak aktivity výzvy spadajú do rozsahu pôsobnosti smernice EIA, RO uvedie túto skutočnosť následne vo výzve. Žiadateľ v tomto prípade musí predložiť výstup z procesu posudzovania vplyvov na životné prostredie podľa zákona č. 24/2006 Z. z. o posudzovaní vplyvov na životné prostredie a o zmene a doplnení niektorých zákonov v znení neskorších predpisov.</w:t>
      </w:r>
      <w:r w:rsidR="00855728" w:rsidRPr="00337F6A">
        <w:rPr>
          <w:rFonts w:cstheme="minorHAnsi"/>
        </w:rPr>
        <w:t>)</w:t>
      </w:r>
    </w:p>
    <w:p w14:paraId="7BF35D9A" w14:textId="7233AA45" w:rsidR="00283139" w:rsidRPr="00337F6A" w:rsidRDefault="00283139" w:rsidP="00171E92">
      <w:pPr>
        <w:widowControl w:val="0"/>
        <w:autoSpaceDE w:val="0"/>
        <w:autoSpaceDN w:val="0"/>
        <w:adjustRightInd w:val="0"/>
        <w:jc w:val="both"/>
        <w:rPr>
          <w:rFonts w:eastAsia="Times New Roman" w:cstheme="minorHAnsi"/>
          <w:color w:val="2D2D2D"/>
          <w:lang w:eastAsia="sk-SK"/>
        </w:rPr>
      </w:pPr>
    </w:p>
    <w:p w14:paraId="2B370745" w14:textId="44F530F8" w:rsidR="000A43DC" w:rsidRDefault="00DC271A" w:rsidP="001216C2">
      <w:pPr>
        <w:pStyle w:val="Nadpis1"/>
        <w:spacing w:before="0" w:line="240" w:lineRule="auto"/>
        <w:rPr>
          <w:rFonts w:asciiTheme="minorHAnsi" w:hAnsiTheme="minorHAnsi" w:cstheme="minorHAnsi"/>
          <w:b/>
          <w:caps/>
          <w:sz w:val="22"/>
          <w:szCs w:val="22"/>
        </w:rPr>
      </w:pPr>
      <w:bookmarkStart w:id="1224" w:name="_Toc204683764"/>
      <w:r w:rsidRPr="00337F6A">
        <w:rPr>
          <w:rFonts w:asciiTheme="minorHAnsi" w:hAnsiTheme="minorHAnsi" w:cstheme="minorHAnsi"/>
          <w:b/>
          <w:caps/>
          <w:sz w:val="22"/>
          <w:szCs w:val="22"/>
        </w:rPr>
        <w:t>5</w:t>
      </w:r>
      <w:r w:rsidR="00851B5E" w:rsidRPr="00337F6A">
        <w:rPr>
          <w:rFonts w:asciiTheme="minorHAnsi" w:hAnsiTheme="minorHAnsi" w:cstheme="minorHAnsi"/>
          <w:b/>
          <w:caps/>
          <w:sz w:val="22"/>
          <w:szCs w:val="22"/>
        </w:rPr>
        <w:t>. Riadiaca dokumentácia</w:t>
      </w:r>
      <w:bookmarkEnd w:id="1224"/>
    </w:p>
    <w:p w14:paraId="0D64682C" w14:textId="77777777" w:rsidR="002E39FF" w:rsidRPr="00AA7557" w:rsidRDefault="002E39FF" w:rsidP="00AA7557"/>
    <w:p w14:paraId="50229F38" w14:textId="1E8A8727" w:rsidR="00851B5E" w:rsidRPr="00337F6A" w:rsidRDefault="00851B5E" w:rsidP="00851B5E">
      <w:pPr>
        <w:jc w:val="both"/>
        <w:rPr>
          <w:rFonts w:cstheme="minorHAnsi"/>
        </w:rPr>
      </w:pPr>
      <w:r w:rsidRPr="00337F6A">
        <w:rPr>
          <w:rFonts w:cstheme="minorHAnsi"/>
        </w:rPr>
        <w:t xml:space="preserve">Riadiacu dokumentáciu predstavujú dokumenty, ktoré definujú </w:t>
      </w:r>
      <w:r w:rsidRPr="00337F6A">
        <w:rPr>
          <w:rFonts w:cstheme="minorHAnsi"/>
          <w:b/>
          <w:bCs/>
        </w:rPr>
        <w:t xml:space="preserve">procesy, zodpovednosti, termíny a vzájomné vzťahy subjektov zodpovedných za implementáciu </w:t>
      </w:r>
      <w:r w:rsidR="001224E6" w:rsidRPr="00337F6A">
        <w:rPr>
          <w:rFonts w:cstheme="minorHAnsi"/>
          <w:b/>
          <w:bCs/>
        </w:rPr>
        <w:t>programov</w:t>
      </w:r>
      <w:r w:rsidRPr="00337F6A">
        <w:rPr>
          <w:rFonts w:cstheme="minorHAnsi"/>
        </w:rPr>
        <w:t xml:space="preserve">. Riadiacu dokumentáciu vypracovávajú zložky riadiaceho orgánu v rozsahu svojich kompetencií s cieľom zabezpečiť splnenie podmienok kladených legislatívou EÚ a SR na členský štát v súlade so zásadou správneho finančného riadenia, financovania a finančných opráv. </w:t>
      </w:r>
    </w:p>
    <w:p w14:paraId="5B4319E8" w14:textId="7E9EC0BE" w:rsidR="00851B5E" w:rsidRPr="00337F6A" w:rsidRDefault="00851B5E" w:rsidP="00851B5E">
      <w:pPr>
        <w:jc w:val="both"/>
        <w:rPr>
          <w:rFonts w:cstheme="minorHAnsi"/>
        </w:rPr>
      </w:pPr>
      <w:r w:rsidRPr="00337F6A">
        <w:rPr>
          <w:rFonts w:cstheme="minorHAnsi"/>
        </w:rPr>
        <w:lastRenderedPageBreak/>
        <w:t xml:space="preserve">Príprava riadiacej dokumentácie a metodických príručiek ako aj ich zmena prebieha v súčinnosti zložiek RO a následne je </w:t>
      </w:r>
      <w:r w:rsidR="00B635D9" w:rsidRPr="00337F6A">
        <w:rPr>
          <w:rFonts w:cstheme="minorHAnsi"/>
        </w:rPr>
        <w:t xml:space="preserve">riadiaci </w:t>
      </w:r>
      <w:r w:rsidRPr="00337F6A">
        <w:rPr>
          <w:rFonts w:cstheme="minorHAnsi"/>
        </w:rPr>
        <w:t xml:space="preserve">dokument predmetom pripomienkového konania zo strany </w:t>
      </w:r>
      <w:r w:rsidR="00B635D9" w:rsidRPr="00337F6A">
        <w:rPr>
          <w:rFonts w:cstheme="minorHAnsi"/>
        </w:rPr>
        <w:t xml:space="preserve">ostatných </w:t>
      </w:r>
      <w:r w:rsidRPr="00337F6A">
        <w:rPr>
          <w:rFonts w:cstheme="minorHAnsi"/>
        </w:rPr>
        <w:t>zložiek RO</w:t>
      </w:r>
      <w:r w:rsidR="00B804E9" w:rsidRPr="00337F6A">
        <w:rPr>
          <w:rFonts w:cstheme="minorHAnsi"/>
        </w:rPr>
        <w:t>, prípadne partnerov (gestor HP a iné subjekty), ak relevantné</w:t>
      </w:r>
      <w:r w:rsidR="00676EC9" w:rsidRPr="00337F6A">
        <w:rPr>
          <w:rFonts w:cstheme="minorHAnsi"/>
        </w:rPr>
        <w:t>, podľa tabuľky nižšie</w:t>
      </w:r>
      <w:r w:rsidRPr="00337F6A">
        <w:rPr>
          <w:rFonts w:cstheme="minorHAnsi"/>
        </w:rPr>
        <w:t>.</w:t>
      </w:r>
    </w:p>
    <w:p w14:paraId="3845CF12" w14:textId="77777777" w:rsidR="00D358F7" w:rsidRPr="00337F6A" w:rsidRDefault="00A06A41" w:rsidP="00A06A41">
      <w:pPr>
        <w:jc w:val="both"/>
        <w:rPr>
          <w:rFonts w:cstheme="minorHAnsi"/>
        </w:rPr>
      </w:pPr>
      <w:r w:rsidRPr="00337F6A">
        <w:rPr>
          <w:rFonts w:cstheme="minorHAnsi"/>
          <w:b/>
          <w:bCs/>
        </w:rPr>
        <w:t>Riadiacu dokumentáciu, vrátane metodických príručiek,</w:t>
      </w:r>
      <w:r w:rsidRPr="00337F6A">
        <w:rPr>
          <w:rFonts w:cstheme="minorHAnsi"/>
        </w:rPr>
        <w:t xml:space="preserve"> tvoria najmä nasledovné dokumenty rozdelené podľa pôsobnosti zložiek RO: </w:t>
      </w:r>
    </w:p>
    <w:tbl>
      <w:tblPr>
        <w:tblStyle w:val="Mriekatabuky"/>
        <w:tblW w:w="9067" w:type="dxa"/>
        <w:tblLayout w:type="fixed"/>
        <w:tblLook w:val="04A0" w:firstRow="1" w:lastRow="0" w:firstColumn="1" w:lastColumn="0" w:noHBand="0" w:noVBand="1"/>
      </w:tblPr>
      <w:tblGrid>
        <w:gridCol w:w="2718"/>
        <w:gridCol w:w="2522"/>
        <w:gridCol w:w="1843"/>
        <w:gridCol w:w="1984"/>
        <w:tblGridChange w:id="1225">
          <w:tblGrid>
            <w:gridCol w:w="2718"/>
            <w:gridCol w:w="2522"/>
            <w:gridCol w:w="1843"/>
            <w:gridCol w:w="1984"/>
          </w:tblGrid>
        </w:tblGridChange>
      </w:tblGrid>
      <w:tr w:rsidR="0057611C" w:rsidRPr="00337F6A" w14:paraId="407F08CE" w14:textId="77777777" w:rsidTr="00EF6A43">
        <w:trPr>
          <w:trHeight w:val="555"/>
        </w:trPr>
        <w:tc>
          <w:tcPr>
            <w:tcW w:w="2718" w:type="dxa"/>
            <w:shd w:val="clear" w:color="auto" w:fill="E7E6E6" w:themeFill="background2"/>
            <w:noWrap/>
            <w:vAlign w:val="center"/>
          </w:tcPr>
          <w:p w14:paraId="6925ADB1" w14:textId="77777777" w:rsidR="0057611C" w:rsidRPr="00337F6A" w:rsidRDefault="0057611C" w:rsidP="00402881">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Názov dokumentu</w:t>
            </w:r>
          </w:p>
        </w:tc>
        <w:tc>
          <w:tcPr>
            <w:tcW w:w="2522" w:type="dxa"/>
            <w:shd w:val="clear" w:color="auto" w:fill="E7E6E6" w:themeFill="background2"/>
            <w:noWrap/>
            <w:vAlign w:val="center"/>
          </w:tcPr>
          <w:p w14:paraId="65855C6E" w14:textId="09075A81" w:rsidR="0057611C" w:rsidRPr="00337F6A" w:rsidRDefault="0057611C" w:rsidP="00402881">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 xml:space="preserve">Subjekt </w:t>
            </w:r>
            <w:r w:rsidR="007A24FD" w:rsidRPr="00337F6A">
              <w:rPr>
                <w:rFonts w:eastAsia="Times New Roman" w:cstheme="minorHAnsi"/>
                <w:color w:val="000000"/>
                <w:lang w:eastAsia="sk-SK"/>
              </w:rPr>
              <w:t xml:space="preserve">RO </w:t>
            </w:r>
            <w:r w:rsidRPr="00337F6A">
              <w:rPr>
                <w:rFonts w:eastAsia="Times New Roman" w:cstheme="minorHAnsi"/>
                <w:color w:val="000000"/>
                <w:lang w:eastAsia="sk-SK"/>
              </w:rPr>
              <w:t>zodpovedný za prípravu</w:t>
            </w:r>
          </w:p>
        </w:tc>
        <w:tc>
          <w:tcPr>
            <w:tcW w:w="1843" w:type="dxa"/>
            <w:shd w:val="clear" w:color="auto" w:fill="E7E6E6" w:themeFill="background2"/>
            <w:vAlign w:val="center"/>
          </w:tcPr>
          <w:p w14:paraId="4837CED6" w14:textId="77777777" w:rsidR="0057611C" w:rsidRPr="00337F6A" w:rsidRDefault="0057611C" w:rsidP="007B0927">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Pripomienkujúc</w:t>
            </w:r>
            <w:r w:rsidR="0033193D" w:rsidRPr="00337F6A">
              <w:rPr>
                <w:rFonts w:eastAsia="Times New Roman" w:cstheme="minorHAnsi"/>
                <w:color w:val="000000"/>
                <w:lang w:eastAsia="sk-SK"/>
              </w:rPr>
              <w:t xml:space="preserve">e </w:t>
            </w:r>
            <w:r w:rsidR="007B0927" w:rsidRPr="00337F6A">
              <w:rPr>
                <w:rFonts w:eastAsia="Times New Roman" w:cstheme="minorHAnsi"/>
                <w:color w:val="000000"/>
                <w:lang w:eastAsia="sk-SK"/>
              </w:rPr>
              <w:t>subjekty</w:t>
            </w:r>
          </w:p>
        </w:tc>
        <w:tc>
          <w:tcPr>
            <w:tcW w:w="1984" w:type="dxa"/>
            <w:shd w:val="clear" w:color="auto" w:fill="E7E6E6" w:themeFill="background2"/>
            <w:vAlign w:val="center"/>
          </w:tcPr>
          <w:p w14:paraId="2006D0A5" w14:textId="77777777" w:rsidR="0057611C" w:rsidRPr="00337F6A" w:rsidRDefault="0057611C" w:rsidP="00402881">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Schvaľovateľ</w:t>
            </w:r>
          </w:p>
        </w:tc>
      </w:tr>
      <w:tr w:rsidR="00AE3D2A" w:rsidRPr="00337F6A" w14:paraId="2709CF2D" w14:textId="77777777" w:rsidTr="007F35F8">
        <w:tblPrEx>
          <w:tblW w:w="9067" w:type="dxa"/>
          <w:tblLayout w:type="fixed"/>
          <w:tblPrExChange w:id="1226" w:author="Autor">
            <w:tblPrEx>
              <w:tblW w:w="9067" w:type="dxa"/>
              <w:tblLayout w:type="fixed"/>
            </w:tblPrEx>
          </w:tblPrExChange>
        </w:tblPrEx>
        <w:trPr>
          <w:trHeight w:val="435"/>
          <w:trPrChange w:id="1227" w:author="Autor">
            <w:trPr>
              <w:trHeight w:val="435"/>
            </w:trPr>
          </w:trPrChange>
        </w:trPr>
        <w:tc>
          <w:tcPr>
            <w:tcW w:w="2718" w:type="dxa"/>
            <w:shd w:val="clear" w:color="auto" w:fill="E2EFD9" w:themeFill="accent6" w:themeFillTint="33"/>
            <w:noWrap/>
            <w:vAlign w:val="center"/>
            <w:tcPrChange w:id="1228" w:author="Autor">
              <w:tcPr>
                <w:tcW w:w="2718" w:type="dxa"/>
                <w:shd w:val="clear" w:color="auto" w:fill="E2EFD9" w:themeFill="accent6" w:themeFillTint="33"/>
                <w:noWrap/>
                <w:vAlign w:val="center"/>
              </w:tcPr>
            </w:tcPrChange>
          </w:tcPr>
          <w:p w14:paraId="6481AFE2" w14:textId="77777777" w:rsidR="00AE3D2A" w:rsidRPr="00337F6A" w:rsidRDefault="00AE3D2A"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Opis systému riadenia a kontroly</w:t>
            </w:r>
          </w:p>
        </w:tc>
        <w:tc>
          <w:tcPr>
            <w:tcW w:w="2522" w:type="dxa"/>
            <w:shd w:val="clear" w:color="auto" w:fill="E2EFD9" w:themeFill="accent6" w:themeFillTint="33"/>
            <w:noWrap/>
            <w:vAlign w:val="center"/>
            <w:tcPrChange w:id="1229" w:author="Autor">
              <w:tcPr>
                <w:tcW w:w="2522" w:type="dxa"/>
                <w:shd w:val="clear" w:color="auto" w:fill="E2EFD9" w:themeFill="accent6" w:themeFillTint="33"/>
                <w:noWrap/>
                <w:vAlign w:val="center"/>
              </w:tcPr>
            </w:tcPrChange>
          </w:tcPr>
          <w:p w14:paraId="5E456444" w14:textId="07349AA0" w:rsidR="00AE3D2A" w:rsidRPr="00337F6A" w:rsidRDefault="00AE3D2A"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 v súčinnosti s</w:t>
            </w:r>
            <w:r w:rsidR="00A35AA8" w:rsidRPr="00337F6A">
              <w:rPr>
                <w:rFonts w:eastAsia="Times New Roman" w:cstheme="minorHAnsi"/>
                <w:color w:val="000000"/>
                <w:lang w:eastAsia="sk-SK"/>
              </w:rPr>
              <w:t> </w:t>
            </w:r>
            <w:r w:rsidRPr="00337F6A">
              <w:rPr>
                <w:rFonts w:eastAsia="Times New Roman" w:cstheme="minorHAnsi"/>
                <w:color w:val="000000"/>
                <w:lang w:eastAsia="sk-SK"/>
              </w:rPr>
              <w:t>PJ</w:t>
            </w:r>
            <w:r w:rsidR="00A35AA8" w:rsidRPr="00337F6A">
              <w:rPr>
                <w:rFonts w:eastAsia="Times New Roman" w:cstheme="minorHAnsi"/>
                <w:color w:val="000000"/>
                <w:lang w:eastAsia="sk-SK"/>
              </w:rPr>
              <w:t xml:space="preserve"> a OO</w:t>
            </w:r>
          </w:p>
        </w:tc>
        <w:tc>
          <w:tcPr>
            <w:tcW w:w="1843" w:type="dxa"/>
            <w:shd w:val="clear" w:color="auto" w:fill="E2EFD9" w:themeFill="accent6" w:themeFillTint="33"/>
            <w:vAlign w:val="center"/>
            <w:tcPrChange w:id="1230" w:author="Autor">
              <w:tcPr>
                <w:tcW w:w="1843" w:type="dxa"/>
                <w:shd w:val="clear" w:color="auto" w:fill="E2EFD9" w:themeFill="accent6" w:themeFillTint="33"/>
                <w:vAlign w:val="center"/>
              </w:tcPr>
            </w:tcPrChange>
          </w:tcPr>
          <w:p w14:paraId="27246583" w14:textId="365F5809" w:rsidR="00AE3D2A" w:rsidRPr="00337F6A" w:rsidRDefault="00AE3D2A"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r w:rsidR="007A24FD" w:rsidRPr="00337F6A">
              <w:rPr>
                <w:rFonts w:eastAsia="Times New Roman" w:cstheme="minorHAnsi"/>
                <w:lang w:eastAsia="sk-SK"/>
              </w:rPr>
              <w:t>,</w:t>
            </w:r>
          </w:p>
          <w:p w14:paraId="3A572024" w14:textId="77777777" w:rsidR="007B2D61" w:rsidRPr="00337F6A" w:rsidRDefault="007B2D61"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r w:rsidRPr="00337F6A">
              <w:rPr>
                <w:rStyle w:val="Odkaznapoznmkupodiarou"/>
                <w:rFonts w:eastAsia="Times New Roman" w:cstheme="minorHAnsi"/>
                <w:lang w:eastAsia="sk-SK"/>
              </w:rPr>
              <w:footnoteReference w:id="40"/>
            </w:r>
          </w:p>
        </w:tc>
        <w:tc>
          <w:tcPr>
            <w:tcW w:w="1984" w:type="dxa"/>
            <w:shd w:val="clear" w:color="auto" w:fill="E2EFD9" w:themeFill="accent6" w:themeFillTint="33"/>
            <w:noWrap/>
            <w:vAlign w:val="center"/>
            <w:tcPrChange w:id="1231" w:author="Autor">
              <w:tcPr>
                <w:tcW w:w="1984" w:type="dxa"/>
                <w:shd w:val="clear" w:color="auto" w:fill="E2EFD9" w:themeFill="accent6" w:themeFillTint="33"/>
                <w:noWrap/>
                <w:vAlign w:val="center"/>
              </w:tcPr>
            </w:tcPrChange>
          </w:tcPr>
          <w:p w14:paraId="3B78DED8" w14:textId="21BA2BA2" w:rsidR="00AE3D2A" w:rsidRPr="00337F6A" w:rsidRDefault="00C01837"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m</w:t>
            </w:r>
            <w:r w:rsidR="00AE3D2A" w:rsidRPr="00337F6A">
              <w:rPr>
                <w:rFonts w:eastAsia="Times New Roman" w:cstheme="minorHAnsi"/>
                <w:color w:val="000000"/>
                <w:lang w:eastAsia="sk-SK"/>
              </w:rPr>
              <w:t xml:space="preserve">inister </w:t>
            </w:r>
            <w:r w:rsidRPr="00337F6A">
              <w:rPr>
                <w:rFonts w:eastAsia="Times New Roman" w:cstheme="minorHAnsi"/>
                <w:color w:val="000000"/>
                <w:lang w:eastAsia="sk-SK"/>
              </w:rPr>
              <w:t xml:space="preserve">vnútra SR </w:t>
            </w:r>
            <w:r w:rsidR="00AE3D2A" w:rsidRPr="00337F6A">
              <w:rPr>
                <w:rFonts w:eastAsia="Times New Roman" w:cstheme="minorHAnsi"/>
                <w:color w:val="000000"/>
                <w:lang w:eastAsia="sk-SK"/>
              </w:rPr>
              <w:t>alebo ním splnomocnená osoba</w:t>
            </w:r>
          </w:p>
        </w:tc>
      </w:tr>
      <w:tr w:rsidR="00ED1EE2" w:rsidRPr="00337F6A" w14:paraId="2D7B586C" w14:textId="77777777" w:rsidTr="007F35F8">
        <w:tblPrEx>
          <w:tblW w:w="9067" w:type="dxa"/>
          <w:tblLayout w:type="fixed"/>
          <w:tblPrExChange w:id="1232" w:author="Autor">
            <w:tblPrEx>
              <w:tblW w:w="9067" w:type="dxa"/>
              <w:tblLayout w:type="fixed"/>
            </w:tblPrEx>
          </w:tblPrExChange>
        </w:tblPrEx>
        <w:trPr>
          <w:trHeight w:val="435"/>
          <w:trPrChange w:id="1233" w:author="Autor">
            <w:trPr>
              <w:trHeight w:val="435"/>
            </w:trPr>
          </w:trPrChange>
        </w:trPr>
        <w:tc>
          <w:tcPr>
            <w:tcW w:w="2718" w:type="dxa"/>
            <w:shd w:val="clear" w:color="auto" w:fill="E2EFD9" w:themeFill="accent6" w:themeFillTint="33"/>
            <w:noWrap/>
            <w:vAlign w:val="center"/>
            <w:tcPrChange w:id="1234" w:author="Autor">
              <w:tcPr>
                <w:tcW w:w="2718" w:type="dxa"/>
                <w:shd w:val="clear" w:color="auto" w:fill="E2EFD9" w:themeFill="accent6" w:themeFillTint="33"/>
                <w:noWrap/>
                <w:vAlign w:val="center"/>
              </w:tcPr>
            </w:tcPrChange>
          </w:tcPr>
          <w:p w14:paraId="3E5DA87F" w14:textId="77777777" w:rsidR="00ED1EE2" w:rsidRPr="00337F6A" w:rsidRDefault="00ED1EE2"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Systém riadenia kontroly</w:t>
            </w:r>
          </w:p>
          <w:p w14:paraId="2A15DDFD" w14:textId="77777777" w:rsidR="00DB0727" w:rsidRPr="00337F6A" w:rsidRDefault="00DB0727"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(pozn.: okrem oblasti finančného riadenia)</w:t>
            </w:r>
          </w:p>
        </w:tc>
        <w:tc>
          <w:tcPr>
            <w:tcW w:w="2522" w:type="dxa"/>
            <w:shd w:val="clear" w:color="auto" w:fill="E2EFD9" w:themeFill="accent6" w:themeFillTint="33"/>
            <w:noWrap/>
            <w:vAlign w:val="center"/>
            <w:tcPrChange w:id="1235" w:author="Autor">
              <w:tcPr>
                <w:tcW w:w="2522" w:type="dxa"/>
                <w:shd w:val="clear" w:color="auto" w:fill="E2EFD9" w:themeFill="accent6" w:themeFillTint="33"/>
                <w:noWrap/>
                <w:vAlign w:val="center"/>
              </w:tcPr>
            </w:tcPrChange>
          </w:tcPr>
          <w:p w14:paraId="23F20230" w14:textId="4366D378" w:rsidR="00ED1EE2" w:rsidRPr="00337F6A" w:rsidRDefault="00ED1EE2"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 v súčinnosti s</w:t>
            </w:r>
            <w:r w:rsidR="004C183E" w:rsidRPr="00337F6A">
              <w:rPr>
                <w:rFonts w:eastAsia="Times New Roman" w:cstheme="minorHAnsi"/>
                <w:color w:val="000000"/>
                <w:lang w:eastAsia="sk-SK"/>
              </w:rPr>
              <w:t> PJ,</w:t>
            </w:r>
            <w:r w:rsidRPr="00337F6A">
              <w:rPr>
                <w:rFonts w:eastAsia="Times New Roman" w:cstheme="minorHAnsi"/>
                <w:color w:val="000000"/>
                <w:lang w:eastAsia="sk-SK"/>
              </w:rPr>
              <w:t xml:space="preserve"> OO</w:t>
            </w:r>
          </w:p>
        </w:tc>
        <w:tc>
          <w:tcPr>
            <w:tcW w:w="1843" w:type="dxa"/>
            <w:shd w:val="clear" w:color="auto" w:fill="E2EFD9" w:themeFill="accent6" w:themeFillTint="33"/>
            <w:vAlign w:val="center"/>
            <w:tcPrChange w:id="1236" w:author="Autor">
              <w:tcPr>
                <w:tcW w:w="1843" w:type="dxa"/>
                <w:shd w:val="clear" w:color="auto" w:fill="E2EFD9" w:themeFill="accent6" w:themeFillTint="33"/>
                <w:vAlign w:val="center"/>
              </w:tcPr>
            </w:tcPrChange>
          </w:tcPr>
          <w:p w14:paraId="164AA5A9" w14:textId="5ACB8AF8" w:rsidR="00ED1EE2" w:rsidRPr="00337F6A" w:rsidRDefault="00ED1EE2"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PJ</w:t>
            </w:r>
            <w:r w:rsidR="00B45DE6" w:rsidRPr="00337F6A">
              <w:rPr>
                <w:rFonts w:eastAsia="Times New Roman" w:cstheme="minorHAnsi"/>
                <w:lang w:eastAsia="sk-SK"/>
              </w:rPr>
              <w:t>, OO</w:t>
            </w:r>
            <w:r w:rsidR="007A24FD" w:rsidRPr="00337F6A">
              <w:rPr>
                <w:rFonts w:eastAsia="Times New Roman" w:cstheme="minorHAnsi"/>
                <w:lang w:eastAsia="sk-SK"/>
              </w:rPr>
              <w:t>,</w:t>
            </w:r>
          </w:p>
          <w:p w14:paraId="48C1FD0A" w14:textId="77777777" w:rsidR="0038777F" w:rsidRPr="00337F6A" w:rsidRDefault="0038777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Change w:id="1237" w:author="Autor">
              <w:tcPr>
                <w:tcW w:w="1984" w:type="dxa"/>
                <w:shd w:val="clear" w:color="auto" w:fill="E2EFD9" w:themeFill="accent6" w:themeFillTint="33"/>
                <w:noWrap/>
                <w:vAlign w:val="center"/>
              </w:tcPr>
            </w:tcPrChange>
          </w:tcPr>
          <w:p w14:paraId="55154EC2" w14:textId="5D880FA9" w:rsidR="00ED1EE2" w:rsidRPr="00337F6A" w:rsidRDefault="00ED1EE2"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38" w:author="Autor">
              <w:r w:rsidR="00423A3F">
                <w:rPr>
                  <w:rFonts w:eastAsia="Times New Roman" w:cstheme="minorHAnsi"/>
                  <w:color w:val="000000"/>
                  <w:lang w:eastAsia="sk-SK"/>
                </w:rPr>
                <w:t>FR</w:t>
              </w:r>
            </w:ins>
            <w:del w:id="1239" w:author="Autor">
              <w:r w:rsidRPr="00337F6A" w:rsidDel="00423A3F">
                <w:rPr>
                  <w:rFonts w:eastAsia="Times New Roman" w:cstheme="minorHAnsi"/>
                  <w:color w:val="000000"/>
                  <w:lang w:eastAsia="sk-SK"/>
                </w:rPr>
                <w:delText>EP</w:delText>
              </w:r>
            </w:del>
          </w:p>
        </w:tc>
      </w:tr>
      <w:tr w:rsidR="0057611C" w:rsidRPr="00337F6A" w14:paraId="17BCBFB9" w14:textId="77777777" w:rsidTr="007F35F8">
        <w:tblPrEx>
          <w:tblW w:w="9067" w:type="dxa"/>
          <w:tblLayout w:type="fixed"/>
          <w:tblPrExChange w:id="1240" w:author="Autor">
            <w:tblPrEx>
              <w:tblW w:w="9067" w:type="dxa"/>
              <w:tblLayout w:type="fixed"/>
            </w:tblPrEx>
          </w:tblPrExChange>
        </w:tblPrEx>
        <w:trPr>
          <w:trHeight w:val="435"/>
          <w:trPrChange w:id="1241" w:author="Autor">
            <w:trPr>
              <w:trHeight w:val="435"/>
            </w:trPr>
          </w:trPrChange>
        </w:trPr>
        <w:tc>
          <w:tcPr>
            <w:tcW w:w="2718" w:type="dxa"/>
            <w:shd w:val="clear" w:color="auto" w:fill="E2EFD9" w:themeFill="accent6" w:themeFillTint="33"/>
            <w:noWrap/>
            <w:vAlign w:val="center"/>
            <w:hideMark/>
            <w:tcPrChange w:id="1242" w:author="Autor">
              <w:tcPr>
                <w:tcW w:w="2718" w:type="dxa"/>
                <w:shd w:val="clear" w:color="auto" w:fill="E2EFD9" w:themeFill="accent6" w:themeFillTint="33"/>
                <w:noWrap/>
                <w:vAlign w:val="center"/>
                <w:hideMark/>
              </w:tcPr>
            </w:tcPrChange>
          </w:tcPr>
          <w:p w14:paraId="6FFBE8F2" w14:textId="4F83118D" w:rsidR="0057611C" w:rsidRPr="00337F6A" w:rsidRDefault="0057611C" w:rsidP="004D33EF">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 xml:space="preserve">Manuál procedúr </w:t>
            </w:r>
          </w:p>
        </w:tc>
        <w:tc>
          <w:tcPr>
            <w:tcW w:w="2522" w:type="dxa"/>
            <w:shd w:val="clear" w:color="auto" w:fill="E2EFD9" w:themeFill="accent6" w:themeFillTint="33"/>
            <w:noWrap/>
            <w:vAlign w:val="center"/>
            <w:hideMark/>
            <w:tcPrChange w:id="1243" w:author="Autor">
              <w:tcPr>
                <w:tcW w:w="2522" w:type="dxa"/>
                <w:shd w:val="clear" w:color="auto" w:fill="E2EFD9" w:themeFill="accent6" w:themeFillTint="33"/>
                <w:noWrap/>
                <w:vAlign w:val="center"/>
                <w:hideMark/>
              </w:tcPr>
            </w:tcPrChange>
          </w:tcPr>
          <w:p w14:paraId="2E247138" w14:textId="0EA69003" w:rsidR="0057611C" w:rsidRPr="00337F6A" w:rsidRDefault="0057611C" w:rsidP="00402881">
            <w:pPr>
              <w:widowControl w:val="0"/>
              <w:autoSpaceDE w:val="0"/>
              <w:autoSpaceDN w:val="0"/>
              <w:adjustRightInd w:val="0"/>
              <w:rPr>
                <w:rFonts w:eastAsia="Times New Roman" w:cstheme="minorHAnsi"/>
                <w:color w:val="000000"/>
                <w:lang w:eastAsia="sk-SK"/>
              </w:rPr>
            </w:pPr>
            <w:r w:rsidRPr="00975B76">
              <w:rPr>
                <w:rFonts w:eastAsia="Times New Roman" w:cstheme="minorHAnsi"/>
                <w:color w:val="000000"/>
                <w:lang w:eastAsia="sk-SK"/>
              </w:rPr>
              <w:t>OZP</w:t>
            </w:r>
            <w:r w:rsidR="009522B2" w:rsidRPr="00975B76">
              <w:rPr>
                <w:rFonts w:eastAsia="Times New Roman" w:cstheme="minorHAnsi"/>
                <w:color w:val="000000"/>
                <w:lang w:eastAsia="sk-SK"/>
              </w:rPr>
              <w:t xml:space="preserve"> </w:t>
            </w:r>
          </w:p>
        </w:tc>
        <w:tc>
          <w:tcPr>
            <w:tcW w:w="1843" w:type="dxa"/>
            <w:shd w:val="clear" w:color="auto" w:fill="E2EFD9" w:themeFill="accent6" w:themeFillTint="33"/>
            <w:vAlign w:val="center"/>
            <w:tcPrChange w:id="1244" w:author="Autor">
              <w:tcPr>
                <w:tcW w:w="1843" w:type="dxa"/>
                <w:shd w:val="clear" w:color="auto" w:fill="E2EFD9" w:themeFill="accent6" w:themeFillTint="33"/>
                <w:vAlign w:val="center"/>
              </w:tcPr>
            </w:tcPrChange>
          </w:tcPr>
          <w:p w14:paraId="47183B00" w14:textId="7116EA1C" w:rsidR="0038777F" w:rsidRPr="00337F6A" w:rsidRDefault="0057611C"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r w:rsidR="007A24FD" w:rsidRPr="00337F6A">
              <w:rPr>
                <w:rFonts w:eastAsia="Times New Roman" w:cstheme="minorHAnsi"/>
                <w:lang w:eastAsia="sk-SK"/>
              </w:rPr>
              <w:t>,</w:t>
            </w:r>
          </w:p>
          <w:p w14:paraId="6A588582" w14:textId="1A5D6DD2" w:rsidR="001B7BA1" w:rsidRDefault="0038777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p w14:paraId="0D4AC25F" w14:textId="77777777" w:rsidR="00AB5235" w:rsidRDefault="00AB5235" w:rsidP="00402881">
            <w:pPr>
              <w:widowControl w:val="0"/>
              <w:autoSpaceDE w:val="0"/>
              <w:autoSpaceDN w:val="0"/>
              <w:adjustRightInd w:val="0"/>
              <w:rPr>
                <w:rFonts w:eastAsia="Times New Roman" w:cstheme="minorHAnsi"/>
                <w:lang w:eastAsia="sk-SK"/>
              </w:rPr>
            </w:pPr>
          </w:p>
          <w:p w14:paraId="079C37AF" w14:textId="335D293C" w:rsidR="001B7BA1" w:rsidRPr="001B7BA1" w:rsidRDefault="001B7BA1" w:rsidP="00402881">
            <w:pPr>
              <w:widowControl w:val="0"/>
              <w:autoSpaceDE w:val="0"/>
              <w:autoSpaceDN w:val="0"/>
              <w:adjustRightInd w:val="0"/>
              <w:rPr>
                <w:rFonts w:eastAsia="Times New Roman" w:cstheme="minorHAnsi"/>
                <w:i/>
                <w:lang w:eastAsia="sk-SK"/>
              </w:rPr>
            </w:pPr>
            <w:r w:rsidRPr="00750638">
              <w:rPr>
                <w:rFonts w:eastAsia="Times New Roman" w:cstheme="minorHAnsi"/>
                <w:i/>
                <w:lang w:eastAsia="sk-SK"/>
              </w:rPr>
              <w:t xml:space="preserve">Vzor zmluvy </w:t>
            </w:r>
            <w:r w:rsidR="00AB5235" w:rsidRPr="00750638">
              <w:rPr>
                <w:rFonts w:eastAsia="Times New Roman" w:cstheme="minorHAnsi"/>
                <w:i/>
                <w:lang w:eastAsia="sk-SK"/>
              </w:rPr>
              <w:t>o poskytnutí NFP/</w:t>
            </w:r>
            <w:r w:rsidR="00EF6A43" w:rsidRPr="00750638">
              <w:rPr>
                <w:rFonts w:eastAsia="Times New Roman" w:cstheme="minorHAnsi"/>
                <w:i/>
                <w:lang w:eastAsia="sk-SK"/>
              </w:rPr>
              <w:t>Vzor</w:t>
            </w:r>
            <w:r w:rsidR="00EF6A43">
              <w:rPr>
                <w:rFonts w:eastAsia="Times New Roman" w:cstheme="minorHAnsi"/>
                <w:i/>
                <w:lang w:eastAsia="sk-SK"/>
              </w:rPr>
              <w:t xml:space="preserve"> rozhodnutia o schválení ŽoNFP</w:t>
            </w:r>
            <w:r w:rsidR="003A242C">
              <w:rPr>
                <w:rFonts w:eastAsia="Times New Roman" w:cstheme="minorHAnsi"/>
                <w:i/>
                <w:lang w:eastAsia="sk-SK"/>
              </w:rPr>
              <w:t xml:space="preserve"> je zaslaný na pripomienky aj sekcii legislatívy a právnych služieb MV SR</w:t>
            </w:r>
          </w:p>
        </w:tc>
        <w:tc>
          <w:tcPr>
            <w:tcW w:w="1984" w:type="dxa"/>
            <w:shd w:val="clear" w:color="auto" w:fill="E2EFD9" w:themeFill="accent6" w:themeFillTint="33"/>
            <w:noWrap/>
            <w:vAlign w:val="center"/>
            <w:hideMark/>
            <w:tcPrChange w:id="1245" w:author="Autor">
              <w:tcPr>
                <w:tcW w:w="1984" w:type="dxa"/>
                <w:shd w:val="clear" w:color="auto" w:fill="E2EFD9" w:themeFill="accent6" w:themeFillTint="33"/>
                <w:noWrap/>
                <w:vAlign w:val="center"/>
                <w:hideMark/>
              </w:tcPr>
            </w:tcPrChange>
          </w:tcPr>
          <w:p w14:paraId="0F10EF65" w14:textId="19EC3EA8"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46" w:author="Autor">
              <w:r w:rsidR="00423A3F">
                <w:rPr>
                  <w:rFonts w:eastAsia="Times New Roman" w:cstheme="minorHAnsi"/>
                  <w:color w:val="000000"/>
                  <w:lang w:eastAsia="sk-SK"/>
                </w:rPr>
                <w:t>FR</w:t>
              </w:r>
            </w:ins>
            <w:del w:id="1247" w:author="Autor">
              <w:r w:rsidRPr="00337F6A" w:rsidDel="00423A3F">
                <w:rPr>
                  <w:rFonts w:eastAsia="Times New Roman" w:cstheme="minorHAnsi"/>
                  <w:color w:val="000000"/>
                  <w:lang w:eastAsia="sk-SK"/>
                </w:rPr>
                <w:delText>EP</w:delText>
              </w:r>
            </w:del>
          </w:p>
        </w:tc>
      </w:tr>
      <w:tr w:rsidR="0057611C" w:rsidRPr="00337F6A" w14:paraId="13B5D5D4" w14:textId="77777777" w:rsidTr="007F35F8">
        <w:tblPrEx>
          <w:tblW w:w="9067" w:type="dxa"/>
          <w:tblLayout w:type="fixed"/>
          <w:tblPrExChange w:id="1248" w:author="Autor">
            <w:tblPrEx>
              <w:tblW w:w="9067" w:type="dxa"/>
              <w:tblLayout w:type="fixed"/>
            </w:tblPrEx>
          </w:tblPrExChange>
        </w:tblPrEx>
        <w:trPr>
          <w:trHeight w:val="435"/>
          <w:trPrChange w:id="1249" w:author="Autor">
            <w:trPr>
              <w:trHeight w:val="435"/>
            </w:trPr>
          </w:trPrChange>
        </w:trPr>
        <w:tc>
          <w:tcPr>
            <w:tcW w:w="2718" w:type="dxa"/>
            <w:shd w:val="clear" w:color="auto" w:fill="E2EFD9" w:themeFill="accent6" w:themeFillTint="33"/>
            <w:noWrap/>
            <w:vAlign w:val="center"/>
            <w:tcPrChange w:id="1250" w:author="Autor">
              <w:tcPr>
                <w:tcW w:w="2718" w:type="dxa"/>
                <w:shd w:val="clear" w:color="auto" w:fill="E2EFD9" w:themeFill="accent6" w:themeFillTint="33"/>
                <w:noWrap/>
                <w:vAlign w:val="center"/>
              </w:tcPr>
            </w:tcPrChange>
          </w:tcPr>
          <w:p w14:paraId="3F13E15E" w14:textId="77777777" w:rsidR="0057611C" w:rsidRPr="00337F6A" w:rsidRDefault="0057611C"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Príručka pre žiadateľa</w:t>
            </w:r>
          </w:p>
        </w:tc>
        <w:tc>
          <w:tcPr>
            <w:tcW w:w="2522" w:type="dxa"/>
            <w:shd w:val="clear" w:color="auto" w:fill="E2EFD9" w:themeFill="accent6" w:themeFillTint="33"/>
            <w:noWrap/>
            <w:vAlign w:val="center"/>
            <w:tcPrChange w:id="1251" w:author="Autor">
              <w:tcPr>
                <w:tcW w:w="2522" w:type="dxa"/>
                <w:shd w:val="clear" w:color="auto" w:fill="E2EFD9" w:themeFill="accent6" w:themeFillTint="33"/>
                <w:noWrap/>
                <w:vAlign w:val="center"/>
              </w:tcPr>
            </w:tcPrChange>
          </w:tcPr>
          <w:p w14:paraId="78B99FB9" w14:textId="77777777"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 v súčinnosti s PJ</w:t>
            </w:r>
          </w:p>
        </w:tc>
        <w:tc>
          <w:tcPr>
            <w:tcW w:w="1843" w:type="dxa"/>
            <w:shd w:val="clear" w:color="auto" w:fill="E2EFD9" w:themeFill="accent6" w:themeFillTint="33"/>
            <w:vAlign w:val="center"/>
            <w:tcPrChange w:id="1252" w:author="Autor">
              <w:tcPr>
                <w:tcW w:w="1843" w:type="dxa"/>
                <w:shd w:val="clear" w:color="auto" w:fill="E2EFD9" w:themeFill="accent6" w:themeFillTint="33"/>
                <w:vAlign w:val="center"/>
              </w:tcPr>
            </w:tcPrChange>
          </w:tcPr>
          <w:p w14:paraId="04316E7A" w14:textId="474CF23A" w:rsidR="0057611C" w:rsidRPr="00337F6A" w:rsidRDefault="0057611C"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r w:rsidR="007A24FD" w:rsidRPr="00337F6A">
              <w:rPr>
                <w:rFonts w:eastAsia="Times New Roman" w:cstheme="minorHAnsi"/>
                <w:lang w:eastAsia="sk-SK"/>
              </w:rPr>
              <w:t>,</w:t>
            </w:r>
          </w:p>
          <w:p w14:paraId="7767F1F1" w14:textId="77777777" w:rsidR="0038777F" w:rsidRPr="00337F6A" w:rsidRDefault="0038777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Change w:id="1253" w:author="Autor">
              <w:tcPr>
                <w:tcW w:w="1984" w:type="dxa"/>
                <w:shd w:val="clear" w:color="auto" w:fill="E2EFD9" w:themeFill="accent6" w:themeFillTint="33"/>
                <w:noWrap/>
                <w:vAlign w:val="center"/>
              </w:tcPr>
            </w:tcPrChange>
          </w:tcPr>
          <w:p w14:paraId="69B9B085" w14:textId="21F3A9E5"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54" w:author="Autor">
              <w:r w:rsidR="00423A3F">
                <w:rPr>
                  <w:rFonts w:eastAsia="Times New Roman" w:cstheme="minorHAnsi"/>
                  <w:color w:val="000000"/>
                  <w:lang w:eastAsia="sk-SK"/>
                </w:rPr>
                <w:t>FR</w:t>
              </w:r>
            </w:ins>
            <w:del w:id="1255" w:author="Autor">
              <w:r w:rsidRPr="00337F6A" w:rsidDel="00423A3F">
                <w:rPr>
                  <w:rFonts w:eastAsia="Times New Roman" w:cstheme="minorHAnsi"/>
                  <w:color w:val="000000"/>
                  <w:lang w:eastAsia="sk-SK"/>
                </w:rPr>
                <w:delText xml:space="preserve">EP </w:delText>
              </w:r>
            </w:del>
          </w:p>
        </w:tc>
      </w:tr>
      <w:tr w:rsidR="0057611C" w:rsidRPr="00337F6A" w14:paraId="2F16A144" w14:textId="77777777" w:rsidTr="007F35F8">
        <w:tblPrEx>
          <w:tblW w:w="9067" w:type="dxa"/>
          <w:tblLayout w:type="fixed"/>
          <w:tblPrExChange w:id="1256" w:author="Autor">
            <w:tblPrEx>
              <w:tblW w:w="9067" w:type="dxa"/>
              <w:tblLayout w:type="fixed"/>
            </w:tblPrEx>
          </w:tblPrExChange>
        </w:tblPrEx>
        <w:trPr>
          <w:trHeight w:val="435"/>
          <w:trPrChange w:id="1257" w:author="Autor">
            <w:trPr>
              <w:trHeight w:val="435"/>
            </w:trPr>
          </w:trPrChange>
        </w:trPr>
        <w:tc>
          <w:tcPr>
            <w:tcW w:w="2718" w:type="dxa"/>
            <w:shd w:val="clear" w:color="auto" w:fill="E2EFD9" w:themeFill="accent6" w:themeFillTint="33"/>
            <w:noWrap/>
            <w:vAlign w:val="center"/>
            <w:tcPrChange w:id="1258" w:author="Autor">
              <w:tcPr>
                <w:tcW w:w="2718" w:type="dxa"/>
                <w:shd w:val="clear" w:color="auto" w:fill="E2EFD9" w:themeFill="accent6" w:themeFillTint="33"/>
                <w:noWrap/>
                <w:vAlign w:val="center"/>
              </w:tcPr>
            </w:tcPrChange>
          </w:tcPr>
          <w:p w14:paraId="41D8F4FE" w14:textId="77777777" w:rsidR="0057611C" w:rsidRPr="00337F6A" w:rsidRDefault="0057611C"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Príručka pre prijímateľa</w:t>
            </w:r>
          </w:p>
        </w:tc>
        <w:tc>
          <w:tcPr>
            <w:tcW w:w="2522" w:type="dxa"/>
            <w:shd w:val="clear" w:color="auto" w:fill="E2EFD9" w:themeFill="accent6" w:themeFillTint="33"/>
            <w:noWrap/>
            <w:vAlign w:val="center"/>
            <w:tcPrChange w:id="1259" w:author="Autor">
              <w:tcPr>
                <w:tcW w:w="2522" w:type="dxa"/>
                <w:shd w:val="clear" w:color="auto" w:fill="E2EFD9" w:themeFill="accent6" w:themeFillTint="33"/>
                <w:noWrap/>
                <w:vAlign w:val="center"/>
              </w:tcPr>
            </w:tcPrChange>
          </w:tcPr>
          <w:p w14:paraId="3B3B78FC" w14:textId="6DF585C4"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 v súčinnosti s PJ a OO</w:t>
            </w:r>
          </w:p>
        </w:tc>
        <w:tc>
          <w:tcPr>
            <w:tcW w:w="1843" w:type="dxa"/>
            <w:shd w:val="clear" w:color="auto" w:fill="E2EFD9" w:themeFill="accent6" w:themeFillTint="33"/>
            <w:vAlign w:val="center"/>
            <w:tcPrChange w:id="1260" w:author="Autor">
              <w:tcPr>
                <w:tcW w:w="1843" w:type="dxa"/>
                <w:shd w:val="clear" w:color="auto" w:fill="E2EFD9" w:themeFill="accent6" w:themeFillTint="33"/>
                <w:vAlign w:val="center"/>
              </w:tcPr>
            </w:tcPrChange>
          </w:tcPr>
          <w:p w14:paraId="739D24AD" w14:textId="15976E4B" w:rsidR="0057611C" w:rsidRPr="00337F6A" w:rsidRDefault="0057611C"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 xml:space="preserve">PJ, </w:t>
            </w:r>
            <w:r w:rsidR="00082C94" w:rsidRPr="00337F6A">
              <w:rPr>
                <w:rFonts w:eastAsia="Times New Roman" w:cstheme="minorHAnsi"/>
                <w:lang w:eastAsia="sk-SK"/>
              </w:rPr>
              <w:t>O</w:t>
            </w:r>
            <w:r w:rsidRPr="00337F6A">
              <w:rPr>
                <w:rFonts w:eastAsia="Times New Roman" w:cstheme="minorHAnsi"/>
                <w:lang w:eastAsia="sk-SK"/>
              </w:rPr>
              <w:t>O</w:t>
            </w:r>
            <w:r w:rsidR="007A24FD" w:rsidRPr="00337F6A">
              <w:rPr>
                <w:rFonts w:eastAsia="Times New Roman" w:cstheme="minorHAnsi"/>
                <w:lang w:eastAsia="sk-SK"/>
              </w:rPr>
              <w:t>,</w:t>
            </w:r>
          </w:p>
          <w:p w14:paraId="6E94E579" w14:textId="77777777" w:rsidR="0038777F" w:rsidRPr="00337F6A" w:rsidRDefault="0038777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Change w:id="1261" w:author="Autor">
              <w:tcPr>
                <w:tcW w:w="1984" w:type="dxa"/>
                <w:shd w:val="clear" w:color="auto" w:fill="E2EFD9" w:themeFill="accent6" w:themeFillTint="33"/>
                <w:noWrap/>
                <w:vAlign w:val="center"/>
              </w:tcPr>
            </w:tcPrChange>
          </w:tcPr>
          <w:p w14:paraId="6134510F" w14:textId="56D3430B"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62" w:author="Autor">
              <w:r w:rsidR="00423A3F">
                <w:rPr>
                  <w:rFonts w:eastAsia="Times New Roman" w:cstheme="minorHAnsi"/>
                  <w:color w:val="000000"/>
                  <w:lang w:eastAsia="sk-SK"/>
                </w:rPr>
                <w:t>FR</w:t>
              </w:r>
            </w:ins>
            <w:del w:id="1263" w:author="Autor">
              <w:r w:rsidRPr="00337F6A" w:rsidDel="00423A3F">
                <w:rPr>
                  <w:rFonts w:eastAsia="Times New Roman" w:cstheme="minorHAnsi"/>
                  <w:color w:val="000000"/>
                  <w:lang w:eastAsia="sk-SK"/>
                </w:rPr>
                <w:delText>EP</w:delText>
              </w:r>
            </w:del>
          </w:p>
        </w:tc>
      </w:tr>
      <w:tr w:rsidR="0057611C" w:rsidRPr="00337F6A" w14:paraId="63C27D13" w14:textId="77777777" w:rsidTr="007F35F8">
        <w:tblPrEx>
          <w:tblW w:w="9067" w:type="dxa"/>
          <w:tblLayout w:type="fixed"/>
          <w:tblPrExChange w:id="1264" w:author="Autor">
            <w:tblPrEx>
              <w:tblW w:w="9067" w:type="dxa"/>
              <w:tblLayout w:type="fixed"/>
            </w:tblPrEx>
          </w:tblPrExChange>
        </w:tblPrEx>
        <w:trPr>
          <w:trHeight w:val="435"/>
          <w:trPrChange w:id="1265" w:author="Autor">
            <w:trPr>
              <w:trHeight w:val="435"/>
            </w:trPr>
          </w:trPrChange>
        </w:trPr>
        <w:tc>
          <w:tcPr>
            <w:tcW w:w="2718" w:type="dxa"/>
            <w:shd w:val="clear" w:color="auto" w:fill="E2EFD9" w:themeFill="accent6" w:themeFillTint="33"/>
            <w:noWrap/>
            <w:vAlign w:val="center"/>
            <w:tcPrChange w:id="1266" w:author="Autor">
              <w:tcPr>
                <w:tcW w:w="2718" w:type="dxa"/>
                <w:shd w:val="clear" w:color="auto" w:fill="E2EFD9" w:themeFill="accent6" w:themeFillTint="33"/>
                <w:noWrap/>
                <w:vAlign w:val="center"/>
              </w:tcPr>
            </w:tcPrChange>
          </w:tcPr>
          <w:p w14:paraId="12356800" w14:textId="77777777" w:rsidR="0057611C" w:rsidRPr="00337F6A" w:rsidRDefault="0057611C"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Príručka pre hodnotiteľ</w:t>
            </w:r>
            <w:r w:rsidR="00ED058B" w:rsidRPr="00337F6A">
              <w:rPr>
                <w:rFonts w:eastAsia="Times New Roman" w:cstheme="minorHAnsi"/>
                <w:b/>
                <w:bCs/>
                <w:color w:val="000000"/>
                <w:lang w:eastAsia="sk-SK"/>
              </w:rPr>
              <w:t>a</w:t>
            </w:r>
          </w:p>
        </w:tc>
        <w:tc>
          <w:tcPr>
            <w:tcW w:w="2522" w:type="dxa"/>
            <w:shd w:val="clear" w:color="auto" w:fill="E2EFD9" w:themeFill="accent6" w:themeFillTint="33"/>
            <w:noWrap/>
            <w:vAlign w:val="center"/>
            <w:tcPrChange w:id="1267" w:author="Autor">
              <w:tcPr>
                <w:tcW w:w="2522" w:type="dxa"/>
                <w:shd w:val="clear" w:color="auto" w:fill="E2EFD9" w:themeFill="accent6" w:themeFillTint="33"/>
                <w:noWrap/>
                <w:vAlign w:val="center"/>
              </w:tcPr>
            </w:tcPrChange>
          </w:tcPr>
          <w:p w14:paraId="25E3879E" w14:textId="77777777"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 v súčinnosti s PJ</w:t>
            </w:r>
          </w:p>
        </w:tc>
        <w:tc>
          <w:tcPr>
            <w:tcW w:w="1843" w:type="dxa"/>
            <w:shd w:val="clear" w:color="auto" w:fill="E2EFD9" w:themeFill="accent6" w:themeFillTint="33"/>
            <w:vAlign w:val="center"/>
            <w:tcPrChange w:id="1268" w:author="Autor">
              <w:tcPr>
                <w:tcW w:w="1843" w:type="dxa"/>
                <w:shd w:val="clear" w:color="auto" w:fill="E2EFD9" w:themeFill="accent6" w:themeFillTint="33"/>
                <w:vAlign w:val="center"/>
              </w:tcPr>
            </w:tcPrChange>
          </w:tcPr>
          <w:p w14:paraId="24D6740B" w14:textId="530913B4" w:rsidR="0057611C" w:rsidRPr="00337F6A" w:rsidRDefault="0057611C"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 xml:space="preserve">PJ, </w:t>
            </w:r>
            <w:r w:rsidR="00082C94" w:rsidRPr="00337F6A">
              <w:rPr>
                <w:rFonts w:eastAsia="Times New Roman" w:cstheme="minorHAnsi"/>
                <w:lang w:eastAsia="sk-SK"/>
              </w:rPr>
              <w:t>O</w:t>
            </w:r>
            <w:r w:rsidRPr="00337F6A">
              <w:rPr>
                <w:rFonts w:eastAsia="Times New Roman" w:cstheme="minorHAnsi"/>
                <w:lang w:eastAsia="sk-SK"/>
              </w:rPr>
              <w:t>O</w:t>
            </w:r>
            <w:r w:rsidR="007A24FD" w:rsidRPr="00337F6A">
              <w:rPr>
                <w:rFonts w:eastAsia="Times New Roman" w:cstheme="minorHAnsi"/>
                <w:lang w:eastAsia="sk-SK"/>
              </w:rPr>
              <w:t>,</w:t>
            </w:r>
          </w:p>
          <w:p w14:paraId="522E93F3" w14:textId="77777777" w:rsidR="0038777F" w:rsidRPr="00337F6A" w:rsidRDefault="0038777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Change w:id="1269" w:author="Autor">
              <w:tcPr>
                <w:tcW w:w="1984" w:type="dxa"/>
                <w:shd w:val="clear" w:color="auto" w:fill="E2EFD9" w:themeFill="accent6" w:themeFillTint="33"/>
                <w:noWrap/>
                <w:vAlign w:val="center"/>
              </w:tcPr>
            </w:tcPrChange>
          </w:tcPr>
          <w:p w14:paraId="5FEEB5D4" w14:textId="10AEA7C0"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70" w:author="Autor">
              <w:r w:rsidR="00423A3F">
                <w:rPr>
                  <w:rFonts w:eastAsia="Times New Roman" w:cstheme="minorHAnsi"/>
                  <w:color w:val="000000"/>
                  <w:lang w:eastAsia="sk-SK"/>
                </w:rPr>
                <w:t>FR</w:t>
              </w:r>
            </w:ins>
            <w:del w:id="1271" w:author="Autor">
              <w:r w:rsidRPr="00337F6A" w:rsidDel="00423A3F">
                <w:rPr>
                  <w:rFonts w:eastAsia="Times New Roman" w:cstheme="minorHAnsi"/>
                  <w:color w:val="000000"/>
                  <w:lang w:eastAsia="sk-SK"/>
                </w:rPr>
                <w:delText>EP</w:delText>
              </w:r>
            </w:del>
          </w:p>
        </w:tc>
      </w:tr>
      <w:tr w:rsidR="00720F5F" w:rsidRPr="00337F6A" w14:paraId="3783BF2D" w14:textId="77777777" w:rsidTr="00946135">
        <w:tblPrEx>
          <w:tblW w:w="9067" w:type="dxa"/>
          <w:tblLayout w:type="fixed"/>
          <w:tblPrExChange w:id="1272" w:author="Autor">
            <w:tblPrEx>
              <w:tblW w:w="9067" w:type="dxa"/>
              <w:tblLayout w:type="fixed"/>
            </w:tblPrEx>
          </w:tblPrExChange>
        </w:tblPrEx>
        <w:trPr>
          <w:trHeight w:val="435"/>
          <w:trPrChange w:id="1273" w:author="Autor">
            <w:trPr>
              <w:trHeight w:val="435"/>
            </w:trPr>
          </w:trPrChange>
        </w:trPr>
        <w:tc>
          <w:tcPr>
            <w:tcW w:w="2718" w:type="dxa"/>
            <w:shd w:val="clear" w:color="auto" w:fill="DEEAF6" w:themeFill="accent1" w:themeFillTint="33"/>
            <w:noWrap/>
            <w:vAlign w:val="center"/>
            <w:tcPrChange w:id="1274" w:author="Autor">
              <w:tcPr>
                <w:tcW w:w="2718" w:type="dxa"/>
                <w:shd w:val="clear" w:color="auto" w:fill="FFF2CC" w:themeFill="accent4" w:themeFillTint="33"/>
                <w:noWrap/>
                <w:vAlign w:val="center"/>
              </w:tcPr>
            </w:tcPrChange>
          </w:tcPr>
          <w:p w14:paraId="53B719AD" w14:textId="7FFD2B78" w:rsidR="00720F5F" w:rsidRPr="00337F6A" w:rsidRDefault="00F13868" w:rsidP="00F13868">
            <w:pPr>
              <w:widowControl w:val="0"/>
              <w:autoSpaceDE w:val="0"/>
              <w:autoSpaceDN w:val="0"/>
              <w:adjustRightInd w:val="0"/>
              <w:rPr>
                <w:rFonts w:eastAsia="Times New Roman" w:cstheme="minorHAnsi"/>
                <w:b/>
                <w:bCs/>
                <w:color w:val="000000"/>
                <w:lang w:eastAsia="sk-SK"/>
              </w:rPr>
            </w:pPr>
            <w:ins w:id="1275" w:author="Autor">
              <w:r w:rsidRPr="00DD21F9">
                <w:rPr>
                  <w:rFonts w:eastAsia="Times New Roman" w:cstheme="minorHAnsi"/>
                  <w:b/>
                  <w:bCs/>
                  <w:color w:val="000000"/>
                  <w:lang w:eastAsia="sk-SK"/>
                </w:rPr>
                <w:t>Finančné riadenie - č</w:t>
              </w:r>
            </w:ins>
            <w:del w:id="1276" w:author="Autor">
              <w:r w:rsidR="00720F5F" w:rsidRPr="00DD21F9" w:rsidDel="00F13868">
                <w:rPr>
                  <w:rFonts w:eastAsia="Times New Roman" w:cstheme="minorHAnsi"/>
                  <w:b/>
                  <w:bCs/>
                  <w:color w:val="000000"/>
                  <w:lang w:eastAsia="sk-SK"/>
                </w:rPr>
                <w:delText>Č</w:delText>
              </w:r>
            </w:del>
            <w:r w:rsidR="00720F5F" w:rsidRPr="00DD21F9">
              <w:rPr>
                <w:rFonts w:eastAsia="Times New Roman" w:cstheme="minorHAnsi"/>
                <w:b/>
                <w:bCs/>
                <w:color w:val="000000"/>
                <w:lang w:eastAsia="sk-SK"/>
              </w:rPr>
              <w:t xml:space="preserve">asť systému riadenia a kontroly </w:t>
            </w:r>
            <w:del w:id="1277" w:author="Autor">
              <w:r w:rsidR="00720F5F" w:rsidRPr="00DD21F9" w:rsidDel="00F13868">
                <w:rPr>
                  <w:rFonts w:eastAsia="Times New Roman" w:cstheme="minorHAnsi"/>
                  <w:b/>
                  <w:bCs/>
                  <w:color w:val="000000"/>
                  <w:lang w:eastAsia="sk-SK"/>
                </w:rPr>
                <w:delText>v oblasti finančného riadenia</w:delText>
              </w:r>
            </w:del>
          </w:p>
        </w:tc>
        <w:tc>
          <w:tcPr>
            <w:tcW w:w="2522" w:type="dxa"/>
            <w:shd w:val="clear" w:color="auto" w:fill="DEEAF6" w:themeFill="accent1" w:themeFillTint="33"/>
            <w:noWrap/>
            <w:vAlign w:val="center"/>
            <w:tcPrChange w:id="1278" w:author="Autor">
              <w:tcPr>
                <w:tcW w:w="2522" w:type="dxa"/>
                <w:shd w:val="clear" w:color="auto" w:fill="FFF2CC" w:themeFill="accent4" w:themeFillTint="33"/>
                <w:noWrap/>
                <w:vAlign w:val="center"/>
              </w:tcPr>
            </w:tcPrChange>
          </w:tcPr>
          <w:p w14:paraId="3260E940" w14:textId="77777777" w:rsidR="00720F5F" w:rsidRPr="00337F6A" w:rsidRDefault="00720F5F"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PJ</w:t>
            </w:r>
          </w:p>
        </w:tc>
        <w:tc>
          <w:tcPr>
            <w:tcW w:w="1843" w:type="dxa"/>
            <w:shd w:val="clear" w:color="auto" w:fill="DEEAF6" w:themeFill="accent1" w:themeFillTint="33"/>
            <w:vAlign w:val="center"/>
            <w:tcPrChange w:id="1279" w:author="Autor">
              <w:tcPr>
                <w:tcW w:w="1843" w:type="dxa"/>
                <w:shd w:val="clear" w:color="auto" w:fill="FFF2CC" w:themeFill="accent4" w:themeFillTint="33"/>
                <w:vAlign w:val="center"/>
              </w:tcPr>
            </w:tcPrChange>
          </w:tcPr>
          <w:p w14:paraId="4AE10933" w14:textId="7BE7EB47" w:rsidR="00720F5F" w:rsidRPr="00337F6A" w:rsidRDefault="00720F5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OO</w:t>
            </w:r>
            <w:r w:rsidR="00DE438C" w:rsidRPr="00337F6A">
              <w:rPr>
                <w:rStyle w:val="Odkaznapoznmkupodiarou"/>
                <w:rFonts w:eastAsia="Times New Roman" w:cstheme="minorHAnsi"/>
                <w:lang w:eastAsia="sk-SK"/>
              </w:rPr>
              <w:footnoteReference w:id="41"/>
            </w:r>
          </w:p>
          <w:p w14:paraId="362AD846" w14:textId="7E28B6B2" w:rsidR="0038777F" w:rsidRPr="00337F6A" w:rsidRDefault="0038777F" w:rsidP="00402881">
            <w:pPr>
              <w:widowControl w:val="0"/>
              <w:autoSpaceDE w:val="0"/>
              <w:autoSpaceDN w:val="0"/>
              <w:adjustRightInd w:val="0"/>
              <w:rPr>
                <w:rFonts w:eastAsia="Times New Roman" w:cstheme="minorHAnsi"/>
                <w:lang w:eastAsia="sk-SK"/>
              </w:rPr>
            </w:pPr>
          </w:p>
        </w:tc>
        <w:tc>
          <w:tcPr>
            <w:tcW w:w="1984" w:type="dxa"/>
            <w:shd w:val="clear" w:color="auto" w:fill="DEEAF6" w:themeFill="accent1" w:themeFillTint="33"/>
            <w:noWrap/>
            <w:vAlign w:val="center"/>
            <w:tcPrChange w:id="1280" w:author="Autor">
              <w:tcPr>
                <w:tcW w:w="1984" w:type="dxa"/>
                <w:shd w:val="clear" w:color="auto" w:fill="FFF2CC" w:themeFill="accent4" w:themeFillTint="33"/>
                <w:noWrap/>
                <w:vAlign w:val="center"/>
              </w:tcPr>
            </w:tcPrChange>
          </w:tcPr>
          <w:p w14:paraId="24B7BABE" w14:textId="4310E49F" w:rsidR="00720F5F" w:rsidRPr="00337F6A" w:rsidRDefault="00720F5F"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81" w:author="Autor">
              <w:r w:rsidR="00423A3F">
                <w:rPr>
                  <w:rFonts w:eastAsia="Times New Roman" w:cstheme="minorHAnsi"/>
                  <w:color w:val="000000"/>
                  <w:lang w:eastAsia="sk-SK"/>
                </w:rPr>
                <w:t>FR</w:t>
              </w:r>
            </w:ins>
            <w:del w:id="1282" w:author="Autor">
              <w:r w:rsidRPr="00337F6A" w:rsidDel="00423A3F">
                <w:rPr>
                  <w:rFonts w:eastAsia="Times New Roman" w:cstheme="minorHAnsi"/>
                  <w:color w:val="000000"/>
                  <w:lang w:eastAsia="sk-SK"/>
                </w:rPr>
                <w:delText>E</w:delText>
              </w:r>
            </w:del>
          </w:p>
        </w:tc>
      </w:tr>
      <w:tr w:rsidR="00C84BF4" w:rsidRPr="00337F6A" w14:paraId="6EB36422" w14:textId="77777777" w:rsidTr="00946135">
        <w:tblPrEx>
          <w:tblW w:w="9067" w:type="dxa"/>
          <w:tblLayout w:type="fixed"/>
          <w:tblPrExChange w:id="1283" w:author="Autor">
            <w:tblPrEx>
              <w:tblW w:w="9067" w:type="dxa"/>
              <w:tblLayout w:type="fixed"/>
            </w:tblPrEx>
          </w:tblPrExChange>
        </w:tblPrEx>
        <w:trPr>
          <w:trHeight w:val="435"/>
          <w:trPrChange w:id="1284" w:author="Autor">
            <w:trPr>
              <w:trHeight w:val="435"/>
            </w:trPr>
          </w:trPrChange>
        </w:trPr>
        <w:tc>
          <w:tcPr>
            <w:tcW w:w="2718" w:type="dxa"/>
            <w:shd w:val="clear" w:color="auto" w:fill="DEEAF6" w:themeFill="accent1" w:themeFillTint="33"/>
            <w:noWrap/>
            <w:vAlign w:val="center"/>
            <w:tcPrChange w:id="1285" w:author="Autor">
              <w:tcPr>
                <w:tcW w:w="2718" w:type="dxa"/>
                <w:shd w:val="clear" w:color="auto" w:fill="FFF2CC" w:themeFill="accent4" w:themeFillTint="33"/>
                <w:noWrap/>
                <w:vAlign w:val="center"/>
              </w:tcPr>
            </w:tcPrChange>
          </w:tcPr>
          <w:p w14:paraId="5449E502" w14:textId="77777777" w:rsidR="00C84BF4" w:rsidRPr="00337F6A" w:rsidRDefault="00C84BF4"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Manuál PJ</w:t>
            </w:r>
          </w:p>
        </w:tc>
        <w:tc>
          <w:tcPr>
            <w:tcW w:w="2522" w:type="dxa"/>
            <w:shd w:val="clear" w:color="auto" w:fill="DEEAF6" w:themeFill="accent1" w:themeFillTint="33"/>
            <w:noWrap/>
            <w:vAlign w:val="center"/>
            <w:tcPrChange w:id="1286" w:author="Autor">
              <w:tcPr>
                <w:tcW w:w="2522" w:type="dxa"/>
                <w:shd w:val="clear" w:color="auto" w:fill="FFF2CC" w:themeFill="accent4" w:themeFillTint="33"/>
                <w:noWrap/>
                <w:vAlign w:val="center"/>
              </w:tcPr>
            </w:tcPrChange>
          </w:tcPr>
          <w:p w14:paraId="31E35864" w14:textId="77777777" w:rsidR="00C84BF4" w:rsidRPr="00337F6A" w:rsidRDefault="00C84BF4"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PJ</w:t>
            </w:r>
          </w:p>
        </w:tc>
        <w:tc>
          <w:tcPr>
            <w:tcW w:w="1843" w:type="dxa"/>
            <w:shd w:val="clear" w:color="auto" w:fill="DEEAF6" w:themeFill="accent1" w:themeFillTint="33"/>
            <w:vAlign w:val="center"/>
            <w:tcPrChange w:id="1287" w:author="Autor">
              <w:tcPr>
                <w:tcW w:w="1843" w:type="dxa"/>
                <w:shd w:val="clear" w:color="auto" w:fill="FFF2CC" w:themeFill="accent4" w:themeFillTint="33"/>
                <w:vAlign w:val="center"/>
              </w:tcPr>
            </w:tcPrChange>
          </w:tcPr>
          <w:p w14:paraId="79C2C5EC" w14:textId="498979DE" w:rsidR="00C84BF4" w:rsidRPr="00337F6A" w:rsidRDefault="00C84BF4"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OO</w:t>
            </w:r>
            <w:r w:rsidR="00DE438C" w:rsidRPr="00337F6A">
              <w:rPr>
                <w:rStyle w:val="Odkaznapoznmkupodiarou"/>
                <w:rFonts w:eastAsia="Times New Roman" w:cstheme="minorHAnsi"/>
                <w:lang w:eastAsia="sk-SK"/>
              </w:rPr>
              <w:footnoteReference w:id="42"/>
            </w:r>
          </w:p>
          <w:p w14:paraId="402FE785" w14:textId="7AF5CA7D" w:rsidR="0038777F" w:rsidRPr="00337F6A" w:rsidRDefault="0038777F" w:rsidP="00402881">
            <w:pPr>
              <w:widowControl w:val="0"/>
              <w:autoSpaceDE w:val="0"/>
              <w:autoSpaceDN w:val="0"/>
              <w:adjustRightInd w:val="0"/>
              <w:rPr>
                <w:rFonts w:eastAsia="Times New Roman" w:cstheme="minorHAnsi"/>
                <w:lang w:eastAsia="sk-SK"/>
              </w:rPr>
            </w:pPr>
          </w:p>
        </w:tc>
        <w:tc>
          <w:tcPr>
            <w:tcW w:w="1984" w:type="dxa"/>
            <w:shd w:val="clear" w:color="auto" w:fill="DEEAF6" w:themeFill="accent1" w:themeFillTint="33"/>
            <w:noWrap/>
            <w:vAlign w:val="center"/>
            <w:tcPrChange w:id="1288" w:author="Autor">
              <w:tcPr>
                <w:tcW w:w="1984" w:type="dxa"/>
                <w:shd w:val="clear" w:color="auto" w:fill="FFF2CC" w:themeFill="accent4" w:themeFillTint="33"/>
                <w:noWrap/>
                <w:vAlign w:val="center"/>
              </w:tcPr>
            </w:tcPrChange>
          </w:tcPr>
          <w:p w14:paraId="08D1ABAB" w14:textId="29300FA9" w:rsidR="00C84BF4" w:rsidRPr="00337F6A" w:rsidRDefault="00C84BF4"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89" w:author="Autor">
              <w:r w:rsidR="00423A3F">
                <w:rPr>
                  <w:rFonts w:eastAsia="Times New Roman" w:cstheme="minorHAnsi"/>
                  <w:color w:val="000000"/>
                  <w:lang w:eastAsia="sk-SK"/>
                </w:rPr>
                <w:t>FR</w:t>
              </w:r>
            </w:ins>
            <w:del w:id="1290" w:author="Autor">
              <w:r w:rsidRPr="00337F6A" w:rsidDel="00423A3F">
                <w:rPr>
                  <w:rFonts w:eastAsia="Times New Roman" w:cstheme="minorHAnsi"/>
                  <w:color w:val="000000"/>
                  <w:lang w:eastAsia="sk-SK"/>
                </w:rPr>
                <w:delText>E</w:delText>
              </w:r>
            </w:del>
          </w:p>
        </w:tc>
      </w:tr>
      <w:tr w:rsidR="00C84BF4" w:rsidRPr="00337F6A" w14:paraId="7D3AD2F2" w14:textId="77777777" w:rsidTr="00946135">
        <w:tblPrEx>
          <w:tblW w:w="9067" w:type="dxa"/>
          <w:tblLayout w:type="fixed"/>
          <w:tblPrExChange w:id="1291" w:author="Autor">
            <w:tblPrEx>
              <w:tblW w:w="9067" w:type="dxa"/>
              <w:tblLayout w:type="fixed"/>
            </w:tblPrEx>
          </w:tblPrExChange>
        </w:tblPrEx>
        <w:trPr>
          <w:trHeight w:val="435"/>
          <w:trPrChange w:id="1292" w:author="Autor">
            <w:trPr>
              <w:trHeight w:val="435"/>
            </w:trPr>
          </w:trPrChange>
        </w:trPr>
        <w:tc>
          <w:tcPr>
            <w:tcW w:w="2718" w:type="dxa"/>
            <w:shd w:val="clear" w:color="auto" w:fill="DEEAF6" w:themeFill="accent1" w:themeFillTint="33"/>
            <w:noWrap/>
            <w:vAlign w:val="center"/>
            <w:tcPrChange w:id="1293" w:author="Autor">
              <w:tcPr>
                <w:tcW w:w="2718" w:type="dxa"/>
                <w:shd w:val="clear" w:color="auto" w:fill="FFF2CC" w:themeFill="accent4" w:themeFillTint="33"/>
                <w:noWrap/>
                <w:vAlign w:val="center"/>
              </w:tcPr>
            </w:tcPrChange>
          </w:tcPr>
          <w:p w14:paraId="73156236" w14:textId="77777777" w:rsidR="00C84BF4" w:rsidRPr="00337F6A" w:rsidRDefault="00C84BF4"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Príručka k oprávnenosti výdavkov</w:t>
            </w:r>
          </w:p>
        </w:tc>
        <w:tc>
          <w:tcPr>
            <w:tcW w:w="2522" w:type="dxa"/>
            <w:shd w:val="clear" w:color="auto" w:fill="DEEAF6" w:themeFill="accent1" w:themeFillTint="33"/>
            <w:noWrap/>
            <w:vAlign w:val="center"/>
            <w:tcPrChange w:id="1294" w:author="Autor">
              <w:tcPr>
                <w:tcW w:w="2522" w:type="dxa"/>
                <w:shd w:val="clear" w:color="auto" w:fill="FFF2CC" w:themeFill="accent4" w:themeFillTint="33"/>
                <w:noWrap/>
                <w:vAlign w:val="center"/>
              </w:tcPr>
            </w:tcPrChange>
          </w:tcPr>
          <w:p w14:paraId="1665A72F" w14:textId="77777777" w:rsidR="00C84BF4" w:rsidRPr="00337F6A" w:rsidRDefault="00C84BF4"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PJ v súčinnosti s OZP</w:t>
            </w:r>
          </w:p>
        </w:tc>
        <w:tc>
          <w:tcPr>
            <w:tcW w:w="1843" w:type="dxa"/>
            <w:shd w:val="clear" w:color="auto" w:fill="DEEAF6" w:themeFill="accent1" w:themeFillTint="33"/>
            <w:vAlign w:val="center"/>
            <w:tcPrChange w:id="1295" w:author="Autor">
              <w:tcPr>
                <w:tcW w:w="1843" w:type="dxa"/>
                <w:shd w:val="clear" w:color="auto" w:fill="FFF2CC" w:themeFill="accent4" w:themeFillTint="33"/>
                <w:vAlign w:val="center"/>
              </w:tcPr>
            </w:tcPrChange>
          </w:tcPr>
          <w:p w14:paraId="54CB6966" w14:textId="546BA1A9" w:rsidR="00C84BF4" w:rsidRPr="00337F6A" w:rsidRDefault="00C84BF4"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OO</w:t>
            </w:r>
            <w:r w:rsidR="007A24FD" w:rsidRPr="00337F6A">
              <w:rPr>
                <w:rFonts w:eastAsia="Times New Roman" w:cstheme="minorHAnsi"/>
                <w:lang w:eastAsia="sk-SK"/>
              </w:rPr>
              <w:t>,</w:t>
            </w:r>
          </w:p>
          <w:p w14:paraId="1A975828" w14:textId="633F2107" w:rsidR="0038777F" w:rsidRPr="00337F6A" w:rsidRDefault="0038777F"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r w:rsidR="00DE438C" w:rsidRPr="00337F6A">
              <w:rPr>
                <w:rStyle w:val="Odkaznapoznmkupodiarou"/>
                <w:rFonts w:eastAsia="Times New Roman" w:cstheme="minorHAnsi"/>
                <w:lang w:eastAsia="sk-SK"/>
              </w:rPr>
              <w:footnoteReference w:id="43"/>
            </w:r>
          </w:p>
        </w:tc>
        <w:tc>
          <w:tcPr>
            <w:tcW w:w="1984" w:type="dxa"/>
            <w:shd w:val="clear" w:color="auto" w:fill="DEEAF6" w:themeFill="accent1" w:themeFillTint="33"/>
            <w:noWrap/>
            <w:vAlign w:val="center"/>
            <w:tcPrChange w:id="1296" w:author="Autor">
              <w:tcPr>
                <w:tcW w:w="1984" w:type="dxa"/>
                <w:shd w:val="clear" w:color="auto" w:fill="FFF2CC" w:themeFill="accent4" w:themeFillTint="33"/>
                <w:noWrap/>
                <w:vAlign w:val="center"/>
              </w:tcPr>
            </w:tcPrChange>
          </w:tcPr>
          <w:p w14:paraId="3B1DB1CD" w14:textId="59B32F3D" w:rsidR="00C84BF4" w:rsidRPr="00337F6A" w:rsidRDefault="00C84BF4"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297" w:author="Autor">
              <w:r w:rsidR="00423A3F">
                <w:rPr>
                  <w:rFonts w:eastAsia="Times New Roman" w:cstheme="minorHAnsi"/>
                  <w:color w:val="000000"/>
                  <w:lang w:eastAsia="sk-SK"/>
                </w:rPr>
                <w:t>FR</w:t>
              </w:r>
            </w:ins>
            <w:del w:id="1298" w:author="Autor">
              <w:r w:rsidRPr="00337F6A" w:rsidDel="00423A3F">
                <w:rPr>
                  <w:rFonts w:eastAsia="Times New Roman" w:cstheme="minorHAnsi"/>
                  <w:color w:val="000000"/>
                  <w:lang w:eastAsia="sk-SK"/>
                </w:rPr>
                <w:delText>E</w:delText>
              </w:r>
            </w:del>
          </w:p>
        </w:tc>
      </w:tr>
      <w:tr w:rsidR="0057611C" w:rsidRPr="00337F6A" w14:paraId="32D7B4D0" w14:textId="77777777" w:rsidTr="00E314B1">
        <w:tblPrEx>
          <w:tblW w:w="9067" w:type="dxa"/>
          <w:tblLayout w:type="fixed"/>
          <w:tblPrExChange w:id="1299" w:author="Autor">
            <w:tblPrEx>
              <w:tblW w:w="9067" w:type="dxa"/>
              <w:tblLayout w:type="fixed"/>
            </w:tblPrEx>
          </w:tblPrExChange>
        </w:tblPrEx>
        <w:trPr>
          <w:trHeight w:val="435"/>
          <w:trPrChange w:id="1300" w:author="Autor">
            <w:trPr>
              <w:trHeight w:val="435"/>
            </w:trPr>
          </w:trPrChange>
        </w:trPr>
        <w:tc>
          <w:tcPr>
            <w:tcW w:w="2718" w:type="dxa"/>
            <w:shd w:val="clear" w:color="auto" w:fill="ACB9CA" w:themeFill="text2" w:themeFillTint="66"/>
            <w:noWrap/>
            <w:vAlign w:val="center"/>
            <w:tcPrChange w:id="1301" w:author="Autor">
              <w:tcPr>
                <w:tcW w:w="2718" w:type="dxa"/>
                <w:shd w:val="clear" w:color="auto" w:fill="DEEAF6" w:themeFill="accent1" w:themeFillTint="33"/>
                <w:noWrap/>
                <w:vAlign w:val="center"/>
              </w:tcPr>
            </w:tcPrChange>
          </w:tcPr>
          <w:p w14:paraId="54BB8712" w14:textId="77777777" w:rsidR="0057611C" w:rsidRPr="00337F6A" w:rsidRDefault="0057611C"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Usmernenie k nezrovnalostiam</w:t>
            </w:r>
          </w:p>
        </w:tc>
        <w:tc>
          <w:tcPr>
            <w:tcW w:w="2522" w:type="dxa"/>
            <w:shd w:val="clear" w:color="auto" w:fill="ACB9CA" w:themeFill="text2" w:themeFillTint="66"/>
            <w:noWrap/>
            <w:vAlign w:val="center"/>
            <w:tcPrChange w:id="1302" w:author="Autor">
              <w:tcPr>
                <w:tcW w:w="2522" w:type="dxa"/>
                <w:shd w:val="clear" w:color="auto" w:fill="DEEAF6" w:themeFill="accent1" w:themeFillTint="33"/>
                <w:noWrap/>
                <w:vAlign w:val="center"/>
              </w:tcPr>
            </w:tcPrChange>
          </w:tcPr>
          <w:p w14:paraId="3939B2CD" w14:textId="644DBE1B" w:rsidR="0057611C" w:rsidRPr="00337F6A" w:rsidRDefault="00A7660F"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OO</w:t>
            </w:r>
          </w:p>
        </w:tc>
        <w:tc>
          <w:tcPr>
            <w:tcW w:w="1843" w:type="dxa"/>
            <w:shd w:val="clear" w:color="auto" w:fill="ACB9CA" w:themeFill="text2" w:themeFillTint="66"/>
            <w:vAlign w:val="center"/>
            <w:tcPrChange w:id="1303" w:author="Autor">
              <w:tcPr>
                <w:tcW w:w="1843" w:type="dxa"/>
                <w:shd w:val="clear" w:color="auto" w:fill="DEEAF6" w:themeFill="accent1" w:themeFillTint="33"/>
                <w:vAlign w:val="center"/>
              </w:tcPr>
            </w:tcPrChange>
          </w:tcPr>
          <w:p w14:paraId="758D4693" w14:textId="5DF0223F" w:rsidR="0057611C" w:rsidRPr="00337F6A" w:rsidRDefault="0057611C"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 xml:space="preserve">OZP, </w:t>
            </w:r>
            <w:r w:rsidR="00A7660F" w:rsidRPr="00337F6A">
              <w:rPr>
                <w:rFonts w:eastAsia="Times New Roman" w:cstheme="minorHAnsi"/>
                <w:lang w:eastAsia="sk-SK"/>
              </w:rPr>
              <w:t>PJ</w:t>
            </w:r>
            <w:r w:rsidR="00DE438C" w:rsidRPr="00337F6A">
              <w:rPr>
                <w:rStyle w:val="Odkaznapoznmkupodiarou"/>
                <w:rFonts w:eastAsia="Times New Roman" w:cstheme="minorHAnsi"/>
                <w:lang w:eastAsia="sk-SK"/>
              </w:rPr>
              <w:footnoteReference w:id="44"/>
            </w:r>
          </w:p>
          <w:p w14:paraId="47D96904" w14:textId="4266191E" w:rsidR="0038777F" w:rsidRPr="00337F6A" w:rsidRDefault="0038777F" w:rsidP="00402881">
            <w:pPr>
              <w:widowControl w:val="0"/>
              <w:autoSpaceDE w:val="0"/>
              <w:autoSpaceDN w:val="0"/>
              <w:adjustRightInd w:val="0"/>
              <w:rPr>
                <w:rFonts w:eastAsia="Times New Roman" w:cstheme="minorHAnsi"/>
                <w:lang w:eastAsia="sk-SK"/>
              </w:rPr>
            </w:pPr>
          </w:p>
        </w:tc>
        <w:tc>
          <w:tcPr>
            <w:tcW w:w="1984" w:type="dxa"/>
            <w:shd w:val="clear" w:color="auto" w:fill="ACB9CA" w:themeFill="text2" w:themeFillTint="66"/>
            <w:noWrap/>
            <w:vAlign w:val="center"/>
            <w:tcPrChange w:id="1304" w:author="Autor">
              <w:tcPr>
                <w:tcW w:w="1984" w:type="dxa"/>
                <w:shd w:val="clear" w:color="auto" w:fill="DEEAF6" w:themeFill="accent1" w:themeFillTint="33"/>
                <w:noWrap/>
                <w:vAlign w:val="center"/>
              </w:tcPr>
            </w:tcPrChange>
          </w:tcPr>
          <w:p w14:paraId="7A9EA2C7" w14:textId="0E2CE528" w:rsidR="0057611C" w:rsidRPr="00337F6A" w:rsidRDefault="0057611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305" w:author="Autor">
              <w:r w:rsidR="00423A3F">
                <w:rPr>
                  <w:rFonts w:eastAsia="Times New Roman" w:cstheme="minorHAnsi"/>
                  <w:color w:val="000000"/>
                  <w:lang w:eastAsia="sk-SK"/>
                </w:rPr>
                <w:t>FR</w:t>
              </w:r>
            </w:ins>
            <w:del w:id="1306" w:author="Autor">
              <w:r w:rsidRPr="00337F6A" w:rsidDel="00423A3F">
                <w:rPr>
                  <w:rFonts w:eastAsia="Times New Roman" w:cstheme="minorHAnsi"/>
                  <w:color w:val="000000"/>
                  <w:lang w:eastAsia="sk-SK"/>
                </w:rPr>
                <w:delText>E</w:delText>
              </w:r>
              <w:r w:rsidR="00A7660F" w:rsidRPr="00337F6A" w:rsidDel="00423A3F">
                <w:rPr>
                  <w:rFonts w:eastAsia="Times New Roman" w:cstheme="minorHAnsi"/>
                  <w:color w:val="000000"/>
                  <w:lang w:eastAsia="sk-SK"/>
                </w:rPr>
                <w:delText>P</w:delText>
              </w:r>
            </w:del>
          </w:p>
        </w:tc>
      </w:tr>
      <w:tr w:rsidR="00793AAE" w:rsidRPr="00337F6A" w14:paraId="3A5E5784" w14:textId="77777777" w:rsidTr="00E314B1">
        <w:tblPrEx>
          <w:tblW w:w="9067" w:type="dxa"/>
          <w:tblLayout w:type="fixed"/>
          <w:tblPrExChange w:id="1307" w:author="Autor">
            <w:tblPrEx>
              <w:tblW w:w="9067" w:type="dxa"/>
              <w:tblLayout w:type="fixed"/>
            </w:tblPrEx>
          </w:tblPrExChange>
        </w:tblPrEx>
        <w:trPr>
          <w:trHeight w:val="435"/>
          <w:trPrChange w:id="1308" w:author="Autor">
            <w:trPr>
              <w:trHeight w:val="435"/>
            </w:trPr>
          </w:trPrChange>
        </w:trPr>
        <w:tc>
          <w:tcPr>
            <w:tcW w:w="2718" w:type="dxa"/>
            <w:shd w:val="clear" w:color="auto" w:fill="ACB9CA" w:themeFill="text2" w:themeFillTint="66"/>
            <w:noWrap/>
            <w:vAlign w:val="center"/>
            <w:tcPrChange w:id="1309" w:author="Autor">
              <w:tcPr>
                <w:tcW w:w="2718" w:type="dxa"/>
                <w:shd w:val="clear" w:color="auto" w:fill="DEEAF6" w:themeFill="accent1" w:themeFillTint="33"/>
                <w:noWrap/>
                <w:vAlign w:val="center"/>
              </w:tcPr>
            </w:tcPrChange>
          </w:tcPr>
          <w:p w14:paraId="7C9B320E" w14:textId="3C99482B" w:rsidR="00793AAE" w:rsidRPr="00337F6A" w:rsidRDefault="00BA3B15"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lastRenderedPageBreak/>
              <w:t>Usmernenie k riadeniu rizík podvodov</w:t>
            </w:r>
          </w:p>
        </w:tc>
        <w:tc>
          <w:tcPr>
            <w:tcW w:w="2522" w:type="dxa"/>
            <w:shd w:val="clear" w:color="auto" w:fill="ACB9CA" w:themeFill="text2" w:themeFillTint="66"/>
            <w:noWrap/>
            <w:vAlign w:val="center"/>
            <w:tcPrChange w:id="1310" w:author="Autor">
              <w:tcPr>
                <w:tcW w:w="2522" w:type="dxa"/>
                <w:shd w:val="clear" w:color="auto" w:fill="DEEAF6" w:themeFill="accent1" w:themeFillTint="33"/>
                <w:noWrap/>
                <w:vAlign w:val="center"/>
              </w:tcPr>
            </w:tcPrChange>
          </w:tcPr>
          <w:p w14:paraId="68DC4037" w14:textId="1AF98850" w:rsidR="00793AAE" w:rsidRPr="00337F6A" w:rsidRDefault="00BA3B15"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OO</w:t>
            </w:r>
          </w:p>
        </w:tc>
        <w:tc>
          <w:tcPr>
            <w:tcW w:w="1843" w:type="dxa"/>
            <w:shd w:val="clear" w:color="auto" w:fill="ACB9CA" w:themeFill="text2" w:themeFillTint="66"/>
            <w:vAlign w:val="center"/>
            <w:tcPrChange w:id="1311" w:author="Autor">
              <w:tcPr>
                <w:tcW w:w="1843" w:type="dxa"/>
                <w:shd w:val="clear" w:color="auto" w:fill="DEEAF6" w:themeFill="accent1" w:themeFillTint="33"/>
                <w:vAlign w:val="center"/>
              </w:tcPr>
            </w:tcPrChange>
          </w:tcPr>
          <w:p w14:paraId="64986501" w14:textId="12997711" w:rsidR="00793AAE" w:rsidRPr="00337F6A" w:rsidRDefault="00887338"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PJ</w:t>
            </w:r>
            <w:r w:rsidR="00A27871" w:rsidRPr="00337F6A">
              <w:rPr>
                <w:rStyle w:val="Odkaznapoznmkupodiarou"/>
                <w:rFonts w:eastAsia="Times New Roman" w:cstheme="minorHAnsi"/>
                <w:lang w:eastAsia="sk-SK"/>
              </w:rPr>
              <w:footnoteReference w:id="45"/>
            </w:r>
          </w:p>
        </w:tc>
        <w:tc>
          <w:tcPr>
            <w:tcW w:w="1984" w:type="dxa"/>
            <w:shd w:val="clear" w:color="auto" w:fill="ACB9CA" w:themeFill="text2" w:themeFillTint="66"/>
            <w:noWrap/>
            <w:vAlign w:val="center"/>
            <w:tcPrChange w:id="1312" w:author="Autor">
              <w:tcPr>
                <w:tcW w:w="1984" w:type="dxa"/>
                <w:shd w:val="clear" w:color="auto" w:fill="DEEAF6" w:themeFill="accent1" w:themeFillTint="33"/>
                <w:noWrap/>
                <w:vAlign w:val="center"/>
              </w:tcPr>
            </w:tcPrChange>
          </w:tcPr>
          <w:p w14:paraId="4567CE33" w14:textId="6BCA9DFE" w:rsidR="00793AAE" w:rsidRPr="00337F6A" w:rsidRDefault="00BA3B15"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313" w:author="Autor">
              <w:r w:rsidR="00423A3F">
                <w:rPr>
                  <w:rFonts w:eastAsia="Times New Roman" w:cstheme="minorHAnsi"/>
                  <w:color w:val="000000"/>
                  <w:lang w:eastAsia="sk-SK"/>
                </w:rPr>
                <w:t>FR</w:t>
              </w:r>
            </w:ins>
            <w:del w:id="1314" w:author="Autor">
              <w:r w:rsidRPr="00337F6A" w:rsidDel="00423A3F">
                <w:rPr>
                  <w:rFonts w:eastAsia="Times New Roman" w:cstheme="minorHAnsi"/>
                  <w:color w:val="000000"/>
                  <w:lang w:eastAsia="sk-SK"/>
                </w:rPr>
                <w:delText>EP</w:delText>
              </w:r>
            </w:del>
          </w:p>
        </w:tc>
      </w:tr>
      <w:tr w:rsidR="003A5A2C" w:rsidRPr="00337F6A" w14:paraId="404EAF09" w14:textId="77777777" w:rsidTr="00E314B1">
        <w:tblPrEx>
          <w:tblW w:w="9067" w:type="dxa"/>
          <w:tblLayout w:type="fixed"/>
          <w:tblPrExChange w:id="1315" w:author="Autor">
            <w:tblPrEx>
              <w:tblW w:w="9067" w:type="dxa"/>
              <w:tblLayout w:type="fixed"/>
            </w:tblPrEx>
          </w:tblPrExChange>
        </w:tblPrEx>
        <w:trPr>
          <w:trHeight w:val="435"/>
          <w:trPrChange w:id="1316" w:author="Autor">
            <w:trPr>
              <w:trHeight w:val="435"/>
            </w:trPr>
          </w:trPrChange>
        </w:trPr>
        <w:tc>
          <w:tcPr>
            <w:tcW w:w="2718" w:type="dxa"/>
            <w:shd w:val="clear" w:color="auto" w:fill="ACB9CA" w:themeFill="text2" w:themeFillTint="66"/>
            <w:noWrap/>
            <w:vAlign w:val="center"/>
            <w:tcPrChange w:id="1317" w:author="Autor">
              <w:tcPr>
                <w:tcW w:w="2718" w:type="dxa"/>
                <w:shd w:val="clear" w:color="auto" w:fill="DEEAF6" w:themeFill="accent1" w:themeFillTint="33"/>
                <w:noWrap/>
                <w:vAlign w:val="center"/>
              </w:tcPr>
            </w:tcPrChange>
          </w:tcPr>
          <w:p w14:paraId="1B4B6691" w14:textId="30F5AD18" w:rsidR="003A5A2C" w:rsidRPr="00337F6A" w:rsidRDefault="003A5A2C" w:rsidP="00A5618C">
            <w:pPr>
              <w:widowControl w:val="0"/>
              <w:autoSpaceDE w:val="0"/>
              <w:autoSpaceDN w:val="0"/>
              <w:adjustRightInd w:val="0"/>
              <w:rPr>
                <w:rFonts w:eastAsia="Times New Roman" w:cstheme="minorHAnsi"/>
                <w:b/>
                <w:bCs/>
                <w:color w:val="000000"/>
                <w:lang w:eastAsia="sk-SK"/>
              </w:rPr>
            </w:pPr>
            <w:r w:rsidRPr="00103BF4">
              <w:rPr>
                <w:rFonts w:eastAsia="Times New Roman" w:cstheme="minorHAnsi"/>
                <w:b/>
                <w:bCs/>
                <w:color w:val="000000"/>
                <w:lang w:eastAsia="sk-SK"/>
              </w:rPr>
              <w:t xml:space="preserve">Manuál </w:t>
            </w:r>
            <w:r w:rsidR="00A5618C" w:rsidRPr="00103BF4">
              <w:rPr>
                <w:rFonts w:eastAsia="Times New Roman" w:cstheme="minorHAnsi"/>
                <w:b/>
                <w:bCs/>
                <w:color w:val="000000"/>
                <w:lang w:eastAsia="sk-SK"/>
              </w:rPr>
              <w:t>procedúr pre oblasť nezrovnalostí</w:t>
            </w:r>
          </w:p>
        </w:tc>
        <w:tc>
          <w:tcPr>
            <w:tcW w:w="2522" w:type="dxa"/>
            <w:shd w:val="clear" w:color="auto" w:fill="ACB9CA" w:themeFill="text2" w:themeFillTint="66"/>
            <w:noWrap/>
            <w:vAlign w:val="center"/>
            <w:tcPrChange w:id="1318" w:author="Autor">
              <w:tcPr>
                <w:tcW w:w="2522" w:type="dxa"/>
                <w:shd w:val="clear" w:color="auto" w:fill="DEEAF6" w:themeFill="accent1" w:themeFillTint="33"/>
                <w:noWrap/>
                <w:vAlign w:val="center"/>
              </w:tcPr>
            </w:tcPrChange>
          </w:tcPr>
          <w:p w14:paraId="36AA9939" w14:textId="489CF259" w:rsidR="003A5A2C" w:rsidRPr="00337F6A" w:rsidRDefault="003A5A2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 xml:space="preserve">OO </w:t>
            </w:r>
          </w:p>
        </w:tc>
        <w:tc>
          <w:tcPr>
            <w:tcW w:w="1843" w:type="dxa"/>
            <w:shd w:val="clear" w:color="auto" w:fill="ACB9CA" w:themeFill="text2" w:themeFillTint="66"/>
            <w:vAlign w:val="center"/>
            <w:tcPrChange w:id="1319" w:author="Autor">
              <w:tcPr>
                <w:tcW w:w="1843" w:type="dxa"/>
                <w:shd w:val="clear" w:color="auto" w:fill="DEEAF6" w:themeFill="accent1" w:themeFillTint="33"/>
                <w:vAlign w:val="center"/>
              </w:tcPr>
            </w:tcPrChange>
          </w:tcPr>
          <w:p w14:paraId="49C503A9" w14:textId="59240D73" w:rsidR="003A5A2C" w:rsidRPr="00337F6A" w:rsidRDefault="003A5A2C"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PJ</w:t>
            </w:r>
            <w:r w:rsidR="00A27871" w:rsidRPr="00337F6A">
              <w:rPr>
                <w:rStyle w:val="Odkaznapoznmkupodiarou"/>
                <w:rFonts w:eastAsia="Times New Roman" w:cstheme="minorHAnsi"/>
                <w:lang w:eastAsia="sk-SK"/>
              </w:rPr>
              <w:footnoteReference w:id="46"/>
            </w:r>
          </w:p>
        </w:tc>
        <w:tc>
          <w:tcPr>
            <w:tcW w:w="1984" w:type="dxa"/>
            <w:shd w:val="clear" w:color="auto" w:fill="ACB9CA" w:themeFill="text2" w:themeFillTint="66"/>
            <w:noWrap/>
            <w:vAlign w:val="center"/>
            <w:tcPrChange w:id="1320" w:author="Autor">
              <w:tcPr>
                <w:tcW w:w="1984" w:type="dxa"/>
                <w:shd w:val="clear" w:color="auto" w:fill="DEEAF6" w:themeFill="accent1" w:themeFillTint="33"/>
                <w:noWrap/>
                <w:vAlign w:val="center"/>
              </w:tcPr>
            </w:tcPrChange>
          </w:tcPr>
          <w:p w14:paraId="262A5013" w14:textId="5BAFAE32" w:rsidR="003A5A2C" w:rsidRPr="00337F6A" w:rsidRDefault="003A5A2C"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321" w:author="Autor">
              <w:r w:rsidR="00423A3F">
                <w:rPr>
                  <w:rFonts w:eastAsia="Times New Roman" w:cstheme="minorHAnsi"/>
                  <w:color w:val="000000"/>
                  <w:lang w:eastAsia="sk-SK"/>
                </w:rPr>
                <w:t>FR</w:t>
              </w:r>
            </w:ins>
            <w:del w:id="1322" w:author="Autor">
              <w:r w:rsidRPr="00337F6A" w:rsidDel="00423A3F">
                <w:rPr>
                  <w:rFonts w:eastAsia="Times New Roman" w:cstheme="minorHAnsi"/>
                  <w:color w:val="000000"/>
                  <w:lang w:eastAsia="sk-SK"/>
                </w:rPr>
                <w:delText>EP</w:delText>
              </w:r>
            </w:del>
          </w:p>
        </w:tc>
      </w:tr>
      <w:tr w:rsidR="0057611C" w:rsidRPr="00337F6A" w14:paraId="0E175180" w14:textId="77777777" w:rsidTr="00E314B1">
        <w:tblPrEx>
          <w:tblW w:w="9067" w:type="dxa"/>
          <w:tblLayout w:type="fixed"/>
          <w:tblPrExChange w:id="1323" w:author="Autor">
            <w:tblPrEx>
              <w:tblW w:w="9067" w:type="dxa"/>
              <w:tblLayout w:type="fixed"/>
            </w:tblPrEx>
          </w:tblPrExChange>
        </w:tblPrEx>
        <w:trPr>
          <w:trHeight w:val="435"/>
          <w:trPrChange w:id="1324" w:author="Autor">
            <w:trPr>
              <w:trHeight w:val="435"/>
            </w:trPr>
          </w:trPrChange>
        </w:trPr>
        <w:tc>
          <w:tcPr>
            <w:tcW w:w="2718" w:type="dxa"/>
            <w:shd w:val="clear" w:color="auto" w:fill="ACB9CA" w:themeFill="text2" w:themeFillTint="66"/>
            <w:noWrap/>
            <w:vAlign w:val="center"/>
            <w:tcPrChange w:id="1325" w:author="Autor">
              <w:tcPr>
                <w:tcW w:w="2718" w:type="dxa"/>
                <w:shd w:val="clear" w:color="auto" w:fill="DEEAF6" w:themeFill="accent1" w:themeFillTint="33"/>
                <w:noWrap/>
                <w:vAlign w:val="center"/>
              </w:tcPr>
            </w:tcPrChange>
          </w:tcPr>
          <w:p w14:paraId="1840679B" w14:textId="77777777" w:rsidR="0057611C" w:rsidRPr="00337F6A" w:rsidRDefault="009F6D18"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 xml:space="preserve">Usmernenie </w:t>
            </w:r>
            <w:r w:rsidR="0057611C" w:rsidRPr="00337F6A">
              <w:rPr>
                <w:rFonts w:eastAsia="Times New Roman" w:cstheme="minorHAnsi"/>
                <w:b/>
                <w:bCs/>
                <w:color w:val="000000"/>
                <w:lang w:eastAsia="sk-SK"/>
              </w:rPr>
              <w:t>k</w:t>
            </w:r>
            <w:r w:rsidR="00825D08" w:rsidRPr="00337F6A">
              <w:rPr>
                <w:rFonts w:eastAsia="Times New Roman" w:cstheme="minorHAnsi"/>
                <w:b/>
                <w:bCs/>
                <w:color w:val="000000"/>
                <w:lang w:eastAsia="sk-SK"/>
              </w:rPr>
              <w:t> verejnému obstarávaniu/ obstarávaniu</w:t>
            </w:r>
            <w:r w:rsidR="002772FA" w:rsidRPr="00337F6A">
              <w:rPr>
                <w:rFonts w:eastAsia="Times New Roman" w:cstheme="minorHAnsi"/>
                <w:b/>
                <w:bCs/>
                <w:color w:val="000000"/>
                <w:lang w:eastAsia="sk-SK"/>
              </w:rPr>
              <w:t xml:space="preserve"> (ďalej len „VO/O“)</w:t>
            </w:r>
          </w:p>
        </w:tc>
        <w:tc>
          <w:tcPr>
            <w:tcW w:w="2522" w:type="dxa"/>
            <w:shd w:val="clear" w:color="auto" w:fill="ACB9CA" w:themeFill="text2" w:themeFillTint="66"/>
            <w:noWrap/>
            <w:vAlign w:val="center"/>
            <w:tcPrChange w:id="1326" w:author="Autor">
              <w:tcPr>
                <w:tcW w:w="2522" w:type="dxa"/>
                <w:shd w:val="clear" w:color="auto" w:fill="DEEAF6" w:themeFill="accent1" w:themeFillTint="33"/>
                <w:noWrap/>
                <w:vAlign w:val="center"/>
              </w:tcPr>
            </w:tcPrChange>
          </w:tcPr>
          <w:p w14:paraId="79D36931" w14:textId="2CED4232" w:rsidR="0057611C" w:rsidRPr="00337F6A" w:rsidRDefault="00D358F7"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OO</w:t>
            </w:r>
          </w:p>
        </w:tc>
        <w:tc>
          <w:tcPr>
            <w:tcW w:w="1843" w:type="dxa"/>
            <w:shd w:val="clear" w:color="auto" w:fill="ACB9CA" w:themeFill="text2" w:themeFillTint="66"/>
            <w:vAlign w:val="center"/>
            <w:tcPrChange w:id="1327" w:author="Autor">
              <w:tcPr>
                <w:tcW w:w="1843" w:type="dxa"/>
                <w:shd w:val="clear" w:color="auto" w:fill="DEEAF6" w:themeFill="accent1" w:themeFillTint="33"/>
                <w:vAlign w:val="center"/>
              </w:tcPr>
            </w:tcPrChange>
          </w:tcPr>
          <w:p w14:paraId="3E776C5F" w14:textId="25114D49" w:rsidR="0057611C" w:rsidRPr="00337F6A" w:rsidRDefault="00F13F21"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PJ</w:t>
            </w:r>
            <w:r w:rsidR="00805DB1" w:rsidRPr="00337F6A">
              <w:rPr>
                <w:rStyle w:val="Odkaznapoznmkupodiarou"/>
                <w:rFonts w:eastAsia="Times New Roman" w:cstheme="minorHAnsi"/>
                <w:lang w:eastAsia="sk-SK"/>
              </w:rPr>
              <w:footnoteReference w:id="47"/>
            </w:r>
          </w:p>
          <w:p w14:paraId="06853DD3" w14:textId="23CEAA2F" w:rsidR="0038777F" w:rsidRPr="00337F6A" w:rsidRDefault="0038777F" w:rsidP="00402881">
            <w:pPr>
              <w:widowControl w:val="0"/>
              <w:autoSpaceDE w:val="0"/>
              <w:autoSpaceDN w:val="0"/>
              <w:adjustRightInd w:val="0"/>
              <w:rPr>
                <w:rFonts w:eastAsia="Times New Roman" w:cstheme="minorHAnsi"/>
                <w:lang w:eastAsia="sk-SK"/>
              </w:rPr>
            </w:pPr>
          </w:p>
        </w:tc>
        <w:tc>
          <w:tcPr>
            <w:tcW w:w="1984" w:type="dxa"/>
            <w:shd w:val="clear" w:color="auto" w:fill="ACB9CA" w:themeFill="text2" w:themeFillTint="66"/>
            <w:noWrap/>
            <w:vAlign w:val="center"/>
            <w:tcPrChange w:id="1328" w:author="Autor">
              <w:tcPr>
                <w:tcW w:w="1984" w:type="dxa"/>
                <w:shd w:val="clear" w:color="auto" w:fill="DEEAF6" w:themeFill="accent1" w:themeFillTint="33"/>
                <w:noWrap/>
                <w:vAlign w:val="center"/>
              </w:tcPr>
            </w:tcPrChange>
          </w:tcPr>
          <w:p w14:paraId="40A17BCD" w14:textId="184E73F0" w:rsidR="0057611C" w:rsidRPr="00337F6A" w:rsidRDefault="00D358F7"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329" w:author="Autor">
              <w:r w:rsidR="00101F6D">
                <w:rPr>
                  <w:rFonts w:eastAsia="Times New Roman" w:cstheme="minorHAnsi"/>
                  <w:color w:val="000000"/>
                  <w:lang w:eastAsia="sk-SK"/>
                </w:rPr>
                <w:t>FR</w:t>
              </w:r>
            </w:ins>
            <w:del w:id="1330" w:author="Autor">
              <w:r w:rsidRPr="00337F6A" w:rsidDel="00101F6D">
                <w:rPr>
                  <w:rFonts w:eastAsia="Times New Roman" w:cstheme="minorHAnsi"/>
                  <w:color w:val="000000"/>
                  <w:lang w:eastAsia="sk-SK"/>
                </w:rPr>
                <w:delText>EP</w:delText>
              </w:r>
            </w:del>
          </w:p>
        </w:tc>
      </w:tr>
      <w:tr w:rsidR="002C686C" w:rsidRPr="00337F6A" w14:paraId="793B8A6B" w14:textId="77777777" w:rsidTr="00E314B1">
        <w:tblPrEx>
          <w:tblW w:w="9067" w:type="dxa"/>
          <w:tblLayout w:type="fixed"/>
          <w:tblPrExChange w:id="1331" w:author="Autor">
            <w:tblPrEx>
              <w:tblW w:w="9067" w:type="dxa"/>
              <w:tblLayout w:type="fixed"/>
            </w:tblPrEx>
          </w:tblPrExChange>
        </w:tblPrEx>
        <w:trPr>
          <w:trHeight w:val="435"/>
          <w:trPrChange w:id="1332" w:author="Autor">
            <w:trPr>
              <w:trHeight w:val="435"/>
            </w:trPr>
          </w:trPrChange>
        </w:trPr>
        <w:tc>
          <w:tcPr>
            <w:tcW w:w="2718" w:type="dxa"/>
            <w:shd w:val="clear" w:color="auto" w:fill="ACB9CA" w:themeFill="text2" w:themeFillTint="66"/>
            <w:noWrap/>
            <w:vAlign w:val="center"/>
            <w:tcPrChange w:id="1333" w:author="Autor">
              <w:tcPr>
                <w:tcW w:w="2718" w:type="dxa"/>
                <w:shd w:val="clear" w:color="auto" w:fill="DEEAF6" w:themeFill="accent1" w:themeFillTint="33"/>
                <w:noWrap/>
                <w:vAlign w:val="center"/>
              </w:tcPr>
            </w:tcPrChange>
          </w:tcPr>
          <w:p w14:paraId="2F9E4FCD" w14:textId="77777777" w:rsidR="002C686C" w:rsidRPr="00337F6A" w:rsidRDefault="00F13F21" w:rsidP="00402881">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 xml:space="preserve">Manuál kontroly </w:t>
            </w:r>
            <w:r w:rsidR="002772FA" w:rsidRPr="00337F6A">
              <w:rPr>
                <w:rFonts w:eastAsia="Times New Roman" w:cstheme="minorHAnsi"/>
                <w:b/>
                <w:bCs/>
                <w:color w:val="000000"/>
                <w:lang w:eastAsia="sk-SK"/>
              </w:rPr>
              <w:t>VO/O</w:t>
            </w:r>
          </w:p>
        </w:tc>
        <w:tc>
          <w:tcPr>
            <w:tcW w:w="2522" w:type="dxa"/>
            <w:shd w:val="clear" w:color="auto" w:fill="ACB9CA" w:themeFill="text2" w:themeFillTint="66"/>
            <w:noWrap/>
            <w:vAlign w:val="center"/>
            <w:tcPrChange w:id="1334" w:author="Autor">
              <w:tcPr>
                <w:tcW w:w="2522" w:type="dxa"/>
                <w:shd w:val="clear" w:color="auto" w:fill="DEEAF6" w:themeFill="accent1" w:themeFillTint="33"/>
                <w:noWrap/>
                <w:vAlign w:val="center"/>
              </w:tcPr>
            </w:tcPrChange>
          </w:tcPr>
          <w:p w14:paraId="67683D11" w14:textId="49EC2370" w:rsidR="002C686C" w:rsidRPr="00337F6A" w:rsidRDefault="00F13F21"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OO</w:t>
            </w:r>
          </w:p>
        </w:tc>
        <w:tc>
          <w:tcPr>
            <w:tcW w:w="1843" w:type="dxa"/>
            <w:shd w:val="clear" w:color="auto" w:fill="ACB9CA" w:themeFill="text2" w:themeFillTint="66"/>
            <w:vAlign w:val="center"/>
            <w:tcPrChange w:id="1335" w:author="Autor">
              <w:tcPr>
                <w:tcW w:w="1843" w:type="dxa"/>
                <w:shd w:val="clear" w:color="auto" w:fill="DEEAF6" w:themeFill="accent1" w:themeFillTint="33"/>
                <w:vAlign w:val="center"/>
              </w:tcPr>
            </w:tcPrChange>
          </w:tcPr>
          <w:p w14:paraId="24FBADF6" w14:textId="03184A2C" w:rsidR="002C686C" w:rsidRPr="00337F6A" w:rsidRDefault="00F13F21" w:rsidP="00402881">
            <w:pPr>
              <w:widowControl w:val="0"/>
              <w:autoSpaceDE w:val="0"/>
              <w:autoSpaceDN w:val="0"/>
              <w:adjustRightInd w:val="0"/>
              <w:rPr>
                <w:rFonts w:eastAsia="Times New Roman" w:cstheme="minorHAnsi"/>
                <w:lang w:eastAsia="sk-SK"/>
              </w:rPr>
            </w:pPr>
            <w:r w:rsidRPr="00337F6A">
              <w:rPr>
                <w:rFonts w:eastAsia="Times New Roman" w:cstheme="minorHAnsi"/>
                <w:lang w:eastAsia="sk-SK"/>
              </w:rPr>
              <w:t>OZP, PJ</w:t>
            </w:r>
            <w:r w:rsidR="00447101" w:rsidRPr="00337F6A">
              <w:rPr>
                <w:rStyle w:val="Odkaznapoznmkupodiarou"/>
                <w:rFonts w:eastAsia="Times New Roman" w:cstheme="minorHAnsi"/>
                <w:lang w:eastAsia="sk-SK"/>
              </w:rPr>
              <w:footnoteReference w:id="48"/>
            </w:r>
          </w:p>
          <w:p w14:paraId="664D88B6" w14:textId="55E21C3A" w:rsidR="0038777F" w:rsidRPr="00337F6A" w:rsidRDefault="0038777F" w:rsidP="00402881">
            <w:pPr>
              <w:widowControl w:val="0"/>
              <w:autoSpaceDE w:val="0"/>
              <w:autoSpaceDN w:val="0"/>
              <w:adjustRightInd w:val="0"/>
              <w:rPr>
                <w:rFonts w:eastAsia="Times New Roman" w:cstheme="minorHAnsi"/>
                <w:lang w:eastAsia="sk-SK"/>
              </w:rPr>
            </w:pPr>
          </w:p>
        </w:tc>
        <w:tc>
          <w:tcPr>
            <w:tcW w:w="1984" w:type="dxa"/>
            <w:shd w:val="clear" w:color="auto" w:fill="ACB9CA" w:themeFill="text2" w:themeFillTint="66"/>
            <w:noWrap/>
            <w:vAlign w:val="center"/>
            <w:tcPrChange w:id="1336" w:author="Autor">
              <w:tcPr>
                <w:tcW w:w="1984" w:type="dxa"/>
                <w:shd w:val="clear" w:color="auto" w:fill="DEEAF6" w:themeFill="accent1" w:themeFillTint="33"/>
                <w:noWrap/>
                <w:vAlign w:val="center"/>
              </w:tcPr>
            </w:tcPrChange>
          </w:tcPr>
          <w:p w14:paraId="47829FDC" w14:textId="05568073" w:rsidR="002C686C" w:rsidRPr="00337F6A" w:rsidRDefault="00F13F21" w:rsidP="00402881">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GR S</w:t>
            </w:r>
            <w:ins w:id="1337" w:author="Autor">
              <w:r w:rsidR="00101F6D">
                <w:rPr>
                  <w:rFonts w:eastAsia="Times New Roman" w:cstheme="minorHAnsi"/>
                  <w:color w:val="000000"/>
                  <w:lang w:eastAsia="sk-SK"/>
                </w:rPr>
                <w:t>FR</w:t>
              </w:r>
            </w:ins>
            <w:del w:id="1338" w:author="Autor">
              <w:r w:rsidRPr="00337F6A" w:rsidDel="00101F6D">
                <w:rPr>
                  <w:rFonts w:eastAsia="Times New Roman" w:cstheme="minorHAnsi"/>
                  <w:color w:val="000000"/>
                  <w:lang w:eastAsia="sk-SK"/>
                </w:rPr>
                <w:delText>EP</w:delText>
              </w:r>
            </w:del>
          </w:p>
        </w:tc>
      </w:tr>
    </w:tbl>
    <w:p w14:paraId="526A3F0A" w14:textId="77777777" w:rsidR="001216C2" w:rsidRDefault="001216C2" w:rsidP="00851B5E">
      <w:pPr>
        <w:jc w:val="both"/>
        <w:rPr>
          <w:rFonts w:cstheme="minorHAnsi"/>
          <w:bCs/>
        </w:rPr>
      </w:pPr>
    </w:p>
    <w:p w14:paraId="77D73239" w14:textId="23DC3858" w:rsidR="002D4F3A" w:rsidRPr="00337F6A" w:rsidRDefault="002D4F3A" w:rsidP="00851B5E">
      <w:pPr>
        <w:jc w:val="both"/>
        <w:rPr>
          <w:rFonts w:cstheme="minorHAnsi"/>
          <w:bCs/>
          <w:color w:val="FF0000"/>
        </w:rPr>
      </w:pPr>
      <w:r w:rsidRPr="00337F6A">
        <w:rPr>
          <w:rFonts w:cstheme="minorHAnsi"/>
          <w:bCs/>
        </w:rPr>
        <w:t>Relevantná dokumentácia je zasielaná elektronicky na pripomienky aj gestorovi horizontálnych princípov (MPSVaR SR, odbor horizontálnych princípov) a to len v prípade, ak zmeny v dokumentácií priamo zasahujú do oblasti horizontálnych princípov.</w:t>
      </w:r>
      <w:r w:rsidR="00241E9D" w:rsidRPr="00337F6A">
        <w:rPr>
          <w:rStyle w:val="Odkaznapoznmkupodiarou"/>
          <w:rFonts w:cstheme="minorHAnsi"/>
          <w:bCs/>
        </w:rPr>
        <w:footnoteReference w:id="49"/>
      </w:r>
    </w:p>
    <w:p w14:paraId="6D20B9A0" w14:textId="43E1F41A" w:rsidR="006A680A" w:rsidRPr="00337F6A" w:rsidRDefault="006A680A" w:rsidP="006A680A">
      <w:pPr>
        <w:jc w:val="both"/>
        <w:rPr>
          <w:rFonts w:cstheme="minorHAnsi"/>
        </w:rPr>
      </w:pPr>
      <w:r w:rsidRPr="00337F6A">
        <w:rPr>
          <w:rFonts w:cstheme="minorHAnsi"/>
        </w:rPr>
        <w:t xml:space="preserve">Medzi riadiacu dokumentáciu patrí aj </w:t>
      </w:r>
      <w:r w:rsidRPr="00337F6A">
        <w:rPr>
          <w:rFonts w:cstheme="minorHAnsi"/>
          <w:b/>
        </w:rPr>
        <w:t xml:space="preserve">Systém implementácie horizontálnych princípov Programové obdobie 2021-2027 </w:t>
      </w:r>
      <w:r w:rsidRPr="00337F6A">
        <w:rPr>
          <w:rFonts w:cstheme="minorHAnsi"/>
        </w:rPr>
        <w:t>(ktorý vypracúva gestor HP),</w:t>
      </w:r>
      <w:r w:rsidRPr="00337F6A">
        <w:rPr>
          <w:rFonts w:cstheme="minorHAnsi"/>
          <w:b/>
        </w:rPr>
        <w:t xml:space="preserve"> užívateľské príručky pre prácu s informačnými systémami</w:t>
      </w:r>
      <w:r w:rsidRPr="00337F6A">
        <w:rPr>
          <w:rFonts w:cstheme="minorHAnsi"/>
        </w:rPr>
        <w:t xml:space="preserve"> (napr. ITMS</w:t>
      </w:r>
      <w:ins w:id="1339" w:author="Autor">
        <w:r w:rsidR="00B1054C">
          <w:rPr>
            <w:rFonts w:cstheme="minorHAnsi"/>
          </w:rPr>
          <w:t>21+</w:t>
        </w:r>
      </w:ins>
      <w:r w:rsidRPr="00337F6A">
        <w:rPr>
          <w:rFonts w:cstheme="minorHAnsi"/>
        </w:rPr>
        <w:t xml:space="preserve">, </w:t>
      </w:r>
      <w:ins w:id="1340" w:author="Autor">
        <w:r w:rsidR="0028039B">
          <w:rPr>
            <w:rFonts w:cstheme="minorHAnsi"/>
          </w:rPr>
          <w:t xml:space="preserve">IS </w:t>
        </w:r>
      </w:ins>
      <w:r w:rsidRPr="00337F6A">
        <w:rPr>
          <w:rFonts w:cstheme="minorHAnsi"/>
        </w:rPr>
        <w:t>SFC</w:t>
      </w:r>
      <w:ins w:id="1341" w:author="Autor">
        <w:r w:rsidR="0028039B">
          <w:rPr>
            <w:rFonts w:cstheme="minorHAnsi"/>
          </w:rPr>
          <w:t>2021</w:t>
        </w:r>
      </w:ins>
      <w:r w:rsidRPr="00337F6A">
        <w:rPr>
          <w:rFonts w:cstheme="minorHAnsi"/>
        </w:rPr>
        <w:t xml:space="preserve"> a pod.) a </w:t>
      </w:r>
      <w:r w:rsidRPr="00337F6A">
        <w:rPr>
          <w:rFonts w:cstheme="minorHAnsi"/>
          <w:b/>
        </w:rPr>
        <w:t>prípadne ďalšie dokumenty</w:t>
      </w:r>
      <w:r w:rsidRPr="00337F6A">
        <w:rPr>
          <w:rFonts w:cstheme="minorHAnsi"/>
        </w:rPr>
        <w:t xml:space="preserve">, ktoré nestanovujú povinnosti jednotlivých subjektov, ale poskytujú informácie potrebné na používanie </w:t>
      </w:r>
      <w:r w:rsidRPr="00337F6A">
        <w:rPr>
          <w:rFonts w:cstheme="minorHAnsi"/>
          <w:b/>
        </w:rPr>
        <w:t>napr. informačných systémov</w:t>
      </w:r>
      <w:r w:rsidRPr="00337F6A">
        <w:rPr>
          <w:rFonts w:cstheme="minorHAnsi"/>
        </w:rPr>
        <w:t xml:space="preserve"> a pod.. Tieto dokumenty (týkajúce sa ITMS</w:t>
      </w:r>
      <w:ins w:id="1342" w:author="Autor">
        <w:r w:rsidR="00B1054C">
          <w:rPr>
            <w:rFonts w:cstheme="minorHAnsi"/>
          </w:rPr>
          <w:t>21+</w:t>
        </w:r>
      </w:ins>
      <w:r w:rsidRPr="00337F6A">
        <w:rPr>
          <w:rFonts w:cstheme="minorHAnsi"/>
        </w:rPr>
        <w:t xml:space="preserve">, </w:t>
      </w:r>
      <w:ins w:id="1343" w:author="Autor">
        <w:r w:rsidR="0028039B">
          <w:rPr>
            <w:rFonts w:cstheme="minorHAnsi"/>
          </w:rPr>
          <w:t xml:space="preserve">IS </w:t>
        </w:r>
      </w:ins>
      <w:r w:rsidRPr="00337F6A">
        <w:rPr>
          <w:rFonts w:cstheme="minorHAnsi"/>
        </w:rPr>
        <w:t>SFC</w:t>
      </w:r>
      <w:ins w:id="1344" w:author="Autor">
        <w:r w:rsidR="0028039B">
          <w:rPr>
            <w:rFonts w:cstheme="minorHAnsi"/>
          </w:rPr>
          <w:t>2021</w:t>
        </w:r>
      </w:ins>
      <w:r w:rsidRPr="00337F6A">
        <w:rPr>
          <w:rFonts w:cstheme="minorHAnsi"/>
        </w:rPr>
        <w:t xml:space="preserve"> a pod.) nie sú predmetom pripomienkového konania zo strany subjektov zapojených do implementácie.</w:t>
      </w:r>
    </w:p>
    <w:p w14:paraId="2D41A278" w14:textId="53C72118" w:rsidR="00EB0430" w:rsidRDefault="00EB0430" w:rsidP="00851B5E">
      <w:pPr>
        <w:jc w:val="both"/>
        <w:rPr>
          <w:ins w:id="1345" w:author="Autor"/>
          <w:rFonts w:cstheme="minorHAnsi"/>
          <w:b/>
          <w:bCs/>
        </w:rPr>
      </w:pPr>
    </w:p>
    <w:p w14:paraId="194D84FD" w14:textId="77777777" w:rsidR="0027156A" w:rsidRDefault="0027156A" w:rsidP="00851B5E">
      <w:pPr>
        <w:jc w:val="both"/>
        <w:rPr>
          <w:rFonts w:cstheme="minorHAnsi"/>
          <w:b/>
          <w:bCs/>
        </w:rPr>
      </w:pPr>
    </w:p>
    <w:p w14:paraId="59F85018" w14:textId="55515BF5" w:rsidR="00004D09" w:rsidRPr="00337F6A" w:rsidRDefault="00004D09" w:rsidP="00851B5E">
      <w:pPr>
        <w:jc w:val="both"/>
        <w:rPr>
          <w:rFonts w:cstheme="minorHAnsi"/>
          <w:b/>
          <w:bCs/>
        </w:rPr>
      </w:pPr>
      <w:r w:rsidRPr="00337F6A">
        <w:rPr>
          <w:rFonts w:cstheme="minorHAnsi"/>
          <w:b/>
          <w:bCs/>
        </w:rPr>
        <w:t>Ďalšia dokumentácia</w:t>
      </w:r>
    </w:p>
    <w:tbl>
      <w:tblPr>
        <w:tblStyle w:val="Mriekatabuky"/>
        <w:tblW w:w="9067" w:type="dxa"/>
        <w:tblLayout w:type="fixed"/>
        <w:tblLook w:val="04A0" w:firstRow="1" w:lastRow="0" w:firstColumn="1" w:lastColumn="0" w:noHBand="0" w:noVBand="1"/>
      </w:tblPr>
      <w:tblGrid>
        <w:gridCol w:w="2718"/>
        <w:gridCol w:w="2239"/>
        <w:gridCol w:w="2126"/>
        <w:gridCol w:w="1984"/>
      </w:tblGrid>
      <w:tr w:rsidR="00004D09" w:rsidRPr="00337F6A" w14:paraId="689C4DCA" w14:textId="77777777" w:rsidTr="00D85154">
        <w:trPr>
          <w:trHeight w:val="555"/>
        </w:trPr>
        <w:tc>
          <w:tcPr>
            <w:tcW w:w="2718" w:type="dxa"/>
            <w:shd w:val="clear" w:color="auto" w:fill="E7E6E6" w:themeFill="background2"/>
            <w:noWrap/>
            <w:vAlign w:val="center"/>
          </w:tcPr>
          <w:p w14:paraId="26257FCA" w14:textId="77777777" w:rsidR="00004D09" w:rsidRPr="00337F6A" w:rsidRDefault="00004D09" w:rsidP="00D85154">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Názov dokumentu</w:t>
            </w:r>
          </w:p>
        </w:tc>
        <w:tc>
          <w:tcPr>
            <w:tcW w:w="2239" w:type="dxa"/>
            <w:shd w:val="clear" w:color="auto" w:fill="E7E6E6" w:themeFill="background2"/>
            <w:noWrap/>
            <w:vAlign w:val="center"/>
          </w:tcPr>
          <w:p w14:paraId="07A41E69" w14:textId="77777777" w:rsidR="00004D09" w:rsidRPr="00337F6A" w:rsidRDefault="00004D09" w:rsidP="00D85154">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Subjekt zodpovedný za prípravu</w:t>
            </w:r>
          </w:p>
        </w:tc>
        <w:tc>
          <w:tcPr>
            <w:tcW w:w="2126" w:type="dxa"/>
            <w:shd w:val="clear" w:color="auto" w:fill="E7E6E6" w:themeFill="background2"/>
            <w:vAlign w:val="center"/>
          </w:tcPr>
          <w:p w14:paraId="3E2F5432" w14:textId="77777777" w:rsidR="00004D09" w:rsidRPr="00337F6A" w:rsidRDefault="00004D09" w:rsidP="00D85154">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Pripomienkujúce subjekty</w:t>
            </w:r>
          </w:p>
        </w:tc>
        <w:tc>
          <w:tcPr>
            <w:tcW w:w="1984" w:type="dxa"/>
            <w:shd w:val="clear" w:color="auto" w:fill="E7E6E6" w:themeFill="background2"/>
            <w:vAlign w:val="center"/>
          </w:tcPr>
          <w:p w14:paraId="38BDE8E4" w14:textId="77777777" w:rsidR="00004D09" w:rsidRPr="00337F6A" w:rsidRDefault="00004D09" w:rsidP="00D85154">
            <w:pPr>
              <w:widowControl w:val="0"/>
              <w:autoSpaceDE w:val="0"/>
              <w:autoSpaceDN w:val="0"/>
              <w:adjustRightInd w:val="0"/>
              <w:jc w:val="center"/>
              <w:rPr>
                <w:rFonts w:eastAsia="Times New Roman" w:cstheme="minorHAnsi"/>
                <w:color w:val="000000"/>
                <w:lang w:eastAsia="sk-SK"/>
              </w:rPr>
            </w:pPr>
            <w:r w:rsidRPr="00337F6A">
              <w:rPr>
                <w:rFonts w:eastAsia="Times New Roman" w:cstheme="minorHAnsi"/>
                <w:color w:val="000000"/>
                <w:lang w:eastAsia="sk-SK"/>
              </w:rPr>
              <w:t>Schvaľovateľ</w:t>
            </w:r>
          </w:p>
        </w:tc>
      </w:tr>
      <w:tr w:rsidR="005A130B" w:rsidRPr="00337F6A" w14:paraId="62EBBAEF" w14:textId="77777777" w:rsidTr="00171E92">
        <w:trPr>
          <w:trHeight w:val="447"/>
        </w:trPr>
        <w:tc>
          <w:tcPr>
            <w:tcW w:w="2718" w:type="dxa"/>
            <w:shd w:val="clear" w:color="auto" w:fill="E2EFD9" w:themeFill="accent6" w:themeFillTint="33"/>
            <w:noWrap/>
            <w:vAlign w:val="center"/>
          </w:tcPr>
          <w:p w14:paraId="4F612BDA" w14:textId="77777777" w:rsidR="005A130B" w:rsidRPr="00337F6A" w:rsidRDefault="005A130B" w:rsidP="00452292">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 xml:space="preserve">Programy </w:t>
            </w:r>
          </w:p>
        </w:tc>
        <w:tc>
          <w:tcPr>
            <w:tcW w:w="2239" w:type="dxa"/>
            <w:shd w:val="clear" w:color="auto" w:fill="E2EFD9" w:themeFill="accent6" w:themeFillTint="33"/>
            <w:noWrap/>
            <w:vAlign w:val="center"/>
          </w:tcPr>
          <w:p w14:paraId="5DDC327E" w14:textId="77777777" w:rsidR="005A130B" w:rsidRPr="00337F6A" w:rsidRDefault="005A130B" w:rsidP="005A130B">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w:t>
            </w:r>
          </w:p>
        </w:tc>
        <w:tc>
          <w:tcPr>
            <w:tcW w:w="2126" w:type="dxa"/>
            <w:shd w:val="clear" w:color="auto" w:fill="E2EFD9" w:themeFill="accent6" w:themeFillTint="33"/>
            <w:vAlign w:val="center"/>
          </w:tcPr>
          <w:p w14:paraId="638A05FB" w14:textId="56639545" w:rsidR="005A130B" w:rsidRPr="00337F6A" w:rsidRDefault="004A0CA2" w:rsidP="004A0CA2">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PJ, OO</w:t>
            </w:r>
            <w:r w:rsidR="007A24FD" w:rsidRPr="00337F6A">
              <w:rPr>
                <w:rFonts w:eastAsia="Times New Roman" w:cstheme="minorHAnsi"/>
                <w:color w:val="000000"/>
                <w:lang w:eastAsia="sk-SK"/>
              </w:rPr>
              <w:t>,</w:t>
            </w:r>
          </w:p>
          <w:p w14:paraId="411451D7" w14:textId="77777777" w:rsidR="004A0CA2" w:rsidRPr="00337F6A" w:rsidRDefault="0077703C" w:rsidP="004A0CA2">
            <w:pPr>
              <w:widowControl w:val="0"/>
              <w:autoSpaceDE w:val="0"/>
              <w:autoSpaceDN w:val="0"/>
              <w:adjustRightInd w:val="0"/>
              <w:rPr>
                <w:rFonts w:eastAsia="Times New Roman" w:cstheme="minorHAnsi"/>
                <w:color w:val="000000"/>
                <w:lang w:eastAsia="sk-SK"/>
              </w:rPr>
            </w:pPr>
            <w:r w:rsidRPr="00337F6A">
              <w:rPr>
                <w:rFonts w:eastAsia="Times New Roman" w:cstheme="minorHAnsi"/>
                <w:lang w:eastAsia="sk-SK"/>
              </w:rPr>
              <w:t>Gestor HP</w:t>
            </w:r>
            <w:r w:rsidRPr="00337F6A">
              <w:rPr>
                <w:rFonts w:eastAsia="Times New Roman" w:cstheme="minorHAnsi"/>
                <w:color w:val="000000"/>
                <w:lang w:eastAsia="sk-SK"/>
              </w:rPr>
              <w:t xml:space="preserve">, </w:t>
            </w:r>
            <w:r w:rsidR="004A0CA2" w:rsidRPr="00337F6A">
              <w:rPr>
                <w:rFonts w:eastAsia="Times New Roman" w:cstheme="minorHAnsi"/>
                <w:color w:val="000000"/>
                <w:lang w:eastAsia="sk-SK"/>
              </w:rPr>
              <w:t>Partneri, iné subjekty</w:t>
            </w:r>
          </w:p>
        </w:tc>
        <w:tc>
          <w:tcPr>
            <w:tcW w:w="1984" w:type="dxa"/>
            <w:shd w:val="clear" w:color="auto" w:fill="E2EFD9" w:themeFill="accent6" w:themeFillTint="33"/>
            <w:vAlign w:val="center"/>
          </w:tcPr>
          <w:p w14:paraId="43946EE9" w14:textId="77777777" w:rsidR="00B06F84" w:rsidRPr="00337F6A" w:rsidRDefault="00B06F84" w:rsidP="00674151">
            <w:pPr>
              <w:widowControl w:val="0"/>
              <w:autoSpaceDE w:val="0"/>
              <w:autoSpaceDN w:val="0"/>
              <w:adjustRightInd w:val="0"/>
              <w:rPr>
                <w:rFonts w:eastAsia="Times New Roman" w:cstheme="minorHAnsi"/>
                <w:lang w:eastAsia="sk-SK"/>
              </w:rPr>
            </w:pPr>
            <w:r w:rsidRPr="00337F6A">
              <w:rPr>
                <w:rFonts w:eastAsia="Times New Roman" w:cstheme="minorHAnsi"/>
                <w:lang w:eastAsia="sk-SK"/>
              </w:rPr>
              <w:t>EK</w:t>
            </w:r>
          </w:p>
          <w:p w14:paraId="306FB743" w14:textId="77777777" w:rsidR="00B06F84" w:rsidRPr="00337F6A" w:rsidRDefault="00B06F84" w:rsidP="00674151">
            <w:pPr>
              <w:widowControl w:val="0"/>
              <w:autoSpaceDE w:val="0"/>
              <w:autoSpaceDN w:val="0"/>
              <w:adjustRightInd w:val="0"/>
              <w:rPr>
                <w:rFonts w:eastAsia="Times New Roman" w:cstheme="minorHAnsi"/>
                <w:lang w:eastAsia="sk-SK"/>
              </w:rPr>
            </w:pPr>
          </w:p>
          <w:p w14:paraId="48D65E48" w14:textId="27C11538" w:rsidR="005A130B" w:rsidRPr="00337F6A" w:rsidRDefault="00090F94" w:rsidP="00674151">
            <w:pPr>
              <w:widowControl w:val="0"/>
              <w:autoSpaceDE w:val="0"/>
              <w:autoSpaceDN w:val="0"/>
              <w:adjustRightInd w:val="0"/>
              <w:rPr>
                <w:rFonts w:eastAsia="Times New Roman" w:cstheme="minorHAnsi"/>
                <w:lang w:eastAsia="sk-SK"/>
              </w:rPr>
            </w:pPr>
            <w:r w:rsidRPr="00337F6A">
              <w:rPr>
                <w:rFonts w:eastAsia="Times New Roman" w:cstheme="minorHAnsi"/>
                <w:lang w:eastAsia="sk-SK"/>
              </w:rPr>
              <w:t>m</w:t>
            </w:r>
            <w:r w:rsidR="00674151" w:rsidRPr="00337F6A">
              <w:rPr>
                <w:rFonts w:eastAsia="Times New Roman" w:cstheme="minorHAnsi"/>
                <w:lang w:eastAsia="sk-SK"/>
              </w:rPr>
              <w:t xml:space="preserve">inister </w:t>
            </w:r>
            <w:r w:rsidR="00C01837" w:rsidRPr="00337F6A">
              <w:rPr>
                <w:rFonts w:eastAsia="Times New Roman" w:cstheme="minorHAnsi"/>
                <w:lang w:eastAsia="sk-SK"/>
              </w:rPr>
              <w:t xml:space="preserve">vnútra SR </w:t>
            </w:r>
            <w:r w:rsidR="00674151" w:rsidRPr="00337F6A">
              <w:rPr>
                <w:rFonts w:eastAsia="Times New Roman" w:cstheme="minorHAnsi"/>
                <w:lang w:eastAsia="sk-SK"/>
              </w:rPr>
              <w:t>alebo ním splnomocnená osoba</w:t>
            </w:r>
          </w:p>
        </w:tc>
      </w:tr>
      <w:tr w:rsidR="00A565AD" w:rsidRPr="00337F6A" w14:paraId="79000857" w14:textId="77777777" w:rsidTr="008C68DB">
        <w:trPr>
          <w:trHeight w:val="1923"/>
        </w:trPr>
        <w:tc>
          <w:tcPr>
            <w:tcW w:w="2718" w:type="dxa"/>
            <w:shd w:val="clear" w:color="auto" w:fill="E2EFD9" w:themeFill="accent6" w:themeFillTint="33"/>
            <w:noWrap/>
            <w:vAlign w:val="center"/>
          </w:tcPr>
          <w:p w14:paraId="086F474F" w14:textId="77777777" w:rsidR="00A565AD" w:rsidRPr="00337F6A" w:rsidRDefault="00A565AD" w:rsidP="00DE7EF9">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Zmeny programov</w:t>
            </w:r>
            <w:r w:rsidR="007075B5" w:rsidRPr="00337F6A">
              <w:rPr>
                <w:rFonts w:cstheme="minorHAnsi"/>
                <w:bCs/>
              </w:rPr>
              <w:t xml:space="preserve"> vrátane </w:t>
            </w:r>
            <w:r w:rsidR="00DE7EF9" w:rsidRPr="00337F6A">
              <w:rPr>
                <w:rFonts w:cstheme="minorHAnsi"/>
                <w:bCs/>
              </w:rPr>
              <w:t>prevodov finančných prostriedkov</w:t>
            </w:r>
          </w:p>
        </w:tc>
        <w:tc>
          <w:tcPr>
            <w:tcW w:w="2239" w:type="dxa"/>
            <w:shd w:val="clear" w:color="auto" w:fill="E2EFD9" w:themeFill="accent6" w:themeFillTint="33"/>
            <w:noWrap/>
            <w:vAlign w:val="center"/>
          </w:tcPr>
          <w:p w14:paraId="300F4511" w14:textId="77777777" w:rsidR="00A565AD" w:rsidRPr="00337F6A" w:rsidRDefault="005946EC" w:rsidP="005A130B">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w:t>
            </w:r>
          </w:p>
        </w:tc>
        <w:tc>
          <w:tcPr>
            <w:tcW w:w="2126" w:type="dxa"/>
            <w:shd w:val="clear" w:color="auto" w:fill="E2EFD9" w:themeFill="accent6" w:themeFillTint="33"/>
            <w:vAlign w:val="center"/>
          </w:tcPr>
          <w:p w14:paraId="54D96CD3" w14:textId="456250DB" w:rsidR="005946EC" w:rsidRPr="00337F6A" w:rsidRDefault="005946EC" w:rsidP="005946EC">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r w:rsidR="007A24FD" w:rsidRPr="00337F6A">
              <w:rPr>
                <w:rFonts w:eastAsia="Times New Roman" w:cstheme="minorHAnsi"/>
                <w:lang w:eastAsia="sk-SK"/>
              </w:rPr>
              <w:t>,</w:t>
            </w:r>
          </w:p>
          <w:p w14:paraId="3430B7B7" w14:textId="77777777" w:rsidR="00A565AD" w:rsidRPr="00337F6A" w:rsidRDefault="005946EC" w:rsidP="004A0CA2">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vAlign w:val="center"/>
          </w:tcPr>
          <w:p w14:paraId="4C04B1E2" w14:textId="77777777" w:rsidR="00B06F84" w:rsidRPr="00337F6A" w:rsidRDefault="00B06F84" w:rsidP="00674151">
            <w:pPr>
              <w:widowControl w:val="0"/>
              <w:autoSpaceDE w:val="0"/>
              <w:autoSpaceDN w:val="0"/>
              <w:adjustRightInd w:val="0"/>
              <w:rPr>
                <w:rFonts w:eastAsia="Times New Roman" w:cstheme="minorHAnsi"/>
                <w:lang w:eastAsia="sk-SK"/>
              </w:rPr>
            </w:pPr>
            <w:r w:rsidRPr="00337F6A">
              <w:rPr>
                <w:rFonts w:eastAsia="Times New Roman" w:cstheme="minorHAnsi"/>
                <w:lang w:eastAsia="sk-SK"/>
              </w:rPr>
              <w:t>EK</w:t>
            </w:r>
          </w:p>
          <w:p w14:paraId="6B29131A" w14:textId="77777777" w:rsidR="00B06F84" w:rsidRPr="00337F6A" w:rsidRDefault="00B06F84" w:rsidP="00674151">
            <w:pPr>
              <w:widowControl w:val="0"/>
              <w:autoSpaceDE w:val="0"/>
              <w:autoSpaceDN w:val="0"/>
              <w:adjustRightInd w:val="0"/>
              <w:rPr>
                <w:rFonts w:eastAsia="Times New Roman" w:cstheme="minorHAnsi"/>
                <w:lang w:eastAsia="sk-SK"/>
              </w:rPr>
            </w:pPr>
          </w:p>
          <w:p w14:paraId="21CEAAC8" w14:textId="6B305545" w:rsidR="00DA1771" w:rsidRPr="00337F6A" w:rsidRDefault="00DA1771" w:rsidP="00674151">
            <w:pPr>
              <w:widowControl w:val="0"/>
              <w:autoSpaceDE w:val="0"/>
              <w:autoSpaceDN w:val="0"/>
              <w:adjustRightInd w:val="0"/>
              <w:rPr>
                <w:rFonts w:eastAsia="Times New Roman" w:cstheme="minorHAnsi"/>
                <w:lang w:eastAsia="sk-SK"/>
              </w:rPr>
            </w:pPr>
            <w:r w:rsidRPr="00337F6A">
              <w:rPr>
                <w:rFonts w:eastAsia="Times New Roman" w:cstheme="minorHAnsi"/>
                <w:lang w:eastAsia="sk-SK"/>
              </w:rPr>
              <w:t xml:space="preserve">minister </w:t>
            </w:r>
            <w:r w:rsidR="00C01837" w:rsidRPr="00337F6A">
              <w:rPr>
                <w:rFonts w:eastAsia="Times New Roman" w:cstheme="minorHAnsi"/>
                <w:lang w:eastAsia="sk-SK"/>
              </w:rPr>
              <w:t xml:space="preserve">vnútra SR </w:t>
            </w:r>
            <w:r w:rsidRPr="00337F6A">
              <w:rPr>
                <w:rFonts w:eastAsia="Times New Roman" w:cstheme="minorHAnsi"/>
                <w:lang w:eastAsia="sk-SK"/>
              </w:rPr>
              <w:t xml:space="preserve">alebo ním splnomocnená osoba </w:t>
            </w:r>
          </w:p>
          <w:p w14:paraId="107A8883" w14:textId="77777777" w:rsidR="00DA1771" w:rsidRPr="00337F6A" w:rsidRDefault="00DA1771" w:rsidP="00674151">
            <w:pPr>
              <w:widowControl w:val="0"/>
              <w:autoSpaceDE w:val="0"/>
              <w:autoSpaceDN w:val="0"/>
              <w:adjustRightInd w:val="0"/>
              <w:rPr>
                <w:rFonts w:eastAsia="Times New Roman" w:cstheme="minorHAnsi"/>
                <w:lang w:eastAsia="sk-SK"/>
              </w:rPr>
            </w:pPr>
          </w:p>
          <w:p w14:paraId="359039A4" w14:textId="6A666D8E" w:rsidR="00A565AD" w:rsidRPr="00337F6A" w:rsidRDefault="007075B5" w:rsidP="00674151">
            <w:pPr>
              <w:widowControl w:val="0"/>
              <w:autoSpaceDE w:val="0"/>
              <w:autoSpaceDN w:val="0"/>
              <w:adjustRightInd w:val="0"/>
              <w:rPr>
                <w:rFonts w:eastAsia="Times New Roman" w:cstheme="minorHAnsi"/>
                <w:lang w:eastAsia="sk-SK"/>
              </w:rPr>
            </w:pPr>
            <w:r w:rsidRPr="00337F6A">
              <w:rPr>
                <w:rFonts w:eastAsia="Times New Roman" w:cstheme="minorHAnsi"/>
                <w:lang w:eastAsia="sk-SK"/>
              </w:rPr>
              <w:t>monitorovací výbor</w:t>
            </w:r>
          </w:p>
        </w:tc>
      </w:tr>
      <w:tr w:rsidR="008C44B7" w:rsidRPr="00337F6A" w14:paraId="27121307" w14:textId="77777777" w:rsidTr="004345A0">
        <w:trPr>
          <w:trHeight w:val="555"/>
        </w:trPr>
        <w:tc>
          <w:tcPr>
            <w:tcW w:w="2718" w:type="dxa"/>
            <w:shd w:val="clear" w:color="auto" w:fill="E2EFD9" w:themeFill="accent6" w:themeFillTint="33"/>
            <w:noWrap/>
            <w:vAlign w:val="center"/>
          </w:tcPr>
          <w:p w14:paraId="114CE18D" w14:textId="77777777" w:rsidR="008C44B7" w:rsidRPr="00337F6A" w:rsidRDefault="008C44B7" w:rsidP="00452292">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lastRenderedPageBreak/>
              <w:t>Výkonnostné rámce a metodika na ich tvorbu</w:t>
            </w:r>
          </w:p>
        </w:tc>
        <w:tc>
          <w:tcPr>
            <w:tcW w:w="2239" w:type="dxa"/>
            <w:shd w:val="clear" w:color="auto" w:fill="E2EFD9" w:themeFill="accent6" w:themeFillTint="33"/>
            <w:noWrap/>
            <w:vAlign w:val="center"/>
          </w:tcPr>
          <w:p w14:paraId="4D75A016" w14:textId="77777777" w:rsidR="008C44B7" w:rsidRPr="00337F6A" w:rsidRDefault="008C44B7" w:rsidP="005A130B">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w:t>
            </w:r>
          </w:p>
        </w:tc>
        <w:tc>
          <w:tcPr>
            <w:tcW w:w="2126" w:type="dxa"/>
            <w:shd w:val="clear" w:color="auto" w:fill="E2EFD9" w:themeFill="accent6" w:themeFillTint="33"/>
            <w:vAlign w:val="center"/>
          </w:tcPr>
          <w:p w14:paraId="348B38DF" w14:textId="67C4C4C3" w:rsidR="008C44B7" w:rsidRPr="00337F6A" w:rsidRDefault="00893C07" w:rsidP="0077703C">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p>
        </w:tc>
        <w:tc>
          <w:tcPr>
            <w:tcW w:w="1984" w:type="dxa"/>
            <w:shd w:val="clear" w:color="auto" w:fill="E2EFD9" w:themeFill="accent6" w:themeFillTint="33"/>
            <w:vAlign w:val="center"/>
          </w:tcPr>
          <w:p w14:paraId="5C11846C" w14:textId="632CC7DD" w:rsidR="00215686" w:rsidRPr="00337F6A" w:rsidRDefault="00090F94" w:rsidP="00215686">
            <w:pPr>
              <w:widowControl w:val="0"/>
              <w:autoSpaceDE w:val="0"/>
              <w:autoSpaceDN w:val="0"/>
              <w:adjustRightInd w:val="0"/>
              <w:rPr>
                <w:rFonts w:eastAsia="Times New Roman" w:cstheme="minorHAnsi"/>
                <w:b/>
                <w:bCs/>
                <w:lang w:eastAsia="sk-SK"/>
              </w:rPr>
            </w:pPr>
            <w:r w:rsidRPr="00337F6A">
              <w:rPr>
                <w:rFonts w:eastAsia="Times New Roman" w:cstheme="minorHAnsi"/>
                <w:lang w:eastAsia="sk-SK"/>
              </w:rPr>
              <w:t>m</w:t>
            </w:r>
            <w:r w:rsidR="00114BE3" w:rsidRPr="00337F6A">
              <w:rPr>
                <w:rFonts w:eastAsia="Times New Roman" w:cstheme="minorHAnsi"/>
                <w:lang w:eastAsia="sk-SK"/>
              </w:rPr>
              <w:t xml:space="preserve">inister </w:t>
            </w:r>
            <w:r w:rsidR="00C01837" w:rsidRPr="00337F6A">
              <w:rPr>
                <w:rFonts w:eastAsia="Times New Roman" w:cstheme="minorHAnsi"/>
                <w:lang w:eastAsia="sk-SK"/>
              </w:rPr>
              <w:t xml:space="preserve">vnútra SR </w:t>
            </w:r>
            <w:r w:rsidR="00114BE3" w:rsidRPr="00337F6A">
              <w:rPr>
                <w:rFonts w:eastAsia="Times New Roman" w:cstheme="minorHAnsi"/>
                <w:lang w:eastAsia="sk-SK"/>
              </w:rPr>
              <w:t>alebo ním splnomocnená osoba</w:t>
            </w:r>
          </w:p>
        </w:tc>
      </w:tr>
      <w:tr w:rsidR="00AE5534" w:rsidRPr="00337F6A" w14:paraId="5E92BDA7" w14:textId="77777777" w:rsidTr="004345A0">
        <w:trPr>
          <w:trHeight w:val="435"/>
        </w:trPr>
        <w:tc>
          <w:tcPr>
            <w:tcW w:w="2718" w:type="dxa"/>
            <w:shd w:val="clear" w:color="auto" w:fill="E2EFD9" w:themeFill="accent6" w:themeFillTint="33"/>
            <w:noWrap/>
            <w:vAlign w:val="center"/>
          </w:tcPr>
          <w:p w14:paraId="7B70CDAE" w14:textId="77777777" w:rsidR="00004D09" w:rsidRPr="00337F6A" w:rsidRDefault="00004D09" w:rsidP="00D85154">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Metodika a kritériá pre výber projektov</w:t>
            </w:r>
          </w:p>
        </w:tc>
        <w:tc>
          <w:tcPr>
            <w:tcW w:w="2239" w:type="dxa"/>
            <w:shd w:val="clear" w:color="auto" w:fill="E2EFD9" w:themeFill="accent6" w:themeFillTint="33"/>
            <w:noWrap/>
            <w:vAlign w:val="center"/>
          </w:tcPr>
          <w:p w14:paraId="318F79C2" w14:textId="77777777" w:rsidR="00004D09" w:rsidRPr="00337F6A" w:rsidRDefault="00004D09" w:rsidP="00D85154">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w:t>
            </w:r>
          </w:p>
        </w:tc>
        <w:tc>
          <w:tcPr>
            <w:tcW w:w="2126" w:type="dxa"/>
            <w:shd w:val="clear" w:color="auto" w:fill="E2EFD9" w:themeFill="accent6" w:themeFillTint="33"/>
            <w:vAlign w:val="center"/>
          </w:tcPr>
          <w:p w14:paraId="716D51F3" w14:textId="02BD5991" w:rsidR="00A7687F" w:rsidRPr="00337F6A" w:rsidRDefault="00004D09"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r w:rsidR="007A24FD" w:rsidRPr="00337F6A">
              <w:rPr>
                <w:rFonts w:eastAsia="Times New Roman" w:cstheme="minorHAnsi"/>
                <w:lang w:eastAsia="sk-SK"/>
              </w:rPr>
              <w:t>,</w:t>
            </w:r>
            <w:r w:rsidR="00D638CF" w:rsidRPr="00337F6A">
              <w:rPr>
                <w:rFonts w:eastAsia="Times New Roman" w:cstheme="minorHAnsi"/>
                <w:lang w:eastAsia="sk-SK"/>
              </w:rPr>
              <w:t xml:space="preserve"> </w:t>
            </w:r>
          </w:p>
          <w:p w14:paraId="4E5E9AF6" w14:textId="0B0C4986" w:rsidR="00C8706C" w:rsidRPr="00337F6A" w:rsidRDefault="00C8706C"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
          <w:p w14:paraId="1E6BBCC4" w14:textId="7A49B0D9" w:rsidR="00D23590" w:rsidRPr="00337F6A" w:rsidRDefault="00D23590" w:rsidP="00D85154">
            <w:pPr>
              <w:widowControl w:val="0"/>
              <w:autoSpaceDE w:val="0"/>
              <w:autoSpaceDN w:val="0"/>
              <w:adjustRightInd w:val="0"/>
              <w:rPr>
                <w:rFonts w:eastAsia="Times New Roman" w:cstheme="minorHAnsi"/>
                <w:lang w:eastAsia="sk-SK"/>
              </w:rPr>
            </w:pPr>
            <w:r w:rsidRPr="00337F6A">
              <w:rPr>
                <w:rFonts w:eastAsia="Times New Roman" w:cstheme="minorHAnsi"/>
                <w:bCs/>
                <w:lang w:eastAsia="sk-SK"/>
              </w:rPr>
              <w:t xml:space="preserve">minister </w:t>
            </w:r>
            <w:r w:rsidR="00C01837" w:rsidRPr="00337F6A">
              <w:rPr>
                <w:rFonts w:eastAsia="Times New Roman" w:cstheme="minorHAnsi"/>
                <w:bCs/>
                <w:lang w:eastAsia="sk-SK"/>
              </w:rPr>
              <w:t xml:space="preserve">vnútra SR </w:t>
            </w:r>
            <w:r w:rsidRPr="00337F6A">
              <w:rPr>
                <w:rFonts w:eastAsia="Times New Roman" w:cstheme="minorHAnsi"/>
                <w:bCs/>
                <w:lang w:eastAsia="sk-SK"/>
              </w:rPr>
              <w:t>alebo splnomocnená osoba</w:t>
            </w:r>
            <w:r w:rsidRPr="00337F6A">
              <w:rPr>
                <w:rFonts w:eastAsia="Times New Roman" w:cstheme="minorHAnsi"/>
                <w:lang w:eastAsia="sk-SK"/>
              </w:rPr>
              <w:t xml:space="preserve"> </w:t>
            </w:r>
          </w:p>
          <w:p w14:paraId="2635662C" w14:textId="77777777" w:rsidR="00D23590" w:rsidRPr="00337F6A" w:rsidRDefault="00D23590" w:rsidP="00D85154">
            <w:pPr>
              <w:widowControl w:val="0"/>
              <w:autoSpaceDE w:val="0"/>
              <w:autoSpaceDN w:val="0"/>
              <w:adjustRightInd w:val="0"/>
              <w:rPr>
                <w:rFonts w:eastAsia="Times New Roman" w:cstheme="minorHAnsi"/>
                <w:lang w:eastAsia="sk-SK"/>
              </w:rPr>
            </w:pPr>
          </w:p>
          <w:p w14:paraId="42695947" w14:textId="6CD44F56" w:rsidR="002539F6" w:rsidRPr="00337F6A" w:rsidRDefault="00090F94"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m</w:t>
            </w:r>
            <w:r w:rsidR="00004D09" w:rsidRPr="00337F6A">
              <w:rPr>
                <w:rFonts w:eastAsia="Times New Roman" w:cstheme="minorHAnsi"/>
                <w:lang w:eastAsia="sk-SK"/>
              </w:rPr>
              <w:t>onitorovací výbor</w:t>
            </w:r>
          </w:p>
        </w:tc>
      </w:tr>
      <w:tr w:rsidR="009B52C3" w:rsidRPr="00337F6A" w14:paraId="1AC7EEC4" w14:textId="77777777" w:rsidTr="004345A0">
        <w:trPr>
          <w:trHeight w:val="435"/>
        </w:trPr>
        <w:tc>
          <w:tcPr>
            <w:tcW w:w="2718" w:type="dxa"/>
            <w:shd w:val="clear" w:color="auto" w:fill="E2EFD9" w:themeFill="accent6" w:themeFillTint="33"/>
            <w:noWrap/>
            <w:vAlign w:val="center"/>
          </w:tcPr>
          <w:p w14:paraId="3E8286BC" w14:textId="77777777" w:rsidR="009B52C3" w:rsidRPr="00337F6A" w:rsidRDefault="009B52C3" w:rsidP="00D85154">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Výzva</w:t>
            </w:r>
          </w:p>
        </w:tc>
        <w:tc>
          <w:tcPr>
            <w:tcW w:w="2239" w:type="dxa"/>
            <w:shd w:val="clear" w:color="auto" w:fill="E2EFD9" w:themeFill="accent6" w:themeFillTint="33"/>
            <w:noWrap/>
            <w:vAlign w:val="center"/>
          </w:tcPr>
          <w:p w14:paraId="3077B6AF" w14:textId="77777777" w:rsidR="009B52C3" w:rsidRPr="00337F6A" w:rsidRDefault="009B52C3" w:rsidP="00D85154">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w:t>
            </w:r>
          </w:p>
        </w:tc>
        <w:tc>
          <w:tcPr>
            <w:tcW w:w="2126" w:type="dxa"/>
            <w:shd w:val="clear" w:color="auto" w:fill="E2EFD9" w:themeFill="accent6" w:themeFillTint="33"/>
            <w:vAlign w:val="center"/>
          </w:tcPr>
          <w:p w14:paraId="7BA82FFC" w14:textId="04141EA7" w:rsidR="00156E0E" w:rsidRPr="00337F6A" w:rsidRDefault="008070FD"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 xml:space="preserve">PJ, </w:t>
            </w:r>
            <w:r w:rsidR="00156E0E" w:rsidRPr="00337F6A">
              <w:rPr>
                <w:rFonts w:eastAsia="Times New Roman" w:cstheme="minorHAnsi"/>
                <w:lang w:eastAsia="sk-SK"/>
              </w:rPr>
              <w:t>CKO a NIKA (synergie a komplementarity)</w:t>
            </w:r>
            <w:r w:rsidR="003E7953" w:rsidRPr="00337F6A">
              <w:rPr>
                <w:rFonts w:eastAsia="Times New Roman" w:cstheme="minorHAnsi"/>
                <w:lang w:eastAsia="sk-SK"/>
              </w:rPr>
              <w:t>,</w:t>
            </w:r>
          </w:p>
          <w:p w14:paraId="7E45E3A2" w14:textId="77777777" w:rsidR="00E8553E" w:rsidRPr="00337F6A" w:rsidRDefault="00B87E0F"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
          <w:p w14:paraId="5A3ABF40" w14:textId="3F2FAB47" w:rsidR="009B52C3" w:rsidRPr="00337F6A" w:rsidRDefault="00090F94"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m</w:t>
            </w:r>
            <w:r w:rsidR="00323AB9" w:rsidRPr="00337F6A">
              <w:rPr>
                <w:rFonts w:eastAsia="Times New Roman" w:cstheme="minorHAnsi"/>
                <w:lang w:eastAsia="sk-SK"/>
              </w:rPr>
              <w:t xml:space="preserve">inister </w:t>
            </w:r>
            <w:r w:rsidR="00C01837" w:rsidRPr="00337F6A">
              <w:rPr>
                <w:rFonts w:eastAsia="Times New Roman" w:cstheme="minorHAnsi"/>
                <w:lang w:eastAsia="sk-SK"/>
              </w:rPr>
              <w:t xml:space="preserve">vnútra SR </w:t>
            </w:r>
            <w:r w:rsidR="00323AB9" w:rsidRPr="00337F6A">
              <w:rPr>
                <w:rFonts w:eastAsia="Times New Roman" w:cstheme="minorHAnsi"/>
                <w:lang w:eastAsia="sk-SK"/>
              </w:rPr>
              <w:t>alebo ním splnomocnená osoba</w:t>
            </w:r>
          </w:p>
        </w:tc>
      </w:tr>
      <w:tr w:rsidR="00004D09" w:rsidRPr="00337F6A" w14:paraId="43A88CD8" w14:textId="77777777" w:rsidTr="004345A0">
        <w:trPr>
          <w:trHeight w:val="435"/>
        </w:trPr>
        <w:tc>
          <w:tcPr>
            <w:tcW w:w="2718" w:type="dxa"/>
            <w:shd w:val="clear" w:color="auto" w:fill="E2EFD9" w:themeFill="accent6" w:themeFillTint="33"/>
            <w:noWrap/>
            <w:vAlign w:val="center"/>
            <w:hideMark/>
          </w:tcPr>
          <w:p w14:paraId="031F99FE" w14:textId="77777777" w:rsidR="00004D09" w:rsidRPr="00337F6A" w:rsidRDefault="00AE5534" w:rsidP="00D85154">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Plán hodnotenia</w:t>
            </w:r>
          </w:p>
        </w:tc>
        <w:tc>
          <w:tcPr>
            <w:tcW w:w="2239" w:type="dxa"/>
            <w:shd w:val="clear" w:color="auto" w:fill="E2EFD9" w:themeFill="accent6" w:themeFillTint="33"/>
            <w:noWrap/>
            <w:vAlign w:val="center"/>
            <w:hideMark/>
          </w:tcPr>
          <w:p w14:paraId="6E634F02" w14:textId="41D3A920" w:rsidR="00004D09" w:rsidRPr="00337F6A" w:rsidRDefault="00004D09" w:rsidP="00F512E9">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OZP</w:t>
            </w:r>
            <w:r w:rsidR="00A67193" w:rsidRPr="00337F6A">
              <w:rPr>
                <w:rFonts w:eastAsia="Times New Roman" w:cstheme="minorHAnsi"/>
                <w:color w:val="000000"/>
                <w:lang w:eastAsia="sk-SK"/>
              </w:rPr>
              <w:t xml:space="preserve"> </w:t>
            </w:r>
          </w:p>
        </w:tc>
        <w:tc>
          <w:tcPr>
            <w:tcW w:w="2126" w:type="dxa"/>
            <w:shd w:val="clear" w:color="auto" w:fill="E2EFD9" w:themeFill="accent6" w:themeFillTint="33"/>
            <w:vAlign w:val="center"/>
          </w:tcPr>
          <w:p w14:paraId="72DAE03C" w14:textId="7ECA8CE1" w:rsidR="00EB18AD" w:rsidRPr="00337F6A" w:rsidRDefault="00004D09" w:rsidP="00EB18AD">
            <w:pPr>
              <w:widowControl w:val="0"/>
              <w:autoSpaceDE w:val="0"/>
              <w:autoSpaceDN w:val="0"/>
              <w:adjustRightInd w:val="0"/>
              <w:rPr>
                <w:rFonts w:eastAsia="Times New Roman" w:cstheme="minorHAnsi"/>
                <w:lang w:eastAsia="sk-SK"/>
              </w:rPr>
            </w:pPr>
            <w:r w:rsidRPr="00337F6A">
              <w:rPr>
                <w:rFonts w:eastAsia="Times New Roman" w:cstheme="minorHAnsi"/>
                <w:lang w:eastAsia="sk-SK"/>
              </w:rPr>
              <w:t>PJ</w:t>
            </w:r>
            <w:r w:rsidR="00327315" w:rsidRPr="00337F6A">
              <w:rPr>
                <w:rFonts w:eastAsia="Times New Roman" w:cstheme="minorHAnsi"/>
                <w:lang w:eastAsia="sk-SK"/>
              </w:rPr>
              <w:t>, Gestor HP</w:t>
            </w:r>
            <w:r w:rsidR="00F772E5" w:rsidRPr="00337F6A">
              <w:rPr>
                <w:rFonts w:eastAsia="Times New Roman" w:cstheme="minorHAnsi"/>
                <w:lang w:eastAsia="sk-SK"/>
              </w:rPr>
              <w:t>, CKO</w:t>
            </w:r>
          </w:p>
          <w:p w14:paraId="51D94CEA" w14:textId="77777777" w:rsidR="00C8706C" w:rsidRPr="00337F6A" w:rsidRDefault="00C8706C" w:rsidP="00D85154">
            <w:pPr>
              <w:widowControl w:val="0"/>
              <w:autoSpaceDE w:val="0"/>
              <w:autoSpaceDN w:val="0"/>
              <w:adjustRightInd w:val="0"/>
              <w:rPr>
                <w:rFonts w:eastAsia="Times New Roman" w:cstheme="minorHAnsi"/>
                <w:lang w:eastAsia="sk-SK"/>
              </w:rPr>
            </w:pPr>
          </w:p>
        </w:tc>
        <w:tc>
          <w:tcPr>
            <w:tcW w:w="1984" w:type="dxa"/>
            <w:shd w:val="clear" w:color="auto" w:fill="E2EFD9" w:themeFill="accent6" w:themeFillTint="33"/>
            <w:noWrap/>
            <w:vAlign w:val="center"/>
            <w:hideMark/>
          </w:tcPr>
          <w:p w14:paraId="1868953C" w14:textId="4600AE1D" w:rsidR="00D23590" w:rsidRPr="00337F6A" w:rsidRDefault="00D23590" w:rsidP="00D85154">
            <w:pPr>
              <w:widowControl w:val="0"/>
              <w:autoSpaceDE w:val="0"/>
              <w:autoSpaceDN w:val="0"/>
              <w:adjustRightInd w:val="0"/>
              <w:rPr>
                <w:rFonts w:eastAsia="Times New Roman" w:cstheme="minorHAnsi"/>
                <w:lang w:eastAsia="sk-SK"/>
              </w:rPr>
            </w:pPr>
            <w:r w:rsidRPr="00337F6A">
              <w:rPr>
                <w:rFonts w:eastAsia="Times New Roman" w:cstheme="minorHAnsi"/>
                <w:bCs/>
                <w:lang w:eastAsia="sk-SK"/>
              </w:rPr>
              <w:t xml:space="preserve">minister </w:t>
            </w:r>
            <w:r w:rsidR="00C01837" w:rsidRPr="00337F6A">
              <w:rPr>
                <w:rFonts w:eastAsia="Times New Roman" w:cstheme="minorHAnsi"/>
                <w:bCs/>
                <w:lang w:eastAsia="sk-SK"/>
              </w:rPr>
              <w:t xml:space="preserve">vnútra SR </w:t>
            </w:r>
            <w:r w:rsidRPr="00337F6A">
              <w:rPr>
                <w:rFonts w:eastAsia="Times New Roman" w:cstheme="minorHAnsi"/>
                <w:bCs/>
                <w:lang w:eastAsia="sk-SK"/>
              </w:rPr>
              <w:t>alebo ním splnomocnená osoba</w:t>
            </w:r>
            <w:r w:rsidRPr="00337F6A">
              <w:rPr>
                <w:rFonts w:eastAsia="Times New Roman" w:cstheme="minorHAnsi"/>
                <w:lang w:eastAsia="sk-SK"/>
              </w:rPr>
              <w:t xml:space="preserve"> </w:t>
            </w:r>
          </w:p>
          <w:p w14:paraId="0C2C1DC1" w14:textId="77777777" w:rsidR="00F143BE" w:rsidRPr="00337F6A" w:rsidRDefault="00F143BE" w:rsidP="00D85154">
            <w:pPr>
              <w:widowControl w:val="0"/>
              <w:autoSpaceDE w:val="0"/>
              <w:autoSpaceDN w:val="0"/>
              <w:adjustRightInd w:val="0"/>
              <w:rPr>
                <w:rFonts w:eastAsia="Times New Roman" w:cstheme="minorHAnsi"/>
                <w:lang w:eastAsia="sk-SK"/>
              </w:rPr>
            </w:pPr>
          </w:p>
          <w:p w14:paraId="392B0D43" w14:textId="75FA9037" w:rsidR="00D43639" w:rsidRPr="00337F6A" w:rsidRDefault="00090F94" w:rsidP="00B83B83">
            <w:pPr>
              <w:widowControl w:val="0"/>
              <w:autoSpaceDE w:val="0"/>
              <w:autoSpaceDN w:val="0"/>
              <w:adjustRightInd w:val="0"/>
              <w:rPr>
                <w:rFonts w:eastAsia="Times New Roman" w:cstheme="minorHAnsi"/>
                <w:bCs/>
                <w:lang w:eastAsia="sk-SK"/>
              </w:rPr>
            </w:pPr>
            <w:r w:rsidRPr="00337F6A">
              <w:rPr>
                <w:rFonts w:eastAsia="Times New Roman" w:cstheme="minorHAnsi"/>
                <w:lang w:eastAsia="sk-SK"/>
              </w:rPr>
              <w:t>m</w:t>
            </w:r>
            <w:r w:rsidR="00C13FB1" w:rsidRPr="00337F6A">
              <w:rPr>
                <w:rFonts w:eastAsia="Times New Roman" w:cstheme="minorHAnsi"/>
                <w:lang w:eastAsia="sk-SK"/>
              </w:rPr>
              <w:t>onitorovací výbor</w:t>
            </w:r>
          </w:p>
        </w:tc>
      </w:tr>
      <w:tr w:rsidR="00004D09" w:rsidRPr="00337F6A" w14:paraId="7A7A75ED" w14:textId="77777777" w:rsidTr="004345A0">
        <w:trPr>
          <w:trHeight w:val="435"/>
        </w:trPr>
        <w:tc>
          <w:tcPr>
            <w:tcW w:w="2718" w:type="dxa"/>
            <w:shd w:val="clear" w:color="auto" w:fill="E2EFD9" w:themeFill="accent6" w:themeFillTint="33"/>
            <w:noWrap/>
            <w:vAlign w:val="center"/>
          </w:tcPr>
          <w:p w14:paraId="483A2011" w14:textId="77777777" w:rsidR="00004D09" w:rsidRPr="00337F6A" w:rsidRDefault="00D03232" w:rsidP="00452292">
            <w:pPr>
              <w:widowControl w:val="0"/>
              <w:autoSpaceDE w:val="0"/>
              <w:autoSpaceDN w:val="0"/>
              <w:adjustRightInd w:val="0"/>
              <w:rPr>
                <w:rFonts w:eastAsia="Times New Roman" w:cstheme="minorHAnsi"/>
                <w:b/>
                <w:bCs/>
                <w:color w:val="000000"/>
                <w:lang w:eastAsia="sk-SK"/>
              </w:rPr>
            </w:pPr>
            <w:r w:rsidRPr="00337F6A">
              <w:rPr>
                <w:rFonts w:eastAsia="Times New Roman" w:cstheme="minorHAnsi"/>
                <w:b/>
                <w:bCs/>
                <w:color w:val="000000"/>
                <w:lang w:eastAsia="sk-SK"/>
              </w:rPr>
              <w:t xml:space="preserve">Výročné správy o výkonnosti </w:t>
            </w:r>
          </w:p>
        </w:tc>
        <w:tc>
          <w:tcPr>
            <w:tcW w:w="2239" w:type="dxa"/>
            <w:shd w:val="clear" w:color="auto" w:fill="E2EFD9" w:themeFill="accent6" w:themeFillTint="33"/>
            <w:noWrap/>
            <w:vAlign w:val="center"/>
          </w:tcPr>
          <w:p w14:paraId="78ED02F1" w14:textId="77777777" w:rsidR="00004D09" w:rsidRPr="00337F6A" w:rsidRDefault="00004D09" w:rsidP="00D85154">
            <w:pPr>
              <w:widowControl w:val="0"/>
              <w:autoSpaceDE w:val="0"/>
              <w:autoSpaceDN w:val="0"/>
              <w:adjustRightInd w:val="0"/>
              <w:rPr>
                <w:rFonts w:eastAsia="Times New Roman" w:cstheme="minorHAnsi"/>
                <w:color w:val="000000"/>
                <w:lang w:eastAsia="sk-SK"/>
              </w:rPr>
            </w:pPr>
            <w:r w:rsidRPr="00337F6A">
              <w:rPr>
                <w:rFonts w:eastAsia="Times New Roman" w:cstheme="minorHAnsi"/>
                <w:color w:val="000000"/>
                <w:lang w:eastAsia="sk-SK"/>
              </w:rPr>
              <w:t xml:space="preserve">OZP </w:t>
            </w:r>
          </w:p>
        </w:tc>
        <w:tc>
          <w:tcPr>
            <w:tcW w:w="2126" w:type="dxa"/>
            <w:shd w:val="clear" w:color="auto" w:fill="E2EFD9" w:themeFill="accent6" w:themeFillTint="33"/>
            <w:vAlign w:val="center"/>
          </w:tcPr>
          <w:p w14:paraId="3796BE6E" w14:textId="20FBB081" w:rsidR="00004D09" w:rsidRPr="00337F6A" w:rsidRDefault="00004D09"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PJ, OO</w:t>
            </w:r>
            <w:r w:rsidR="007A24FD" w:rsidRPr="00337F6A">
              <w:rPr>
                <w:rFonts w:eastAsia="Times New Roman" w:cstheme="minorHAnsi"/>
                <w:lang w:eastAsia="sk-SK"/>
              </w:rPr>
              <w:t>,</w:t>
            </w:r>
          </w:p>
          <w:p w14:paraId="2D144493" w14:textId="77777777" w:rsidR="00D03232" w:rsidRPr="00337F6A" w:rsidRDefault="00D03232" w:rsidP="00D85154">
            <w:pPr>
              <w:widowControl w:val="0"/>
              <w:autoSpaceDE w:val="0"/>
              <w:autoSpaceDN w:val="0"/>
              <w:adjustRightInd w:val="0"/>
              <w:rPr>
                <w:rFonts w:eastAsia="Times New Roman" w:cstheme="minorHAnsi"/>
                <w:lang w:eastAsia="sk-SK"/>
              </w:rPr>
            </w:pPr>
            <w:r w:rsidRPr="00337F6A">
              <w:rPr>
                <w:rFonts w:eastAsia="Times New Roman" w:cstheme="minorHAnsi"/>
                <w:lang w:eastAsia="sk-SK"/>
              </w:rPr>
              <w:t>Gestor HP</w:t>
            </w:r>
          </w:p>
        </w:tc>
        <w:tc>
          <w:tcPr>
            <w:tcW w:w="1984" w:type="dxa"/>
            <w:shd w:val="clear" w:color="auto" w:fill="E2EFD9" w:themeFill="accent6" w:themeFillTint="33"/>
            <w:noWrap/>
            <w:vAlign w:val="center"/>
          </w:tcPr>
          <w:p w14:paraId="7D97813B" w14:textId="77777777" w:rsidR="005C4F40" w:rsidRPr="00337F6A" w:rsidRDefault="005C4F40" w:rsidP="00D85154">
            <w:pPr>
              <w:widowControl w:val="0"/>
              <w:autoSpaceDE w:val="0"/>
              <w:autoSpaceDN w:val="0"/>
              <w:adjustRightInd w:val="0"/>
              <w:rPr>
                <w:rFonts w:cstheme="minorHAnsi"/>
              </w:rPr>
            </w:pPr>
            <w:r w:rsidRPr="00337F6A">
              <w:rPr>
                <w:rFonts w:cstheme="minorHAnsi"/>
              </w:rPr>
              <w:t>EK</w:t>
            </w:r>
          </w:p>
          <w:p w14:paraId="3845BFBA" w14:textId="77777777" w:rsidR="005C4F40" w:rsidRPr="00337F6A" w:rsidRDefault="005C4F40" w:rsidP="00D85154">
            <w:pPr>
              <w:widowControl w:val="0"/>
              <w:autoSpaceDE w:val="0"/>
              <w:autoSpaceDN w:val="0"/>
              <w:adjustRightInd w:val="0"/>
              <w:rPr>
                <w:rFonts w:cstheme="minorHAnsi"/>
              </w:rPr>
            </w:pPr>
          </w:p>
          <w:p w14:paraId="66D90FD2" w14:textId="52CDE28A" w:rsidR="00D23590" w:rsidRPr="00337F6A" w:rsidRDefault="00D23590" w:rsidP="00D85154">
            <w:pPr>
              <w:widowControl w:val="0"/>
              <w:autoSpaceDE w:val="0"/>
              <w:autoSpaceDN w:val="0"/>
              <w:adjustRightInd w:val="0"/>
              <w:rPr>
                <w:rFonts w:cstheme="minorHAnsi"/>
              </w:rPr>
            </w:pPr>
            <w:r w:rsidRPr="00337F6A">
              <w:rPr>
                <w:rFonts w:cstheme="minorHAnsi"/>
              </w:rPr>
              <w:t xml:space="preserve">minister </w:t>
            </w:r>
            <w:r w:rsidR="00C01837" w:rsidRPr="00337F6A">
              <w:rPr>
                <w:rFonts w:cstheme="minorHAnsi"/>
              </w:rPr>
              <w:t xml:space="preserve">vnútra SR </w:t>
            </w:r>
            <w:r w:rsidRPr="00337F6A">
              <w:rPr>
                <w:rFonts w:cstheme="minorHAnsi"/>
              </w:rPr>
              <w:t xml:space="preserve">alebo ním splnomocnená osoba </w:t>
            </w:r>
          </w:p>
          <w:p w14:paraId="3040CF8B" w14:textId="77777777" w:rsidR="00D23590" w:rsidRPr="00337F6A" w:rsidRDefault="00D23590" w:rsidP="00D85154">
            <w:pPr>
              <w:widowControl w:val="0"/>
              <w:autoSpaceDE w:val="0"/>
              <w:autoSpaceDN w:val="0"/>
              <w:adjustRightInd w:val="0"/>
              <w:rPr>
                <w:rFonts w:cstheme="minorHAnsi"/>
              </w:rPr>
            </w:pPr>
          </w:p>
          <w:p w14:paraId="3215696E" w14:textId="6DE03DB6" w:rsidR="001A0852" w:rsidRPr="00337F6A" w:rsidRDefault="00215686" w:rsidP="00D85154">
            <w:pPr>
              <w:widowControl w:val="0"/>
              <w:autoSpaceDE w:val="0"/>
              <w:autoSpaceDN w:val="0"/>
              <w:adjustRightInd w:val="0"/>
              <w:rPr>
                <w:rFonts w:cstheme="minorHAnsi"/>
              </w:rPr>
            </w:pPr>
            <w:r w:rsidRPr="00337F6A">
              <w:rPr>
                <w:rFonts w:cstheme="minorHAnsi"/>
              </w:rPr>
              <w:t>m</w:t>
            </w:r>
            <w:r w:rsidR="001A0852" w:rsidRPr="00337F6A">
              <w:rPr>
                <w:rFonts w:cstheme="minorHAnsi"/>
              </w:rPr>
              <w:t>onitorovací výbor</w:t>
            </w:r>
          </w:p>
        </w:tc>
      </w:tr>
    </w:tbl>
    <w:p w14:paraId="640FC964" w14:textId="5EFEF1BA" w:rsidR="000A43DC" w:rsidRDefault="000A43DC" w:rsidP="00851B5E">
      <w:pPr>
        <w:jc w:val="both"/>
        <w:rPr>
          <w:rFonts w:cstheme="minorHAnsi"/>
          <w:b/>
          <w:bCs/>
          <w:color w:val="2F5496" w:themeColor="accent5" w:themeShade="BF"/>
        </w:rPr>
      </w:pPr>
    </w:p>
    <w:p w14:paraId="1D4AC5F8" w14:textId="1BB80821" w:rsidR="00851B5E" w:rsidRPr="00975B76" w:rsidRDefault="00851B5E" w:rsidP="00851B5E">
      <w:pPr>
        <w:jc w:val="both"/>
        <w:rPr>
          <w:rFonts w:cstheme="minorHAnsi"/>
          <w:b/>
          <w:bCs/>
          <w:color w:val="2F5496" w:themeColor="accent5" w:themeShade="BF"/>
        </w:rPr>
      </w:pPr>
      <w:r w:rsidRPr="00975B76">
        <w:rPr>
          <w:rFonts w:cstheme="minorHAnsi"/>
          <w:b/>
          <w:bCs/>
          <w:color w:val="2F5496" w:themeColor="accent5" w:themeShade="BF"/>
        </w:rPr>
        <w:t>Manuály RO</w:t>
      </w:r>
    </w:p>
    <w:p w14:paraId="58998413" w14:textId="422206F9" w:rsidR="00851B5E" w:rsidRPr="00337F6A" w:rsidRDefault="00851B5E" w:rsidP="00851B5E">
      <w:pPr>
        <w:jc w:val="both"/>
        <w:rPr>
          <w:rFonts w:cstheme="minorHAnsi"/>
        </w:rPr>
      </w:pPr>
      <w:r w:rsidRPr="00975B76">
        <w:rPr>
          <w:rFonts w:cstheme="minorHAnsi"/>
        </w:rPr>
        <w:t xml:space="preserve">Medzi manuály RO patria </w:t>
      </w:r>
      <w:r w:rsidRPr="008061B4">
        <w:rPr>
          <w:rFonts w:cstheme="minorHAnsi"/>
        </w:rPr>
        <w:t>Manuál procedúr,</w:t>
      </w:r>
      <w:r w:rsidRPr="00975B76">
        <w:rPr>
          <w:rFonts w:cstheme="minorHAnsi"/>
        </w:rPr>
        <w:t xml:space="preserve"> Manuál kontroly VO</w:t>
      </w:r>
      <w:r w:rsidR="00DE6AEC" w:rsidRPr="00975B76">
        <w:rPr>
          <w:rFonts w:cstheme="minorHAnsi"/>
        </w:rPr>
        <w:t>/O</w:t>
      </w:r>
      <w:r w:rsidR="001B7653" w:rsidRPr="00975B76">
        <w:rPr>
          <w:rFonts w:cstheme="minorHAnsi"/>
        </w:rPr>
        <w:t xml:space="preserve">, Manuál </w:t>
      </w:r>
      <w:r w:rsidR="00FE5109" w:rsidRPr="00AA7557">
        <w:rPr>
          <w:rFonts w:cstheme="minorHAnsi"/>
        </w:rPr>
        <w:t xml:space="preserve">procedúr </w:t>
      </w:r>
      <w:r w:rsidR="0004529F" w:rsidRPr="00AA7557">
        <w:rPr>
          <w:rFonts w:cstheme="minorHAnsi"/>
        </w:rPr>
        <w:t>pre oblasť nezrovnalostí</w:t>
      </w:r>
      <w:r w:rsidR="00FE5109" w:rsidRPr="00AA7557">
        <w:rPr>
          <w:rFonts w:cstheme="minorHAnsi"/>
        </w:rPr>
        <w:t xml:space="preserve"> </w:t>
      </w:r>
      <w:r w:rsidRPr="00975B76">
        <w:rPr>
          <w:rFonts w:cstheme="minorHAnsi"/>
        </w:rPr>
        <w:t>a Manuál Platobnej jednotky.</w:t>
      </w:r>
      <w:r w:rsidRPr="00337F6A">
        <w:rPr>
          <w:rFonts w:cstheme="minorHAnsi"/>
        </w:rPr>
        <w:t xml:space="preserve"> </w:t>
      </w:r>
    </w:p>
    <w:p w14:paraId="146CA399" w14:textId="020C033E" w:rsidR="00851B5E" w:rsidRPr="00337F6A" w:rsidRDefault="00851B5E" w:rsidP="00851B5E">
      <w:pPr>
        <w:jc w:val="both"/>
        <w:rPr>
          <w:rFonts w:cstheme="minorHAnsi"/>
        </w:rPr>
      </w:pPr>
      <w:r w:rsidRPr="00337F6A">
        <w:rPr>
          <w:rFonts w:cstheme="minorHAnsi"/>
        </w:rPr>
        <w:t>Manuály RO nastavujú vnútorné procesy a postupy zabezpečujúce riadenie a  realizáciu programu na úrovni jednotlivých pracovných pozícií v organizačnej štruktúre konkrétnej zložky RO, zahrňujú tok informácií, dokumentov, finančných prostriedkov, kontrolu, zastupiteľnosť, časové limity na realizáciu jednotlivých procesov vrátane vstupných a výstupných dokumentov a podmienky uchovávania dokumentov. V prípade, že vykonávané činnosti zahŕňajú prácu s</w:t>
      </w:r>
      <w:del w:id="1346" w:author="Autor">
        <w:r w:rsidRPr="00337F6A" w:rsidDel="00B1054C">
          <w:rPr>
            <w:rFonts w:cstheme="minorHAnsi"/>
          </w:rPr>
          <w:delText xml:space="preserve"> </w:delText>
        </w:r>
      </w:del>
      <w:ins w:id="1347" w:author="Autor">
        <w:r w:rsidR="00B1054C">
          <w:rPr>
            <w:rFonts w:cstheme="minorHAnsi"/>
          </w:rPr>
          <w:t> </w:t>
        </w:r>
      </w:ins>
      <w:r w:rsidRPr="00337F6A">
        <w:rPr>
          <w:rFonts w:cstheme="minorHAnsi"/>
        </w:rPr>
        <w:t>ITMS</w:t>
      </w:r>
      <w:ins w:id="1348" w:author="Autor">
        <w:r w:rsidR="00B1054C">
          <w:rPr>
            <w:rFonts w:cstheme="minorHAnsi"/>
          </w:rPr>
          <w:t>21+</w:t>
        </w:r>
      </w:ins>
      <w:r w:rsidRPr="00337F6A">
        <w:rPr>
          <w:rFonts w:cstheme="minorHAnsi"/>
        </w:rPr>
        <w:t xml:space="preserve">, sú jasne špecifikované roly a kompetencie jednotlivých zamestnancov. </w:t>
      </w:r>
    </w:p>
    <w:p w14:paraId="26CCDE21" w14:textId="77777777" w:rsidR="00851B5E" w:rsidRPr="00337F6A" w:rsidRDefault="00851B5E" w:rsidP="00851B5E">
      <w:pPr>
        <w:jc w:val="both"/>
        <w:rPr>
          <w:rFonts w:cstheme="minorHAnsi"/>
        </w:rPr>
      </w:pPr>
      <w:r w:rsidRPr="00337F6A">
        <w:rPr>
          <w:rFonts w:cstheme="minorHAnsi"/>
        </w:rPr>
        <w:t xml:space="preserve">Manuály RO využívajú predovšetkým formu audit trailu, procesy, termíny a lehoty musia na seba logicky nadväzovať, musí byť jasné, kde jeden krok končí a ďalší začína. Nastavenie procesov musí byť v súlade s príslušnými právnymi predpismi a metodickými príručkami.  </w:t>
      </w:r>
    </w:p>
    <w:p w14:paraId="1C725EA6" w14:textId="7DBC7F7D" w:rsidR="00851B5E" w:rsidRPr="00337F6A" w:rsidRDefault="00851B5E" w:rsidP="00851B5E">
      <w:pPr>
        <w:jc w:val="both"/>
        <w:rPr>
          <w:rFonts w:cstheme="minorHAnsi"/>
        </w:rPr>
      </w:pPr>
      <w:r w:rsidRPr="00337F6A">
        <w:rPr>
          <w:rFonts w:cstheme="minorHAnsi"/>
        </w:rPr>
        <w:t xml:space="preserve">Postupy a procesy uvedené v príslušnom manuáli RO sú záväzné pre zložku RO, v rámci ktorej vykonáva subjekt svoje činnosti. RO je povinný vložiť </w:t>
      </w:r>
      <w:r w:rsidR="008C7D72" w:rsidRPr="00337F6A">
        <w:rPr>
          <w:rFonts w:cstheme="minorHAnsi"/>
        </w:rPr>
        <w:t xml:space="preserve">manuál </w:t>
      </w:r>
      <w:r w:rsidRPr="00337F6A">
        <w:rPr>
          <w:rFonts w:cstheme="minorHAnsi"/>
        </w:rPr>
        <w:t>do ITMS</w:t>
      </w:r>
      <w:ins w:id="1349" w:author="Autor">
        <w:r w:rsidR="00B1054C">
          <w:rPr>
            <w:rFonts w:cstheme="minorHAnsi"/>
          </w:rPr>
          <w:t>21+</w:t>
        </w:r>
      </w:ins>
      <w:r w:rsidRPr="00337F6A">
        <w:rPr>
          <w:rFonts w:cstheme="minorHAnsi"/>
        </w:rPr>
        <w:t xml:space="preserve">. </w:t>
      </w:r>
    </w:p>
    <w:p w14:paraId="6AA5C4CB" w14:textId="5DFB2932" w:rsidR="00851B5E" w:rsidRPr="00337F6A" w:rsidRDefault="00851B5E" w:rsidP="00851B5E">
      <w:pPr>
        <w:jc w:val="both"/>
        <w:rPr>
          <w:rFonts w:cstheme="minorHAnsi"/>
          <w:b/>
          <w:bCs/>
          <w:color w:val="2F5496" w:themeColor="accent5" w:themeShade="BF"/>
        </w:rPr>
      </w:pPr>
      <w:r w:rsidRPr="00337F6A">
        <w:rPr>
          <w:rFonts w:cstheme="minorHAnsi"/>
          <w:b/>
          <w:bCs/>
          <w:color w:val="2F5496" w:themeColor="accent5" w:themeShade="BF"/>
        </w:rPr>
        <w:t>Metodické príručky</w:t>
      </w:r>
      <w:r w:rsidR="008F108B" w:rsidRPr="00337F6A">
        <w:rPr>
          <w:rFonts w:cstheme="minorHAnsi"/>
          <w:b/>
          <w:bCs/>
          <w:color w:val="2F5496" w:themeColor="accent5" w:themeShade="BF"/>
        </w:rPr>
        <w:t xml:space="preserve"> RO</w:t>
      </w:r>
    </w:p>
    <w:p w14:paraId="747B8C50" w14:textId="7AC8E6D4" w:rsidR="00851B5E" w:rsidRPr="00337F6A" w:rsidRDefault="00851B5E" w:rsidP="00851B5E">
      <w:pPr>
        <w:jc w:val="both"/>
        <w:rPr>
          <w:rFonts w:cstheme="minorHAnsi"/>
          <w:color w:val="FF0000"/>
        </w:rPr>
      </w:pPr>
      <w:r w:rsidRPr="00337F6A">
        <w:rPr>
          <w:rFonts w:cstheme="minorHAnsi"/>
        </w:rPr>
        <w:lastRenderedPageBreak/>
        <w:t>Metodickými príručkami RO sú</w:t>
      </w:r>
      <w:r w:rsidR="00D668FE" w:rsidRPr="00337F6A">
        <w:rPr>
          <w:rFonts w:cstheme="minorHAnsi"/>
        </w:rPr>
        <w:t xml:space="preserve"> najmä</w:t>
      </w:r>
      <w:r w:rsidRPr="00337F6A">
        <w:rPr>
          <w:rFonts w:cstheme="minorHAnsi"/>
        </w:rPr>
        <w:t xml:space="preserve"> Príručka pre žiadateľa, Príručka pre prijímateľa, Príručka pre hodnotiteľ</w:t>
      </w:r>
      <w:r w:rsidR="00F46D63" w:rsidRPr="00337F6A">
        <w:rPr>
          <w:rFonts w:cstheme="minorHAnsi"/>
        </w:rPr>
        <w:t>a</w:t>
      </w:r>
      <w:r w:rsidR="00EC194F" w:rsidRPr="00337F6A">
        <w:rPr>
          <w:rFonts w:cstheme="minorHAnsi"/>
        </w:rPr>
        <w:t xml:space="preserve">, </w:t>
      </w:r>
      <w:r w:rsidR="00ED1EC5" w:rsidRPr="00337F6A">
        <w:rPr>
          <w:rFonts w:cstheme="minorHAnsi"/>
        </w:rPr>
        <w:t xml:space="preserve">Usmernenie k riadeniu rizík podvodov, </w:t>
      </w:r>
      <w:r w:rsidRPr="00337F6A">
        <w:rPr>
          <w:rFonts w:cstheme="minorHAnsi"/>
        </w:rPr>
        <w:t>Príručka k oprávnenosti výdavko</w:t>
      </w:r>
      <w:r w:rsidR="00EC194F" w:rsidRPr="00337F6A">
        <w:rPr>
          <w:rFonts w:cstheme="minorHAnsi"/>
        </w:rPr>
        <w:t>v,</w:t>
      </w:r>
      <w:r w:rsidR="00CF4F49" w:rsidRPr="00337F6A">
        <w:rPr>
          <w:rFonts w:cstheme="minorHAnsi"/>
        </w:rPr>
        <w:t xml:space="preserve"> </w:t>
      </w:r>
      <w:r w:rsidR="00EC194F" w:rsidRPr="00337F6A">
        <w:rPr>
          <w:rFonts w:cstheme="minorHAnsi"/>
        </w:rPr>
        <w:t>Usmernenie</w:t>
      </w:r>
      <w:r w:rsidR="00ED1EC5" w:rsidRPr="00337F6A">
        <w:rPr>
          <w:rFonts w:cstheme="minorHAnsi"/>
        </w:rPr>
        <w:t xml:space="preserve"> k nezrovnalostiam, Usmernenie k</w:t>
      </w:r>
      <w:r w:rsidR="00DE6AEC" w:rsidRPr="00337F6A">
        <w:rPr>
          <w:rFonts w:cstheme="minorHAnsi"/>
        </w:rPr>
        <w:t> VO/O</w:t>
      </w:r>
      <w:r w:rsidR="00382244" w:rsidRPr="00337F6A">
        <w:rPr>
          <w:rFonts w:cstheme="minorHAnsi"/>
        </w:rPr>
        <w:t>.</w:t>
      </w:r>
      <w:r w:rsidR="00EC194F" w:rsidRPr="00337F6A">
        <w:rPr>
          <w:rFonts w:cstheme="minorHAnsi"/>
        </w:rPr>
        <w:t xml:space="preserve"> </w:t>
      </w:r>
      <w:r w:rsidR="00C16B40" w:rsidRPr="00337F6A">
        <w:rPr>
          <w:rFonts w:cstheme="minorHAnsi"/>
          <w:color w:val="FF0000"/>
        </w:rPr>
        <w:t xml:space="preserve"> </w:t>
      </w:r>
    </w:p>
    <w:p w14:paraId="42C2E0D5" w14:textId="007013B0" w:rsidR="00851B5E" w:rsidRPr="00337F6A" w:rsidRDefault="00851B5E" w:rsidP="00851B5E">
      <w:pPr>
        <w:jc w:val="both"/>
        <w:rPr>
          <w:rFonts w:cstheme="minorHAnsi"/>
        </w:rPr>
      </w:pPr>
      <w:r w:rsidRPr="00337F6A">
        <w:rPr>
          <w:rFonts w:cstheme="minorHAnsi"/>
        </w:rPr>
        <w:t xml:space="preserve">Metodické príručky bližšie interpretujú Systém riadenia programov Fondov pre oblasť vnútorných záležitostí s cieľom zabezpečiť metodickú podporu všetkým relevantným subjektom na jednotlivých úrovniach implementácie. Popisujú jednotlivé procesy alebo tematické oblasti, určujú lehoty, záväznosť ako aj povinnosti jednotlivých subjektov. Podľa zamerania sú záväzné najmä pre </w:t>
      </w:r>
      <w:r w:rsidR="00CD1C71" w:rsidRPr="00337F6A">
        <w:rPr>
          <w:rFonts w:cstheme="minorHAnsi"/>
        </w:rPr>
        <w:t>RO</w:t>
      </w:r>
      <w:r w:rsidRPr="00337F6A">
        <w:rPr>
          <w:rFonts w:cstheme="minorHAnsi"/>
        </w:rPr>
        <w:t xml:space="preserve">, žiadateľov alebo prijímateľov. Všetky lehoty sú stanovené v pracovných dňoch, ak v konkrétnom ustanovení nie je lehota uvedená výslovne v kalendárnych dňoch. Ak je v texte uvedené, že subjekt má vykonať určitý úkon bezodkladne, znamená to, že úkon je potrebné vykonať bez akéhokoľvek časového odkladu najneskôr do 7  pracovných dní od vzniku skutočnosti rozhodnej pre počítanie lehoty, ak nie je uvedené inak. Metodické príručky vypracováva RO </w:t>
      </w:r>
      <w:r w:rsidR="00382244" w:rsidRPr="00337F6A">
        <w:rPr>
          <w:rFonts w:cstheme="minorHAnsi"/>
        </w:rPr>
        <w:t xml:space="preserve">(ako aj všetky aktualizácie) </w:t>
      </w:r>
      <w:r w:rsidRPr="00337F6A">
        <w:rPr>
          <w:rFonts w:cstheme="minorHAnsi"/>
        </w:rPr>
        <w:t xml:space="preserve">a sú zverejňované </w:t>
      </w:r>
      <w:r w:rsidR="00382244" w:rsidRPr="00337F6A">
        <w:rPr>
          <w:rFonts w:cstheme="minorHAnsi"/>
        </w:rPr>
        <w:t xml:space="preserve">na webovej stránke RO a </w:t>
      </w:r>
      <w:r w:rsidRPr="00337F6A">
        <w:rPr>
          <w:rFonts w:cstheme="minorHAnsi"/>
        </w:rPr>
        <w:t>v</w:t>
      </w:r>
      <w:del w:id="1350" w:author="Autor">
        <w:r w:rsidRPr="00337F6A" w:rsidDel="00B1054C">
          <w:rPr>
            <w:rFonts w:cstheme="minorHAnsi"/>
          </w:rPr>
          <w:delText> </w:delText>
        </w:r>
      </w:del>
      <w:ins w:id="1351" w:author="Autor">
        <w:r w:rsidR="00B1054C">
          <w:rPr>
            <w:rFonts w:cstheme="minorHAnsi"/>
          </w:rPr>
          <w:t> </w:t>
        </w:r>
      </w:ins>
      <w:r w:rsidRPr="00337F6A">
        <w:rPr>
          <w:rFonts w:cstheme="minorHAnsi"/>
        </w:rPr>
        <w:t>ITMS</w:t>
      </w:r>
      <w:ins w:id="1352" w:author="Autor">
        <w:r w:rsidR="00B1054C">
          <w:rPr>
            <w:rFonts w:cstheme="minorHAnsi"/>
          </w:rPr>
          <w:t>21+</w:t>
        </w:r>
      </w:ins>
      <w:r w:rsidRPr="00337F6A">
        <w:rPr>
          <w:rFonts w:cstheme="minorHAnsi"/>
        </w:rPr>
        <w:t>.</w:t>
      </w:r>
      <w:r w:rsidR="00382244" w:rsidRPr="00337F6A">
        <w:rPr>
          <w:rFonts w:cstheme="minorHAnsi"/>
        </w:rPr>
        <w:t xml:space="preserve"> V prípade ich aktualizácie počas programového obdobia, RO informuje všetkých prijímateľom aj adresne e-mailom.</w:t>
      </w:r>
    </w:p>
    <w:p w14:paraId="1D8F8DE6" w14:textId="2114E90E" w:rsidR="000A43DC" w:rsidRDefault="00851B5E" w:rsidP="00851B5E">
      <w:pPr>
        <w:jc w:val="both"/>
        <w:rPr>
          <w:rFonts w:cstheme="minorHAnsi"/>
        </w:rPr>
      </w:pPr>
      <w:r w:rsidRPr="00337F6A">
        <w:rPr>
          <w:rFonts w:cstheme="minorHAnsi"/>
        </w:rPr>
        <w:t>V prípade, ak sa akékoľvek ustanovenie vyššie uvedených dokumentov stane neplatným v dôsledku jeho rozporu s platným právnym poriadkom SR a EÚ, platia pre danú oblasť ustanovenia právne záväzných aktov EÚ a všeobecne záväzných právnych predpisov SR. V prípade obsahových alebo procesných odlišností vyššie uvedených dokumentov a</w:t>
      </w:r>
      <w:del w:id="1353" w:author="Autor">
        <w:r w:rsidRPr="00337F6A" w:rsidDel="00B1054C">
          <w:rPr>
            <w:rFonts w:cstheme="minorHAnsi"/>
          </w:rPr>
          <w:delText xml:space="preserve"> </w:delText>
        </w:r>
      </w:del>
      <w:ins w:id="1354" w:author="Autor">
        <w:r w:rsidR="00B1054C">
          <w:rPr>
            <w:rFonts w:cstheme="minorHAnsi"/>
          </w:rPr>
          <w:t> </w:t>
        </w:r>
      </w:ins>
      <w:r w:rsidRPr="00337F6A">
        <w:rPr>
          <w:rFonts w:cstheme="minorHAnsi"/>
        </w:rPr>
        <w:t>ITMS</w:t>
      </w:r>
      <w:ins w:id="1355" w:author="Autor">
        <w:r w:rsidR="00B1054C">
          <w:rPr>
            <w:rFonts w:cstheme="minorHAnsi"/>
          </w:rPr>
          <w:t>21+</w:t>
        </w:r>
      </w:ins>
      <w:r w:rsidRPr="00337F6A">
        <w:rPr>
          <w:rFonts w:cstheme="minorHAnsi"/>
        </w:rPr>
        <w:t xml:space="preserve"> je, do času zabezpečenia súladu s</w:t>
      </w:r>
      <w:del w:id="1356" w:author="Autor">
        <w:r w:rsidRPr="00337F6A" w:rsidDel="00B1054C">
          <w:rPr>
            <w:rFonts w:cstheme="minorHAnsi"/>
          </w:rPr>
          <w:delText xml:space="preserve"> </w:delText>
        </w:r>
      </w:del>
      <w:ins w:id="1357" w:author="Autor">
        <w:r w:rsidR="00B1054C">
          <w:rPr>
            <w:rFonts w:cstheme="minorHAnsi"/>
          </w:rPr>
          <w:t> </w:t>
        </w:r>
      </w:ins>
      <w:r w:rsidRPr="00337F6A">
        <w:rPr>
          <w:rFonts w:cstheme="minorHAnsi"/>
        </w:rPr>
        <w:t>ITMS</w:t>
      </w:r>
      <w:ins w:id="1358" w:author="Autor">
        <w:r w:rsidR="00B1054C">
          <w:rPr>
            <w:rFonts w:cstheme="minorHAnsi"/>
          </w:rPr>
          <w:t>21+</w:t>
        </w:r>
      </w:ins>
      <w:r w:rsidRPr="00337F6A">
        <w:rPr>
          <w:rFonts w:cstheme="minorHAnsi"/>
        </w:rPr>
        <w:t xml:space="preserve"> a naopak, záväzná verzia ITMS</w:t>
      </w:r>
      <w:ins w:id="1359" w:author="Autor">
        <w:r w:rsidR="00B1054C">
          <w:rPr>
            <w:rFonts w:cstheme="minorHAnsi"/>
          </w:rPr>
          <w:t>21+</w:t>
        </w:r>
      </w:ins>
      <w:r w:rsidRPr="00337F6A">
        <w:rPr>
          <w:rFonts w:cstheme="minorHAnsi"/>
        </w:rPr>
        <w:t>.</w:t>
      </w:r>
    </w:p>
    <w:p w14:paraId="504A1426" w14:textId="77777777" w:rsidR="000A43DC" w:rsidRPr="00337F6A" w:rsidRDefault="000A43DC" w:rsidP="00851B5E">
      <w:pPr>
        <w:jc w:val="both"/>
        <w:rPr>
          <w:rFonts w:cstheme="minorHAnsi"/>
        </w:rPr>
      </w:pPr>
    </w:p>
    <w:p w14:paraId="3967A9FF" w14:textId="0A86E505" w:rsidR="000A43DC" w:rsidRDefault="00AE435E" w:rsidP="001216C2">
      <w:pPr>
        <w:pStyle w:val="Nadpis1"/>
        <w:spacing w:before="0" w:line="240" w:lineRule="auto"/>
        <w:rPr>
          <w:rFonts w:asciiTheme="minorHAnsi" w:hAnsiTheme="minorHAnsi" w:cstheme="minorHAnsi"/>
          <w:b/>
          <w:caps/>
          <w:sz w:val="22"/>
          <w:szCs w:val="22"/>
        </w:rPr>
      </w:pPr>
      <w:bookmarkStart w:id="1360" w:name="_Toc204683765"/>
      <w:r w:rsidRPr="00337F6A">
        <w:rPr>
          <w:rFonts w:asciiTheme="minorHAnsi" w:hAnsiTheme="minorHAnsi" w:cstheme="minorHAnsi"/>
          <w:b/>
          <w:caps/>
          <w:sz w:val="22"/>
          <w:szCs w:val="22"/>
        </w:rPr>
        <w:t>6. Z</w:t>
      </w:r>
      <w:r w:rsidR="00D8489C" w:rsidRPr="00337F6A">
        <w:rPr>
          <w:rFonts w:asciiTheme="minorHAnsi" w:hAnsiTheme="minorHAnsi" w:cstheme="minorHAnsi"/>
          <w:b/>
          <w:caps/>
          <w:sz w:val="22"/>
          <w:szCs w:val="22"/>
        </w:rPr>
        <w:t>ÁSADY PODPORY Z</w:t>
      </w:r>
      <w:r w:rsidR="001216C2">
        <w:rPr>
          <w:rFonts w:asciiTheme="minorHAnsi" w:hAnsiTheme="minorHAnsi" w:cstheme="minorHAnsi"/>
          <w:b/>
          <w:caps/>
          <w:sz w:val="22"/>
          <w:szCs w:val="22"/>
        </w:rPr>
        <w:t> </w:t>
      </w:r>
      <w:r w:rsidR="00DF21D3" w:rsidRPr="00337F6A">
        <w:rPr>
          <w:rFonts w:asciiTheme="minorHAnsi" w:hAnsiTheme="minorHAnsi" w:cstheme="minorHAnsi"/>
          <w:b/>
          <w:caps/>
          <w:sz w:val="22"/>
          <w:szCs w:val="22"/>
        </w:rPr>
        <w:t>FONDOV</w:t>
      </w:r>
      <w:bookmarkEnd w:id="1360"/>
    </w:p>
    <w:p w14:paraId="40821592" w14:textId="77777777" w:rsidR="001216C2" w:rsidRPr="001216C2" w:rsidRDefault="001216C2" w:rsidP="001216C2"/>
    <w:p w14:paraId="43DD6E82" w14:textId="2006A153" w:rsidR="00F9038B" w:rsidRPr="00337F6A" w:rsidRDefault="00F9038B" w:rsidP="00F9038B">
      <w:pPr>
        <w:rPr>
          <w:rFonts w:cstheme="minorHAnsi"/>
          <w:b/>
        </w:rPr>
      </w:pPr>
      <w:r w:rsidRPr="00337F6A">
        <w:rPr>
          <w:rFonts w:cstheme="minorHAnsi"/>
          <w:b/>
        </w:rPr>
        <w:t>Zdieľané riadenie</w:t>
      </w:r>
    </w:p>
    <w:p w14:paraId="20E54F7D" w14:textId="306910A5" w:rsidR="00F9038B" w:rsidRDefault="00F9038B" w:rsidP="00393CAA">
      <w:pPr>
        <w:jc w:val="both"/>
        <w:rPr>
          <w:ins w:id="1361" w:author="Autor"/>
          <w:rFonts w:cstheme="minorHAnsi"/>
        </w:rPr>
      </w:pPr>
      <w:r w:rsidRPr="00337F6A">
        <w:rPr>
          <w:rFonts w:cstheme="minorHAnsi"/>
        </w:rPr>
        <w:t>Riadiaci orgá</w:t>
      </w:r>
      <w:r w:rsidR="003B188C" w:rsidRPr="00337F6A">
        <w:rPr>
          <w:rFonts w:cstheme="minorHAnsi"/>
        </w:rPr>
        <w:t>n</w:t>
      </w:r>
      <w:r w:rsidRPr="00337F6A">
        <w:rPr>
          <w:rFonts w:cstheme="minorHAnsi"/>
        </w:rPr>
        <w:t xml:space="preserve"> a EK plnia rozpočet EÚ pridelený </w:t>
      </w:r>
      <w:r w:rsidR="00A7386A" w:rsidRPr="00337F6A">
        <w:rPr>
          <w:rFonts w:cstheme="minorHAnsi"/>
        </w:rPr>
        <w:t xml:space="preserve">fondom </w:t>
      </w:r>
      <w:r w:rsidR="00EB48FE" w:rsidRPr="00337F6A">
        <w:rPr>
          <w:rFonts w:cstheme="minorHAnsi"/>
        </w:rPr>
        <w:t>podliehajúcim</w:t>
      </w:r>
      <w:r w:rsidRPr="00337F6A">
        <w:rPr>
          <w:rFonts w:cstheme="minorHAnsi"/>
        </w:rPr>
        <w:t xml:space="preserve"> </w:t>
      </w:r>
      <w:r w:rsidRPr="00337F6A">
        <w:rPr>
          <w:rFonts w:cstheme="minorHAnsi"/>
          <w:b/>
        </w:rPr>
        <w:t>zdieľanému riadeniu</w:t>
      </w:r>
      <w:r w:rsidRPr="00337F6A">
        <w:rPr>
          <w:rFonts w:cstheme="minorHAnsi"/>
        </w:rPr>
        <w:t xml:space="preserve"> v súlade s čl. 63 nariadenia o rozpočtových pravidlách.</w:t>
      </w:r>
      <w:r w:rsidRPr="00337F6A">
        <w:rPr>
          <w:rStyle w:val="Odkaznapoznmkupodiarou"/>
          <w:rFonts w:cstheme="minorHAnsi"/>
        </w:rPr>
        <w:footnoteReference w:id="50"/>
      </w:r>
      <w:r w:rsidRPr="00337F6A">
        <w:rPr>
          <w:rFonts w:cstheme="minorHAnsi"/>
        </w:rPr>
        <w:t xml:space="preserve"> Riadiaci orgán pripravuje a vykonáva programy v súlade s inštitucionálnym, právnym a finančným rámcom SR.</w:t>
      </w:r>
    </w:p>
    <w:p w14:paraId="49B04FC6" w14:textId="77777777" w:rsidR="005217A3" w:rsidRPr="00337F6A" w:rsidRDefault="005217A3" w:rsidP="00393CAA">
      <w:pPr>
        <w:jc w:val="both"/>
        <w:rPr>
          <w:rFonts w:cstheme="minorHAnsi"/>
        </w:rPr>
      </w:pPr>
    </w:p>
    <w:p w14:paraId="18273538" w14:textId="77777777" w:rsidR="00F9038B" w:rsidRPr="00AA7557" w:rsidRDefault="00F9038B" w:rsidP="00A411C6">
      <w:pPr>
        <w:pStyle w:val="ManualNumPar1"/>
        <w:rPr>
          <w:rFonts w:asciiTheme="minorHAnsi" w:hAnsiTheme="minorHAnsi" w:cstheme="minorHAnsi"/>
          <w:b/>
          <w:sz w:val="22"/>
        </w:rPr>
      </w:pPr>
      <w:r w:rsidRPr="00AA7557">
        <w:rPr>
          <w:rFonts w:asciiTheme="minorHAnsi" w:hAnsiTheme="minorHAnsi" w:cstheme="minorHAnsi"/>
          <w:b/>
          <w:sz w:val="22"/>
        </w:rPr>
        <w:t>Partnerstvo a viacúrovňové riadenie</w:t>
      </w:r>
    </w:p>
    <w:p w14:paraId="333171C6" w14:textId="77777777" w:rsidR="00D8489C" w:rsidRPr="00EB0430" w:rsidRDefault="00F9038B" w:rsidP="00851B5E">
      <w:pPr>
        <w:jc w:val="both"/>
        <w:rPr>
          <w:rFonts w:cstheme="minorHAnsi"/>
          <w:bCs/>
        </w:rPr>
      </w:pPr>
      <w:r w:rsidRPr="00EB0430">
        <w:rPr>
          <w:rFonts w:cstheme="minorHAnsi"/>
        </w:rPr>
        <w:t xml:space="preserve">Riadiaci orgán organizuje a realizuje pre programy partnerstvo so zreteľom na špecifiká jednotlivých fondov, pričom partnerstvo tvoria aspoň títo </w:t>
      </w:r>
      <w:r w:rsidRPr="00EB0430">
        <w:rPr>
          <w:rFonts w:cstheme="minorHAnsi"/>
          <w:b/>
        </w:rPr>
        <w:t>partneri</w:t>
      </w:r>
      <w:r w:rsidRPr="00EB0430">
        <w:rPr>
          <w:rFonts w:cstheme="minorHAnsi"/>
        </w:rPr>
        <w:t xml:space="preserve">: </w:t>
      </w:r>
      <w:r w:rsidRPr="00EB0430">
        <w:rPr>
          <w:rFonts w:cstheme="minorHAnsi"/>
          <w:bCs/>
        </w:rPr>
        <w:t xml:space="preserve">regionálne, miestne, mestské a ostatné orgány verejnej správy (v prípade národných projektov najmä útvary MV SR, MZVaEZ SR, MPSVaR atď.), hospodárski a sociálni partneri, subjekty zastupujúce občiansku spoločnosť a v náležitom prípade aj výskumné organizácie a univerzity. Partnerstvo prebieha v súlade so </w:t>
      </w:r>
      <w:r w:rsidRPr="00EB0430">
        <w:rPr>
          <w:rFonts w:cstheme="minorHAnsi"/>
          <w:b/>
          <w:bCs/>
        </w:rPr>
        <w:t>zásadou viacúrovňového riadenia</w:t>
      </w:r>
      <w:r w:rsidRPr="00EB0430">
        <w:rPr>
          <w:rFonts w:cstheme="minorHAnsi"/>
          <w:bCs/>
        </w:rPr>
        <w:t xml:space="preserve"> a prístupom zdola na nahor. Partneri sú zapojení do prípravy, vykonávania a hodnotenia programov a to aj účasťou na monitorovacom výbore programov. Organizácia a realizácia partnerstva prebieha v súlade s Európskym kódexom správania pre partnerstvo.</w:t>
      </w:r>
      <w:r w:rsidRPr="00EB0430">
        <w:rPr>
          <w:rStyle w:val="Odkaznapoznmkupodiarou"/>
          <w:rFonts w:cstheme="minorHAnsi"/>
          <w:bCs/>
        </w:rPr>
        <w:footnoteReference w:id="51"/>
      </w:r>
      <w:r w:rsidRPr="00EB0430">
        <w:rPr>
          <w:rFonts w:cstheme="minorHAnsi"/>
          <w:bCs/>
        </w:rPr>
        <w:t xml:space="preserve"> </w:t>
      </w:r>
    </w:p>
    <w:p w14:paraId="0AE676E6" w14:textId="77777777" w:rsidR="007B7E06" w:rsidRPr="00EB0430" w:rsidRDefault="007B7E06" w:rsidP="00851B5E">
      <w:pPr>
        <w:jc w:val="both"/>
        <w:rPr>
          <w:rFonts w:cstheme="minorHAnsi"/>
          <w:b/>
          <w:bCs/>
        </w:rPr>
      </w:pPr>
      <w:r w:rsidRPr="00EB0430">
        <w:rPr>
          <w:rFonts w:cstheme="minorHAnsi"/>
          <w:b/>
          <w:bCs/>
        </w:rPr>
        <w:t>Horizontálne princípy</w:t>
      </w:r>
    </w:p>
    <w:p w14:paraId="5D066F43" w14:textId="77777777" w:rsidR="007B7E06" w:rsidRPr="00EB0430" w:rsidRDefault="007B7E06" w:rsidP="00051915">
      <w:pPr>
        <w:jc w:val="both"/>
        <w:rPr>
          <w:rFonts w:cstheme="minorHAnsi"/>
        </w:rPr>
      </w:pPr>
      <w:r w:rsidRPr="00EB0430">
        <w:rPr>
          <w:rFonts w:cstheme="minorHAnsi"/>
        </w:rPr>
        <w:t>HP v programovom období 2021-2027 vychádzajú z čl. 9 nariadenia o spoločných ustanoveniach:</w:t>
      </w:r>
    </w:p>
    <w:p w14:paraId="5AE74830" w14:textId="79A24746" w:rsidR="007B7E06" w:rsidRPr="00EB0430" w:rsidRDefault="007B7E06" w:rsidP="007B7E06">
      <w:pPr>
        <w:pStyle w:val="Odsekzoznamu"/>
        <w:numPr>
          <w:ilvl w:val="0"/>
          <w:numId w:val="20"/>
        </w:numPr>
        <w:jc w:val="both"/>
        <w:rPr>
          <w:rFonts w:cstheme="minorHAnsi"/>
        </w:rPr>
      </w:pPr>
      <w:r w:rsidRPr="00EB0430">
        <w:rPr>
          <w:rFonts w:cstheme="minorHAnsi"/>
        </w:rPr>
        <w:lastRenderedPageBreak/>
        <w:t xml:space="preserve">pri implementácii fondov musia byť dodržiavané </w:t>
      </w:r>
      <w:r w:rsidRPr="00EB0430">
        <w:rPr>
          <w:rFonts w:cstheme="minorHAnsi"/>
          <w:b/>
        </w:rPr>
        <w:t>základn</w:t>
      </w:r>
      <w:r w:rsidR="007045FC" w:rsidRPr="00EB0430">
        <w:rPr>
          <w:rFonts w:cstheme="minorHAnsi"/>
          <w:b/>
        </w:rPr>
        <w:t>é</w:t>
      </w:r>
      <w:r w:rsidRPr="00EB0430">
        <w:rPr>
          <w:rFonts w:cstheme="minorHAnsi"/>
          <w:b/>
        </w:rPr>
        <w:t xml:space="preserve"> práv</w:t>
      </w:r>
      <w:r w:rsidR="007045FC" w:rsidRPr="00EB0430">
        <w:rPr>
          <w:rFonts w:cstheme="minorHAnsi"/>
          <w:b/>
        </w:rPr>
        <w:t>a</w:t>
      </w:r>
      <w:r w:rsidRPr="00EB0430">
        <w:rPr>
          <w:rFonts w:cstheme="minorHAnsi"/>
          <w:b/>
        </w:rPr>
        <w:t xml:space="preserve"> a súlad s Chartou základných práv Európskej únie</w:t>
      </w:r>
      <w:r w:rsidRPr="00EB0430">
        <w:rPr>
          <w:rFonts w:cstheme="minorHAnsi"/>
        </w:rPr>
        <w:t>.</w:t>
      </w:r>
    </w:p>
    <w:p w14:paraId="75C93406" w14:textId="77777777" w:rsidR="007B7E06" w:rsidRPr="00EB0430" w:rsidRDefault="007B7E06" w:rsidP="007B7E06">
      <w:pPr>
        <w:pStyle w:val="Odsekzoznamu"/>
        <w:numPr>
          <w:ilvl w:val="0"/>
          <w:numId w:val="20"/>
        </w:numPr>
        <w:jc w:val="both"/>
        <w:rPr>
          <w:rFonts w:cstheme="minorHAnsi"/>
        </w:rPr>
      </w:pPr>
      <w:r w:rsidRPr="00EB0430">
        <w:rPr>
          <w:rFonts w:cstheme="minorHAnsi"/>
        </w:rPr>
        <w:t xml:space="preserve">musí byť zabezpečené, aby sa pri príprave, vykonávaní, monitorovaní programov, ako aj pri podávaní správ o programoch a pri ich hodnotení zohľadňovala a presadzovala </w:t>
      </w:r>
      <w:r w:rsidRPr="00EB0430">
        <w:rPr>
          <w:rFonts w:cstheme="minorHAnsi"/>
          <w:b/>
        </w:rPr>
        <w:t>rovnosť mužov a žien</w:t>
      </w:r>
      <w:r w:rsidRPr="00EB0430">
        <w:rPr>
          <w:rFonts w:cstheme="minorHAnsi"/>
        </w:rPr>
        <w:t xml:space="preserve"> a uplatňovalo a začleňovalo hľadisko rodovej rovnosti.</w:t>
      </w:r>
    </w:p>
    <w:p w14:paraId="42DDBB2C" w14:textId="1BE02955" w:rsidR="007B7E06" w:rsidRPr="00EB0430" w:rsidRDefault="007B7E06" w:rsidP="007B7E06">
      <w:pPr>
        <w:pStyle w:val="Odsekzoznamu"/>
        <w:numPr>
          <w:ilvl w:val="0"/>
          <w:numId w:val="20"/>
        </w:numPr>
        <w:jc w:val="both"/>
        <w:rPr>
          <w:rFonts w:cstheme="minorHAnsi"/>
        </w:rPr>
      </w:pPr>
      <w:r w:rsidRPr="00EB0430">
        <w:rPr>
          <w:rFonts w:cstheme="minorHAnsi"/>
        </w:rPr>
        <w:t xml:space="preserve">musia byť prijaté primerané opatrenia na </w:t>
      </w:r>
      <w:r w:rsidRPr="00EB0430">
        <w:rPr>
          <w:rFonts w:cstheme="minorHAnsi"/>
          <w:b/>
        </w:rPr>
        <w:t>zabránenie akejkoľvek diskriminácii</w:t>
      </w:r>
      <w:r w:rsidRPr="00EB0430">
        <w:rPr>
          <w:rFonts w:cstheme="minorHAnsi"/>
        </w:rPr>
        <w:t xml:space="preserve"> z dôvodu pohlavia, rasy alebo etnického pôvodu, náboženstva alebo vierovyznania, zdravotného postihnutia, veku alebo sexuálnej orientácie počas prípravy, vykonávania a monitorovania programov, podávania správ o nich a ich hodnotenia. Počas prípravy a vykonávania programov sa zohľadňuje </w:t>
      </w:r>
      <w:r w:rsidRPr="00EB0430">
        <w:rPr>
          <w:rFonts w:cstheme="minorHAnsi"/>
          <w:b/>
        </w:rPr>
        <w:t>dostupnosť pre osoby so zdravotným postihnutím</w:t>
      </w:r>
      <w:r w:rsidRPr="00EB0430">
        <w:rPr>
          <w:rFonts w:cstheme="minorHAnsi"/>
        </w:rPr>
        <w:t>.</w:t>
      </w:r>
    </w:p>
    <w:p w14:paraId="4F625D87" w14:textId="77777777" w:rsidR="007B7E06" w:rsidRPr="00EB0430" w:rsidRDefault="002860C7" w:rsidP="00051915">
      <w:pPr>
        <w:pStyle w:val="Odsekzoznamu"/>
        <w:numPr>
          <w:ilvl w:val="0"/>
          <w:numId w:val="20"/>
        </w:numPr>
        <w:jc w:val="both"/>
        <w:rPr>
          <w:rFonts w:cstheme="minorHAnsi"/>
        </w:rPr>
      </w:pPr>
      <w:r w:rsidRPr="00EB0430">
        <w:rPr>
          <w:rFonts w:cstheme="minorHAnsi"/>
        </w:rPr>
        <w:t>c</w:t>
      </w:r>
      <w:r w:rsidR="007B7E06" w:rsidRPr="00EB0430">
        <w:rPr>
          <w:rFonts w:cstheme="minorHAnsi"/>
        </w:rPr>
        <w:t xml:space="preserve">iele fondov sa dosahujú v súlade s cieľom </w:t>
      </w:r>
      <w:r w:rsidR="007B7E06" w:rsidRPr="00EB0430">
        <w:rPr>
          <w:rFonts w:cstheme="minorHAnsi"/>
          <w:b/>
        </w:rPr>
        <w:t>podpory udržateľného rozvoja</w:t>
      </w:r>
      <w:r w:rsidR="007B7E06" w:rsidRPr="00EB0430">
        <w:rPr>
          <w:rFonts w:cstheme="minorHAnsi"/>
        </w:rPr>
        <w:t xml:space="preserve"> podľa článku 11 ZFEÚ, pričom sa zohľadňujú ciele OSN v oblasti udržateľného rozvoja, Parížska dohoda a zásada „nespôsobovať významnú škodu“</w:t>
      </w:r>
      <w:r w:rsidR="00474798" w:rsidRPr="00EB0430">
        <w:rPr>
          <w:rFonts w:cstheme="minorHAnsi"/>
        </w:rPr>
        <w:t xml:space="preserve"> (DNSH principle „Do no significant harm“)</w:t>
      </w:r>
      <w:r w:rsidR="007B7E06" w:rsidRPr="00EB0430">
        <w:rPr>
          <w:rFonts w:cstheme="minorHAnsi"/>
        </w:rPr>
        <w:t>.</w:t>
      </w:r>
      <w:r w:rsidRPr="00EB0430">
        <w:rPr>
          <w:rFonts w:cstheme="minorHAnsi"/>
        </w:rPr>
        <w:t xml:space="preserve"> </w:t>
      </w:r>
      <w:r w:rsidR="007B7E06" w:rsidRPr="00EB0430">
        <w:rPr>
          <w:rFonts w:cstheme="minorHAnsi"/>
        </w:rPr>
        <w:t>Ciele fondov sa dosahujú v plnom súlade s acquis Únie v oblasti životného prostredia.</w:t>
      </w:r>
    </w:p>
    <w:p w14:paraId="33E1265B" w14:textId="70A0591F" w:rsidR="00994D17" w:rsidRDefault="007B7E06" w:rsidP="007F3715">
      <w:pPr>
        <w:jc w:val="both"/>
        <w:rPr>
          <w:rFonts w:cstheme="minorHAnsi"/>
          <w:bCs/>
          <w:sz w:val="18"/>
          <w:szCs w:val="18"/>
        </w:rPr>
      </w:pPr>
      <w:r w:rsidRPr="00F45A73">
        <w:rPr>
          <w:rFonts w:eastAsia="Arial Unicode MS" w:cstheme="minorHAnsi"/>
          <w:noProof/>
          <w:lang w:eastAsia="sk-SK"/>
        </w:rPr>
        <w:drawing>
          <wp:inline distT="0" distB="0" distL="0" distR="0" wp14:anchorId="44DEC617" wp14:editId="7FD83CD6">
            <wp:extent cx="6756811" cy="1814177"/>
            <wp:effectExtent l="0" t="0" r="0" b="0"/>
            <wp:docPr id="56" name="Diagram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FD51D4" w:rsidRPr="00337F6A">
        <w:rPr>
          <w:rFonts w:cstheme="minorHAnsi"/>
          <w:bCs/>
          <w:sz w:val="18"/>
          <w:szCs w:val="18"/>
        </w:rPr>
        <w:t>Obrázok</w:t>
      </w:r>
      <w:r w:rsidR="00486737" w:rsidRPr="00337F6A">
        <w:rPr>
          <w:rFonts w:cstheme="minorHAnsi"/>
          <w:bCs/>
          <w:sz w:val="18"/>
          <w:szCs w:val="18"/>
        </w:rPr>
        <w:t>: podľa</w:t>
      </w:r>
      <w:r w:rsidR="00994D17" w:rsidRPr="00337F6A">
        <w:rPr>
          <w:rFonts w:cstheme="minorHAnsi"/>
          <w:bCs/>
          <w:sz w:val="18"/>
          <w:szCs w:val="18"/>
        </w:rPr>
        <w:t xml:space="preserve"> </w:t>
      </w:r>
      <w:r w:rsidR="00994D17" w:rsidRPr="00337F6A">
        <w:rPr>
          <w:rFonts w:cstheme="minorHAnsi"/>
          <w:bCs/>
          <w:i/>
          <w:sz w:val="18"/>
          <w:szCs w:val="18"/>
        </w:rPr>
        <w:t>Systém</w:t>
      </w:r>
      <w:r w:rsidR="00486737" w:rsidRPr="00337F6A">
        <w:rPr>
          <w:rFonts w:cstheme="minorHAnsi"/>
          <w:bCs/>
          <w:i/>
          <w:sz w:val="18"/>
          <w:szCs w:val="18"/>
        </w:rPr>
        <w:t>u</w:t>
      </w:r>
      <w:r w:rsidR="00994D17" w:rsidRPr="00337F6A">
        <w:rPr>
          <w:rFonts w:cstheme="minorHAnsi"/>
          <w:bCs/>
          <w:i/>
          <w:sz w:val="18"/>
          <w:szCs w:val="18"/>
        </w:rPr>
        <w:t xml:space="preserve"> implementácie HP</w:t>
      </w:r>
      <w:r w:rsidR="00994D17" w:rsidRPr="00337F6A">
        <w:rPr>
          <w:rFonts w:cstheme="minorHAnsi"/>
          <w:bCs/>
          <w:sz w:val="18"/>
          <w:szCs w:val="18"/>
        </w:rPr>
        <w:t>.</w:t>
      </w:r>
      <w:r w:rsidR="00F64CB2" w:rsidRPr="00337F6A">
        <w:rPr>
          <w:rFonts w:cstheme="minorHAnsi"/>
          <w:bCs/>
          <w:sz w:val="18"/>
          <w:szCs w:val="18"/>
        </w:rPr>
        <w:tab/>
      </w:r>
    </w:p>
    <w:p w14:paraId="696FE5B5" w14:textId="1EB28664" w:rsidR="00D663C9" w:rsidRPr="00337F6A" w:rsidRDefault="00D663C9" w:rsidP="007F3715">
      <w:pPr>
        <w:jc w:val="both"/>
        <w:rPr>
          <w:rFonts w:cstheme="minorHAnsi"/>
        </w:rPr>
      </w:pPr>
    </w:p>
    <w:p w14:paraId="4CC02798" w14:textId="08510DB3" w:rsidR="007F3715" w:rsidRDefault="00F73BE7" w:rsidP="00D31A9A">
      <w:pPr>
        <w:pStyle w:val="Nadpis1"/>
        <w:spacing w:before="0" w:line="240" w:lineRule="auto"/>
        <w:rPr>
          <w:rFonts w:asciiTheme="minorHAnsi" w:hAnsiTheme="minorHAnsi" w:cstheme="minorHAnsi"/>
          <w:b/>
          <w:caps/>
          <w:sz w:val="22"/>
          <w:szCs w:val="22"/>
        </w:rPr>
      </w:pPr>
      <w:bookmarkStart w:id="1362" w:name="_Toc204683766"/>
      <w:r w:rsidRPr="00337F6A">
        <w:rPr>
          <w:rFonts w:asciiTheme="minorHAnsi" w:hAnsiTheme="minorHAnsi" w:cstheme="minorHAnsi"/>
          <w:b/>
          <w:caps/>
          <w:sz w:val="22"/>
          <w:szCs w:val="22"/>
        </w:rPr>
        <w:t>7</w:t>
      </w:r>
      <w:r w:rsidR="00D8489C" w:rsidRPr="00337F6A">
        <w:rPr>
          <w:rFonts w:asciiTheme="minorHAnsi" w:hAnsiTheme="minorHAnsi" w:cstheme="minorHAnsi"/>
          <w:b/>
          <w:caps/>
          <w:sz w:val="22"/>
          <w:szCs w:val="22"/>
        </w:rPr>
        <w:t>. HORIZONTÁLNE ZÁKLADNÉ PODMIENKY</w:t>
      </w:r>
      <w:bookmarkEnd w:id="1362"/>
    </w:p>
    <w:p w14:paraId="28875396" w14:textId="77777777" w:rsidR="000A43DC" w:rsidRPr="000A43DC" w:rsidRDefault="000A43DC" w:rsidP="000A43DC"/>
    <w:p w14:paraId="2527E60F" w14:textId="415DF656" w:rsidR="00923C02" w:rsidRPr="00337F6A" w:rsidRDefault="00AD7E06" w:rsidP="003456B8">
      <w:pPr>
        <w:widowControl w:val="0"/>
        <w:autoSpaceDE w:val="0"/>
        <w:autoSpaceDN w:val="0"/>
        <w:adjustRightInd w:val="0"/>
        <w:jc w:val="both"/>
        <w:rPr>
          <w:rFonts w:cstheme="minorHAnsi"/>
        </w:rPr>
      </w:pPr>
      <w:r w:rsidRPr="00337F6A">
        <w:rPr>
          <w:rFonts w:cstheme="minorHAnsi"/>
        </w:rPr>
        <w:t>Nariadenie o spoločných ustanoveniach</w:t>
      </w:r>
      <w:r w:rsidR="00AB64DD" w:rsidRPr="00337F6A">
        <w:rPr>
          <w:rFonts w:cstheme="minorHAnsi"/>
        </w:rPr>
        <w:t xml:space="preserve"> uvádza štyri horizontálne základné podmienky (ďalej len „ZP“),</w:t>
      </w:r>
      <w:r w:rsidR="00AB64DD" w:rsidRPr="00337F6A">
        <w:rPr>
          <w:rStyle w:val="Odkaznapoznmkupodiarou"/>
          <w:rFonts w:cstheme="minorHAnsi"/>
        </w:rPr>
        <w:footnoteReference w:id="52"/>
      </w:r>
      <w:r w:rsidR="00AB64DD" w:rsidRPr="00337F6A">
        <w:rPr>
          <w:rFonts w:cstheme="minorHAnsi"/>
        </w:rPr>
        <w:t xml:space="preserve"> pričom na programy AMIF, ISF a BMVI sa vzťahujú </w:t>
      </w:r>
      <w:r w:rsidRPr="00337F6A">
        <w:rPr>
          <w:rFonts w:cstheme="minorHAnsi"/>
        </w:rPr>
        <w:t xml:space="preserve"> </w:t>
      </w:r>
      <w:r w:rsidR="00E84AED" w:rsidRPr="00337F6A">
        <w:rPr>
          <w:rFonts w:cstheme="minorHAnsi"/>
        </w:rPr>
        <w:t xml:space="preserve">ZP č. 1, 3 a 4. Nariadenie o spoločných ustanoveniach </w:t>
      </w:r>
      <w:r w:rsidRPr="00337F6A">
        <w:rPr>
          <w:rFonts w:cstheme="minorHAnsi"/>
        </w:rPr>
        <w:t xml:space="preserve">vyžaduje, aby členské štáty </w:t>
      </w:r>
      <w:r w:rsidRPr="00337F6A">
        <w:rPr>
          <w:rFonts w:cstheme="minorHAnsi"/>
          <w:b/>
        </w:rPr>
        <w:t>počas celého programového obdobia</w:t>
      </w:r>
      <w:r w:rsidRPr="00337F6A">
        <w:rPr>
          <w:rFonts w:cstheme="minorHAnsi"/>
        </w:rPr>
        <w:t xml:space="preserve"> zabezpečili nepretržité </w:t>
      </w:r>
      <w:r w:rsidRPr="00337F6A">
        <w:rPr>
          <w:rFonts w:cstheme="minorHAnsi"/>
          <w:b/>
        </w:rPr>
        <w:t xml:space="preserve">plnenie </w:t>
      </w:r>
      <w:r w:rsidR="00E84AED" w:rsidRPr="00337F6A">
        <w:rPr>
          <w:rFonts w:cstheme="minorHAnsi"/>
          <w:bCs/>
        </w:rPr>
        <w:t>stanovených</w:t>
      </w:r>
      <w:r w:rsidR="00E84AED" w:rsidRPr="00337F6A">
        <w:rPr>
          <w:rFonts w:cstheme="minorHAnsi"/>
          <w:b/>
        </w:rPr>
        <w:t xml:space="preserve"> </w:t>
      </w:r>
      <w:r w:rsidR="00AB64DD" w:rsidRPr="00337F6A">
        <w:rPr>
          <w:rFonts w:cstheme="minorHAnsi"/>
          <w:b/>
        </w:rPr>
        <w:t>ZP</w:t>
      </w:r>
      <w:r w:rsidR="004F7F69" w:rsidRPr="00337F6A">
        <w:rPr>
          <w:rFonts w:cstheme="minorHAnsi"/>
        </w:rPr>
        <w:t>.</w:t>
      </w:r>
      <w:r w:rsidR="00093773" w:rsidRPr="00337F6A">
        <w:rPr>
          <w:rFonts w:cstheme="minorHAnsi"/>
        </w:rPr>
        <w:t xml:space="preserve"> V zmysle čl. 2 bod 2 tohto nariadenia je </w:t>
      </w:r>
      <w:r w:rsidR="00AB64DD" w:rsidRPr="00337F6A">
        <w:rPr>
          <w:rFonts w:cstheme="minorHAnsi"/>
        </w:rPr>
        <w:t>ZP</w:t>
      </w:r>
      <w:r w:rsidR="00093773" w:rsidRPr="00337F6A">
        <w:rPr>
          <w:rFonts w:cstheme="minorHAnsi"/>
        </w:rPr>
        <w:t xml:space="preserve"> </w:t>
      </w:r>
      <w:r w:rsidR="00093773" w:rsidRPr="00337F6A">
        <w:rPr>
          <w:rFonts w:cstheme="minorHAnsi"/>
          <w:b/>
          <w:bCs/>
        </w:rPr>
        <w:t>nevyhnutná podmienka pre účinné a efektívne plnenie špecifických cieľov</w:t>
      </w:r>
      <w:r w:rsidR="00093773" w:rsidRPr="00337F6A">
        <w:rPr>
          <w:rFonts w:cstheme="minorHAnsi"/>
        </w:rPr>
        <w:t>.</w:t>
      </w:r>
      <w:r w:rsidR="00BB23C9" w:rsidRPr="00337F6A">
        <w:rPr>
          <w:rFonts w:cstheme="minorHAnsi"/>
        </w:rPr>
        <w:t xml:space="preserve"> ZP je súborom legislatívnych, strategických a koncepčných podmieneností.</w:t>
      </w:r>
    </w:p>
    <w:p w14:paraId="06B1831A" w14:textId="206A7F4D" w:rsidR="00A05415" w:rsidRPr="00337F6A" w:rsidRDefault="00923C02" w:rsidP="003456B8">
      <w:pPr>
        <w:widowControl w:val="0"/>
        <w:autoSpaceDE w:val="0"/>
        <w:autoSpaceDN w:val="0"/>
        <w:adjustRightInd w:val="0"/>
        <w:jc w:val="both"/>
        <w:rPr>
          <w:rFonts w:cstheme="minorHAnsi"/>
        </w:rPr>
      </w:pPr>
      <w:r w:rsidRPr="00337F6A">
        <w:rPr>
          <w:rFonts w:cstheme="minorHAnsi"/>
        </w:rPr>
        <w:t xml:space="preserve">Informácia o tom, ktoré </w:t>
      </w:r>
      <w:r w:rsidR="004C6072" w:rsidRPr="00337F6A">
        <w:rPr>
          <w:rFonts w:cstheme="minorHAnsi"/>
        </w:rPr>
        <w:t>ZP</w:t>
      </w:r>
      <w:r w:rsidRPr="00337F6A">
        <w:rPr>
          <w:rFonts w:cstheme="minorHAnsi"/>
        </w:rPr>
        <w:t xml:space="preserve"> sa </w:t>
      </w:r>
      <w:r w:rsidR="004C6072" w:rsidRPr="00337F6A">
        <w:rPr>
          <w:rFonts w:cstheme="minorHAnsi"/>
        </w:rPr>
        <w:t>v SR</w:t>
      </w:r>
      <w:r w:rsidRPr="00337F6A">
        <w:rPr>
          <w:rFonts w:cstheme="minorHAnsi"/>
        </w:rPr>
        <w:t xml:space="preserve"> považujú za splnené a nesplnené, sa uvádza </w:t>
      </w:r>
      <w:r w:rsidRPr="00337F6A">
        <w:rPr>
          <w:rFonts w:cstheme="minorHAnsi"/>
          <w:b/>
          <w:bCs/>
        </w:rPr>
        <w:t>v každom programe</w:t>
      </w:r>
      <w:r w:rsidRPr="00337F6A">
        <w:rPr>
          <w:rFonts w:cstheme="minorHAnsi"/>
        </w:rPr>
        <w:t xml:space="preserve"> </w:t>
      </w:r>
      <w:r w:rsidR="004C6072" w:rsidRPr="00337F6A">
        <w:rPr>
          <w:rFonts w:cstheme="minorHAnsi"/>
        </w:rPr>
        <w:t xml:space="preserve">AMIF, ISF a BMVI </w:t>
      </w:r>
      <w:r w:rsidRPr="00337F6A">
        <w:rPr>
          <w:rFonts w:cstheme="minorHAnsi"/>
          <w:b/>
          <w:bCs/>
        </w:rPr>
        <w:t>alebo v zmene programu</w:t>
      </w:r>
      <w:r w:rsidRPr="00337F6A">
        <w:rPr>
          <w:rFonts w:cstheme="minorHAnsi"/>
        </w:rPr>
        <w:t xml:space="preserve"> spolu s odôvodnením. Ak</w:t>
      </w:r>
      <w:r w:rsidR="004C6072" w:rsidRPr="00337F6A">
        <w:rPr>
          <w:rFonts w:cstheme="minorHAnsi"/>
        </w:rPr>
        <w:t xml:space="preserve"> ZP</w:t>
      </w:r>
      <w:r w:rsidRPr="00337F6A">
        <w:rPr>
          <w:rFonts w:cstheme="minorHAnsi"/>
        </w:rPr>
        <w:t xml:space="preserve"> nie je splnená v čase schválenia programu alebo zmeny programu, je povinnosťou </w:t>
      </w:r>
      <w:r w:rsidR="004C6072" w:rsidRPr="00337F6A">
        <w:rPr>
          <w:rFonts w:cstheme="minorHAnsi"/>
        </w:rPr>
        <w:t xml:space="preserve">SR </w:t>
      </w:r>
      <w:r w:rsidRPr="00337F6A">
        <w:rPr>
          <w:rFonts w:cstheme="minorHAnsi"/>
        </w:rPr>
        <w:t xml:space="preserve">informovať EK hneď, ako sa </w:t>
      </w:r>
      <w:r w:rsidR="004C6072" w:rsidRPr="00337F6A">
        <w:rPr>
          <w:rFonts w:cstheme="minorHAnsi"/>
        </w:rPr>
        <w:t xml:space="preserve">v SR </w:t>
      </w:r>
      <w:r w:rsidRPr="00337F6A">
        <w:rPr>
          <w:rFonts w:cstheme="minorHAnsi"/>
        </w:rPr>
        <w:t xml:space="preserve">usúdi, že </w:t>
      </w:r>
      <w:r w:rsidR="004C6072" w:rsidRPr="00337F6A">
        <w:rPr>
          <w:rFonts w:cstheme="minorHAnsi"/>
        </w:rPr>
        <w:t>ZP</w:t>
      </w:r>
      <w:r w:rsidRPr="00337F6A">
        <w:rPr>
          <w:rFonts w:cstheme="minorHAnsi"/>
        </w:rPr>
        <w:t xml:space="preserve"> bola splnená. </w:t>
      </w:r>
      <w:r w:rsidR="00A05415" w:rsidRPr="00337F6A">
        <w:rPr>
          <w:rFonts w:cstheme="minorHAnsi"/>
        </w:rPr>
        <w:t xml:space="preserve">EK musí byť informovaná o akejkoľvek úprave, ktorá má vplyv na splnenie ZP. Ak sa EK domnieva, že ZP sa už neplní, informuje o tom </w:t>
      </w:r>
      <w:r w:rsidR="00355A11" w:rsidRPr="00337F6A">
        <w:rPr>
          <w:rFonts w:cstheme="minorHAnsi"/>
        </w:rPr>
        <w:t>SR</w:t>
      </w:r>
      <w:r w:rsidR="00A05415" w:rsidRPr="00337F6A">
        <w:rPr>
          <w:rFonts w:cstheme="minorHAnsi"/>
        </w:rPr>
        <w:t xml:space="preserve">, pričom uvedie svoje posúdenie. </w:t>
      </w:r>
    </w:p>
    <w:p w14:paraId="62FF3204" w14:textId="77777777" w:rsidR="00477BD6" w:rsidRPr="00337F6A" w:rsidRDefault="00A05415" w:rsidP="003456B8">
      <w:pPr>
        <w:widowControl w:val="0"/>
        <w:autoSpaceDE w:val="0"/>
        <w:autoSpaceDN w:val="0"/>
        <w:adjustRightInd w:val="0"/>
        <w:jc w:val="both"/>
        <w:rPr>
          <w:rFonts w:cstheme="minorHAnsi"/>
        </w:rPr>
      </w:pPr>
      <w:r w:rsidRPr="00337F6A">
        <w:rPr>
          <w:rFonts w:cstheme="minorHAnsi"/>
          <w:b/>
          <w:bCs/>
        </w:rPr>
        <w:t>R</w:t>
      </w:r>
      <w:r w:rsidR="00AB64DD" w:rsidRPr="00337F6A">
        <w:rPr>
          <w:rFonts w:cstheme="minorHAnsi"/>
          <w:b/>
          <w:bCs/>
        </w:rPr>
        <w:t>O</w:t>
      </w:r>
      <w:r w:rsidRPr="00337F6A">
        <w:rPr>
          <w:rFonts w:cstheme="minorHAnsi"/>
          <w:b/>
          <w:bCs/>
        </w:rPr>
        <w:t xml:space="preserve"> musí zabezpečiť, aby vybrané projekty, na ktoré sa vzťahuje ZP, boli v súlade s príslušnými stratégiami a plánovacími dokumentmi stanovenými na plnenie tejto ZP</w:t>
      </w:r>
      <w:r w:rsidRPr="00337F6A">
        <w:rPr>
          <w:rFonts w:cstheme="minorHAnsi"/>
        </w:rPr>
        <w:t xml:space="preserve">. </w:t>
      </w:r>
      <w:r w:rsidRPr="00337F6A">
        <w:rPr>
          <w:rFonts w:cstheme="minorHAnsi"/>
          <w:b/>
          <w:bCs/>
        </w:rPr>
        <w:t>Skúmanie plnenia</w:t>
      </w:r>
      <w:r w:rsidRPr="00337F6A">
        <w:rPr>
          <w:rFonts w:cstheme="minorHAnsi"/>
        </w:rPr>
        <w:t xml:space="preserve"> ZP a ich uplatňovanie má za úlohu </w:t>
      </w:r>
      <w:r w:rsidRPr="00337F6A">
        <w:rPr>
          <w:rFonts w:cstheme="minorHAnsi"/>
          <w:b/>
          <w:bCs/>
        </w:rPr>
        <w:t>monitorovací výbor</w:t>
      </w:r>
      <w:r w:rsidRPr="00337F6A">
        <w:rPr>
          <w:rFonts w:cstheme="minorHAnsi"/>
        </w:rPr>
        <w:t xml:space="preserve"> programov AMIF, ISF a BMVI. Informácie o</w:t>
      </w:r>
      <w:r w:rsidR="005828CC" w:rsidRPr="00337F6A">
        <w:rPr>
          <w:rFonts w:cstheme="minorHAnsi"/>
        </w:rPr>
        <w:t> </w:t>
      </w:r>
      <w:r w:rsidRPr="00337F6A">
        <w:rPr>
          <w:rFonts w:cstheme="minorHAnsi"/>
        </w:rPr>
        <w:t>plnení</w:t>
      </w:r>
      <w:r w:rsidR="005828CC" w:rsidRPr="00337F6A">
        <w:rPr>
          <w:rFonts w:cstheme="minorHAnsi"/>
        </w:rPr>
        <w:t xml:space="preserve"> Z</w:t>
      </w:r>
      <w:r w:rsidR="00AB64DD" w:rsidRPr="00337F6A">
        <w:rPr>
          <w:rFonts w:cstheme="minorHAnsi"/>
        </w:rPr>
        <w:t>P</w:t>
      </w:r>
      <w:r w:rsidRPr="00337F6A">
        <w:rPr>
          <w:rFonts w:cstheme="minorHAnsi"/>
        </w:rPr>
        <w:t xml:space="preserve"> je potrebné poskytnúť EK </w:t>
      </w:r>
      <w:r w:rsidR="0071419F" w:rsidRPr="00337F6A">
        <w:rPr>
          <w:rFonts w:cstheme="minorHAnsi"/>
        </w:rPr>
        <w:t xml:space="preserve">vo </w:t>
      </w:r>
      <w:r w:rsidR="0071419F" w:rsidRPr="00337F6A">
        <w:rPr>
          <w:rFonts w:cstheme="minorHAnsi"/>
          <w:b/>
          <w:bCs/>
        </w:rPr>
        <w:t>výročných správach o výkonnosti</w:t>
      </w:r>
      <w:r w:rsidR="0071419F" w:rsidRPr="00337F6A">
        <w:rPr>
          <w:rFonts w:cstheme="minorHAnsi"/>
        </w:rPr>
        <w:t xml:space="preserve"> </w:t>
      </w:r>
      <w:r w:rsidR="005828CC" w:rsidRPr="00337F6A">
        <w:rPr>
          <w:rFonts w:cstheme="minorHAnsi"/>
        </w:rPr>
        <w:t>AMIF, ISF a BMVI</w:t>
      </w:r>
      <w:r w:rsidR="00CB0804" w:rsidRPr="00337F6A">
        <w:rPr>
          <w:rFonts w:cstheme="minorHAnsi"/>
          <w:b/>
        </w:rPr>
        <w:t xml:space="preserve"> </w:t>
      </w:r>
      <w:r w:rsidR="00CB0804" w:rsidRPr="00337F6A">
        <w:rPr>
          <w:rFonts w:cstheme="minorHAnsi"/>
          <w:bCs/>
        </w:rPr>
        <w:t xml:space="preserve">do 15. februára 2023 </w:t>
      </w:r>
      <w:r w:rsidR="00CB0804" w:rsidRPr="00337F6A">
        <w:rPr>
          <w:rFonts w:cstheme="minorHAnsi"/>
          <w:bCs/>
        </w:rPr>
        <w:lastRenderedPageBreak/>
        <w:t>a do 15. februára každého nasledujúceho roka až</w:t>
      </w:r>
      <w:r w:rsidR="00CB0804" w:rsidRPr="00337F6A">
        <w:rPr>
          <w:rFonts w:cstheme="minorHAnsi"/>
        </w:rPr>
        <w:t xml:space="preserve"> do roku 2031. </w:t>
      </w:r>
      <w:r w:rsidRPr="00337F6A">
        <w:rPr>
          <w:rFonts w:cstheme="minorHAnsi"/>
        </w:rPr>
        <w:t xml:space="preserve">EK preplatí výdavky projektov spojených so špecifickým cieľom iba v prípade splnenia </w:t>
      </w:r>
      <w:r w:rsidR="003E7195" w:rsidRPr="00337F6A">
        <w:rPr>
          <w:rFonts w:cstheme="minorHAnsi"/>
        </w:rPr>
        <w:t xml:space="preserve">ZP </w:t>
      </w:r>
      <w:r w:rsidRPr="00337F6A">
        <w:rPr>
          <w:rFonts w:cstheme="minorHAnsi"/>
        </w:rPr>
        <w:t>(</w:t>
      </w:r>
      <w:r w:rsidR="003E7195" w:rsidRPr="00337F6A">
        <w:rPr>
          <w:rFonts w:cstheme="minorHAnsi"/>
        </w:rPr>
        <w:t>ZP</w:t>
      </w:r>
      <w:r w:rsidRPr="00337F6A">
        <w:rPr>
          <w:rFonts w:cstheme="minorHAnsi"/>
        </w:rPr>
        <w:t xml:space="preserve"> sú uplatniteľné na všetky špecifické ciele). Preplatené môžu byť tiež výdavky, ktoré prispievajú k splneniu príslušnej</w:t>
      </w:r>
      <w:r w:rsidR="003E7195" w:rsidRPr="00337F6A">
        <w:rPr>
          <w:rFonts w:cstheme="minorHAnsi"/>
        </w:rPr>
        <w:t xml:space="preserve"> ZP</w:t>
      </w:r>
      <w:r w:rsidRPr="00337F6A">
        <w:rPr>
          <w:rFonts w:cstheme="minorHAnsi"/>
        </w:rPr>
        <w:t xml:space="preserve">. </w:t>
      </w:r>
      <w:r w:rsidRPr="00337F6A">
        <w:rPr>
          <w:rFonts w:cstheme="minorHAnsi"/>
          <w:b/>
          <w:bCs/>
        </w:rPr>
        <w:t xml:space="preserve">Výdavky spojené so špecifickým cieľom, pri ktorom je </w:t>
      </w:r>
      <w:r w:rsidR="003E7195" w:rsidRPr="00337F6A">
        <w:rPr>
          <w:rFonts w:cstheme="minorHAnsi"/>
          <w:b/>
          <w:bCs/>
        </w:rPr>
        <w:t>ZP</w:t>
      </w:r>
      <w:r w:rsidRPr="00337F6A">
        <w:rPr>
          <w:rFonts w:cstheme="minorHAnsi"/>
          <w:b/>
          <w:bCs/>
        </w:rPr>
        <w:t xml:space="preserve"> nesplnená, nebudú preplatené, kým EK neoznámi, že považuje </w:t>
      </w:r>
      <w:r w:rsidR="003E7195" w:rsidRPr="00337F6A">
        <w:rPr>
          <w:rFonts w:cstheme="minorHAnsi"/>
          <w:b/>
          <w:bCs/>
        </w:rPr>
        <w:t xml:space="preserve">ZP </w:t>
      </w:r>
      <w:r w:rsidRPr="00337F6A">
        <w:rPr>
          <w:rFonts w:cstheme="minorHAnsi"/>
          <w:b/>
          <w:bCs/>
        </w:rPr>
        <w:t>za splnenú</w:t>
      </w:r>
      <w:r w:rsidR="00007516" w:rsidRPr="00337F6A">
        <w:rPr>
          <w:rFonts w:cstheme="minorHAnsi"/>
        </w:rPr>
        <w:t>.</w:t>
      </w:r>
    </w:p>
    <w:tbl>
      <w:tblPr>
        <w:tblpPr w:leftFromText="141" w:rightFromText="141" w:vertAnchor="text" w:horzAnchor="margin" w:tblpX="-30" w:tblpY="479"/>
        <w:tblW w:w="9781" w:type="dxa"/>
        <w:tblCellMar>
          <w:left w:w="0" w:type="dxa"/>
          <w:right w:w="0" w:type="dxa"/>
        </w:tblCellMar>
        <w:tblLook w:val="04A0" w:firstRow="1" w:lastRow="0" w:firstColumn="1" w:lastColumn="0" w:noHBand="0" w:noVBand="1"/>
      </w:tblPr>
      <w:tblGrid>
        <w:gridCol w:w="9781"/>
        <w:tblGridChange w:id="1363">
          <w:tblGrid>
            <w:gridCol w:w="10"/>
            <w:gridCol w:w="9771"/>
            <w:gridCol w:w="10"/>
          </w:tblGrid>
        </w:tblGridChange>
      </w:tblGrid>
      <w:tr w:rsidR="008E5F61" w:rsidRPr="00337F6A" w14:paraId="0E7650F7" w14:textId="77777777" w:rsidTr="001021B4">
        <w:trPr>
          <w:trHeight w:val="820"/>
        </w:trPr>
        <w:tc>
          <w:tcPr>
            <w:tcW w:w="978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73" w:type="dxa"/>
              <w:bottom w:w="0" w:type="dxa"/>
              <w:right w:w="73" w:type="dxa"/>
            </w:tcMar>
          </w:tcPr>
          <w:p w14:paraId="732EBEC8" w14:textId="77777777" w:rsidR="008E5F61" w:rsidRPr="00337F6A" w:rsidRDefault="00B3141B" w:rsidP="00842103">
            <w:pPr>
              <w:rPr>
                <w:rFonts w:cstheme="minorHAnsi"/>
                <w:b/>
              </w:rPr>
            </w:pPr>
            <w:r w:rsidRPr="00337F6A">
              <w:rPr>
                <w:rFonts w:cstheme="minorHAnsi"/>
                <w:b/>
              </w:rPr>
              <w:t>1. Účinné mechanizmy monitorovania trhu verejného obstarávania</w:t>
            </w:r>
          </w:p>
          <w:p w14:paraId="6359FE1C" w14:textId="77777777" w:rsidR="00B3141B" w:rsidRPr="00337F6A" w:rsidRDefault="00B3141B" w:rsidP="00842103">
            <w:pPr>
              <w:rPr>
                <w:rFonts w:cstheme="minorHAnsi"/>
              </w:rPr>
            </w:pPr>
            <w:r w:rsidRPr="00337F6A">
              <w:rPr>
                <w:rFonts w:cstheme="minorHAnsi"/>
                <w:b/>
              </w:rPr>
              <w:t xml:space="preserve">(gestor v SR </w:t>
            </w:r>
            <w:r w:rsidR="00453A80" w:rsidRPr="00337F6A">
              <w:rPr>
                <w:rFonts w:cstheme="minorHAnsi"/>
                <w:b/>
              </w:rPr>
              <w:t>–</w:t>
            </w:r>
            <w:r w:rsidRPr="00337F6A">
              <w:rPr>
                <w:rFonts w:cstheme="minorHAnsi"/>
                <w:b/>
              </w:rPr>
              <w:t xml:space="preserve"> </w:t>
            </w:r>
            <w:r w:rsidR="00453A80" w:rsidRPr="00337F6A">
              <w:rPr>
                <w:rFonts w:cstheme="minorHAnsi"/>
                <w:b/>
              </w:rPr>
              <w:t>ÚVO SR)</w:t>
            </w:r>
          </w:p>
        </w:tc>
      </w:tr>
      <w:tr w:rsidR="003A5884" w:rsidRPr="00337F6A" w14:paraId="6A7C25B7" w14:textId="77777777" w:rsidTr="00763535">
        <w:trPr>
          <w:trHeight w:val="820"/>
        </w:trPr>
        <w:tc>
          <w:tcPr>
            <w:tcW w:w="9781" w:type="dxa"/>
            <w:tcBorders>
              <w:top w:val="single" w:sz="8" w:space="0" w:color="000000"/>
              <w:left w:val="single" w:sz="8" w:space="0" w:color="000000"/>
              <w:bottom w:val="single" w:sz="8" w:space="0" w:color="000000"/>
              <w:right w:val="single" w:sz="8" w:space="0" w:color="000000"/>
            </w:tcBorders>
            <w:shd w:val="clear" w:color="auto" w:fill="auto"/>
            <w:tcMar>
              <w:top w:w="15" w:type="dxa"/>
              <w:left w:w="73" w:type="dxa"/>
              <w:bottom w:w="0" w:type="dxa"/>
              <w:right w:w="73" w:type="dxa"/>
            </w:tcMar>
          </w:tcPr>
          <w:p w14:paraId="6C0CD092" w14:textId="77777777" w:rsidR="009D6C6B" w:rsidRPr="00337F6A" w:rsidRDefault="009D6C6B" w:rsidP="009D6C6B">
            <w:pPr>
              <w:autoSpaceDE w:val="0"/>
              <w:autoSpaceDN w:val="0"/>
              <w:adjustRightInd w:val="0"/>
              <w:spacing w:line="276" w:lineRule="auto"/>
              <w:rPr>
                <w:rFonts w:eastAsia="Arial Unicode MS" w:cstheme="minorHAnsi"/>
              </w:rPr>
            </w:pPr>
            <w:r w:rsidRPr="00337F6A">
              <w:rPr>
                <w:rFonts w:eastAsia="Arial Unicode MS" w:cstheme="minorHAnsi"/>
              </w:rPr>
              <w:t>Kritériá splnenia základnej podmienky: </w:t>
            </w:r>
          </w:p>
          <w:p w14:paraId="42AA5DC3" w14:textId="77777777" w:rsidR="009D6C6B" w:rsidRPr="00337F6A" w:rsidRDefault="009D6C6B" w:rsidP="00453A80">
            <w:pPr>
              <w:spacing w:before="60" w:after="60" w:line="240" w:lineRule="auto"/>
              <w:rPr>
                <w:rFonts w:cstheme="minorHAnsi"/>
              </w:rPr>
            </w:pPr>
          </w:p>
          <w:p w14:paraId="1CDBCAE6" w14:textId="788285D5" w:rsidR="00453A80" w:rsidRPr="00337F6A" w:rsidRDefault="00B07FA5" w:rsidP="00453A80">
            <w:pPr>
              <w:spacing w:before="60" w:after="60" w:line="240" w:lineRule="auto"/>
              <w:rPr>
                <w:rFonts w:cstheme="minorHAnsi"/>
                <w:color w:val="0070C0"/>
                <w:u w:val="single"/>
              </w:rPr>
            </w:pPr>
            <w:r w:rsidRPr="00337F6A">
              <w:rPr>
                <w:rFonts w:cstheme="minorHAnsi"/>
                <w:color w:val="0070C0"/>
                <w:u w:val="single"/>
              </w:rPr>
              <w:t>Zavedenie</w:t>
            </w:r>
            <w:r w:rsidR="000B0642" w:rsidRPr="00337F6A">
              <w:rPr>
                <w:rFonts w:cstheme="minorHAnsi"/>
                <w:color w:val="0070C0"/>
                <w:u w:val="single"/>
              </w:rPr>
              <w:t xml:space="preserve"> </w:t>
            </w:r>
            <w:r w:rsidR="00453A80" w:rsidRPr="00337F6A">
              <w:rPr>
                <w:rFonts w:cstheme="minorHAnsi"/>
                <w:color w:val="0070C0"/>
                <w:u w:val="single"/>
              </w:rPr>
              <w:t>mechanizm</w:t>
            </w:r>
            <w:r w:rsidRPr="00337F6A">
              <w:rPr>
                <w:rFonts w:cstheme="minorHAnsi"/>
                <w:color w:val="0070C0"/>
                <w:u w:val="single"/>
              </w:rPr>
              <w:t>ov</w:t>
            </w:r>
            <w:r w:rsidR="00453A80" w:rsidRPr="00337F6A">
              <w:rPr>
                <w:rFonts w:cstheme="minorHAnsi"/>
                <w:color w:val="0070C0"/>
                <w:u w:val="single"/>
              </w:rPr>
              <w:t xml:space="preserve"> monitorovania, ktoré sa vzťahujú na všetky verejné zákazky a ich obstarávanie v rámci fondov v súlade s právnymi predpismi Únie v oblasti verejného obstarávania. Uvedená požiadavka zahŕňa:</w:t>
            </w:r>
          </w:p>
          <w:p w14:paraId="370390DA" w14:textId="77777777" w:rsidR="00453A80" w:rsidRPr="00337F6A" w:rsidRDefault="00453A80" w:rsidP="0042438B">
            <w:pPr>
              <w:pStyle w:val="Odsekzoznamu"/>
              <w:numPr>
                <w:ilvl w:val="0"/>
                <w:numId w:val="42"/>
              </w:numPr>
              <w:spacing w:before="60" w:after="60" w:line="240" w:lineRule="auto"/>
              <w:rPr>
                <w:rFonts w:cstheme="minorHAnsi"/>
              </w:rPr>
            </w:pPr>
            <w:r w:rsidRPr="00337F6A">
              <w:rPr>
                <w:rFonts w:cstheme="minorHAnsi"/>
                <w:b/>
              </w:rPr>
              <w:t xml:space="preserve">Opatrenia na zabezpečenie zhromažďovania účinných a spoľahlivých údajov o postupoch verejného obstarávania presahujúcich prahové hodnoty Únie v súlade s oznamovacími povinnosťami </w:t>
            </w:r>
            <w:r w:rsidRPr="00337F6A">
              <w:rPr>
                <w:rFonts w:cstheme="minorHAnsi"/>
              </w:rPr>
              <w:t>podľa článkov 83 a 84 smernice 2014/24/EÚ a článkov 99 a 100 smernice 2014/25/EÚ.</w:t>
            </w:r>
          </w:p>
          <w:p w14:paraId="1ED8D6FC" w14:textId="77777777" w:rsidR="00453A80" w:rsidRPr="00337F6A" w:rsidRDefault="00453A80" w:rsidP="009D6C6B">
            <w:pPr>
              <w:spacing w:before="60" w:after="60" w:line="240" w:lineRule="auto"/>
              <w:ind w:left="194" w:firstLine="283"/>
              <w:rPr>
                <w:rFonts w:cstheme="minorHAnsi"/>
                <w:b/>
              </w:rPr>
            </w:pPr>
            <w:r w:rsidRPr="00337F6A">
              <w:rPr>
                <w:rFonts w:cstheme="minorHAnsi"/>
              </w:rPr>
              <w:t>2.</w:t>
            </w:r>
            <w:r w:rsidRPr="00337F6A">
              <w:rPr>
                <w:rFonts w:cstheme="minorHAnsi"/>
              </w:rPr>
              <w:tab/>
            </w:r>
            <w:r w:rsidRPr="00337F6A">
              <w:rPr>
                <w:rFonts w:cstheme="minorHAnsi"/>
                <w:b/>
              </w:rPr>
              <w:t>Opatrenia na zabezpečenie toho, aby sa údaje vzťahovali aspoň na tieto prvky:</w:t>
            </w:r>
          </w:p>
          <w:p w14:paraId="7FBC4893" w14:textId="77777777" w:rsidR="00453A80" w:rsidRPr="00337F6A" w:rsidRDefault="00453A80" w:rsidP="009D6C6B">
            <w:pPr>
              <w:spacing w:before="60" w:after="60" w:line="240" w:lineRule="auto"/>
              <w:ind w:left="903" w:hanging="284"/>
              <w:rPr>
                <w:rFonts w:cstheme="minorHAnsi"/>
              </w:rPr>
            </w:pPr>
            <w:r w:rsidRPr="00337F6A">
              <w:rPr>
                <w:rFonts w:cstheme="minorHAnsi"/>
              </w:rPr>
              <w:t>a)</w:t>
            </w:r>
            <w:r w:rsidRPr="00337F6A">
              <w:rPr>
                <w:rFonts w:cstheme="minorHAnsi"/>
              </w:rPr>
              <w:tab/>
              <w:t>kvalita a intenzita súťaže: meno víťazného uchádzača, počet prvotných uchádzačov a zmluvná hodnota;</w:t>
            </w:r>
          </w:p>
          <w:p w14:paraId="75393718" w14:textId="77777777" w:rsidR="00453A80" w:rsidRPr="00337F6A" w:rsidRDefault="009D6C6B" w:rsidP="009D6C6B">
            <w:pPr>
              <w:tabs>
                <w:tab w:val="left" w:pos="1110"/>
              </w:tabs>
              <w:spacing w:before="60" w:after="60" w:line="240" w:lineRule="auto"/>
              <w:ind w:left="568" w:firstLine="51"/>
              <w:rPr>
                <w:rFonts w:cstheme="minorHAnsi"/>
              </w:rPr>
            </w:pPr>
            <w:r w:rsidRPr="00337F6A">
              <w:rPr>
                <w:rFonts w:cstheme="minorHAnsi"/>
              </w:rPr>
              <w:t xml:space="preserve">b)  </w:t>
            </w:r>
            <w:r w:rsidR="00453A80" w:rsidRPr="00337F6A">
              <w:rPr>
                <w:rFonts w:cstheme="minorHAnsi"/>
              </w:rPr>
              <w:t>informácie o konečnej cene po dokončení a o účasti MSP ako priamych uchádzačov, ak vnútroštátne systémy takéto informácie poskytujú.</w:t>
            </w:r>
          </w:p>
          <w:p w14:paraId="2F039220" w14:textId="77777777" w:rsidR="00453A80" w:rsidRPr="00337F6A" w:rsidRDefault="00453A80" w:rsidP="009D6C6B">
            <w:pPr>
              <w:spacing w:before="60" w:after="60" w:line="240" w:lineRule="auto"/>
              <w:ind w:left="619" w:hanging="142"/>
              <w:rPr>
                <w:rFonts w:cstheme="minorHAnsi"/>
              </w:rPr>
            </w:pPr>
            <w:r w:rsidRPr="00337F6A">
              <w:rPr>
                <w:rFonts w:cstheme="minorHAnsi"/>
              </w:rPr>
              <w:t>3</w:t>
            </w:r>
            <w:r w:rsidRPr="00337F6A">
              <w:rPr>
                <w:rFonts w:cstheme="minorHAnsi"/>
                <w:b/>
              </w:rPr>
              <w:t xml:space="preserve">.  Opatrenia na zabezpečenie monitorovania a analýzu údajov príslušnými vnútroštátnymi orgánmi </w:t>
            </w:r>
            <w:r w:rsidR="009D6C6B" w:rsidRPr="00337F6A">
              <w:rPr>
                <w:rFonts w:cstheme="minorHAnsi"/>
                <w:b/>
              </w:rPr>
              <w:t xml:space="preserve">  </w:t>
            </w:r>
            <w:r w:rsidRPr="00337F6A">
              <w:rPr>
                <w:rFonts w:cstheme="minorHAnsi"/>
              </w:rPr>
              <w:t>v súlade s článkom 83 ods. 2 smernice 2014/24/EÚ a článkom 99 ods. 2 smernice 2014/25/EÚ.</w:t>
            </w:r>
          </w:p>
          <w:p w14:paraId="37099996" w14:textId="77777777" w:rsidR="00453A80" w:rsidRPr="00337F6A" w:rsidRDefault="00453A80" w:rsidP="009D6C6B">
            <w:pPr>
              <w:spacing w:before="60" w:after="60" w:line="240" w:lineRule="auto"/>
              <w:ind w:left="619" w:hanging="142"/>
              <w:rPr>
                <w:rFonts w:cstheme="minorHAnsi"/>
              </w:rPr>
            </w:pPr>
            <w:r w:rsidRPr="00337F6A">
              <w:rPr>
                <w:rFonts w:cstheme="minorHAnsi"/>
              </w:rPr>
              <w:t>4.</w:t>
            </w:r>
            <w:r w:rsidRPr="00337F6A">
              <w:rPr>
                <w:rFonts w:cstheme="minorHAnsi"/>
              </w:rPr>
              <w:tab/>
            </w:r>
            <w:r w:rsidRPr="00337F6A">
              <w:rPr>
                <w:rFonts w:cstheme="minorHAnsi"/>
                <w:b/>
              </w:rPr>
              <w:t>Opatrenia na verejné sprístupnenie výsledkov analýzy</w:t>
            </w:r>
            <w:r w:rsidRPr="00337F6A">
              <w:rPr>
                <w:rFonts w:cstheme="minorHAnsi"/>
              </w:rPr>
              <w:t xml:space="preserve"> v súlade s článkom 83 ods. 3 smernice 2014/24/EÚ a článkom 99 ods. 3 smernice 2014/25/EÚ.</w:t>
            </w:r>
          </w:p>
          <w:p w14:paraId="0655DFAB" w14:textId="77777777" w:rsidR="003A5884" w:rsidRPr="00337F6A" w:rsidRDefault="00453A80" w:rsidP="009D6C6B">
            <w:pPr>
              <w:spacing w:before="60" w:after="60" w:line="240" w:lineRule="auto"/>
              <w:ind w:left="761" w:hanging="284"/>
              <w:rPr>
                <w:rFonts w:cstheme="minorHAnsi"/>
              </w:rPr>
            </w:pPr>
            <w:r w:rsidRPr="00337F6A">
              <w:rPr>
                <w:rFonts w:cstheme="minorHAnsi"/>
              </w:rPr>
              <w:t>5.</w:t>
            </w:r>
            <w:r w:rsidRPr="00337F6A">
              <w:rPr>
                <w:rFonts w:cstheme="minorHAnsi"/>
              </w:rPr>
              <w:tab/>
            </w:r>
            <w:r w:rsidRPr="00337F6A">
              <w:rPr>
                <w:rFonts w:cstheme="minorHAnsi"/>
                <w:b/>
              </w:rPr>
              <w:t>Opatrenia na zabezpečenie toho, aby sa všetky informácie poukazujúce na podozrenie zo situácií, ktoré predstavujú kolúziu vo verejnom obstarávaní, oznamovali príslušným vnútroštátnym orgánom</w:t>
            </w:r>
            <w:r w:rsidRPr="00337F6A">
              <w:rPr>
                <w:rFonts w:cstheme="minorHAnsi"/>
              </w:rPr>
              <w:t xml:space="preserve"> v súlade s článkom 83 ods. 2 smernice 2014/24/EÚ a článkom 99 ods. 2 smernice 2014/25/EÚ.</w:t>
            </w:r>
          </w:p>
          <w:p w14:paraId="2772643C" w14:textId="77777777" w:rsidR="0042438B" w:rsidRPr="00337F6A" w:rsidRDefault="0042438B" w:rsidP="0042438B">
            <w:pPr>
              <w:spacing w:before="60" w:after="60" w:line="240" w:lineRule="auto"/>
              <w:rPr>
                <w:rFonts w:cstheme="minorHAnsi"/>
              </w:rPr>
            </w:pPr>
          </w:p>
        </w:tc>
      </w:tr>
      <w:tr w:rsidR="005D737F" w:rsidRPr="00337F6A" w14:paraId="32DE9FA9" w14:textId="77777777" w:rsidTr="005D737F">
        <w:tblPrEx>
          <w:tblW w:w="9781" w:type="dxa"/>
          <w:tblCellMar>
            <w:left w:w="0" w:type="dxa"/>
            <w:right w:w="0" w:type="dxa"/>
          </w:tblCellMar>
          <w:tblPrExChange w:id="1364" w:author="Autor">
            <w:tblPrEx>
              <w:tblW w:w="9781" w:type="dxa"/>
              <w:tblCellMar>
                <w:left w:w="0" w:type="dxa"/>
                <w:right w:w="0" w:type="dxa"/>
              </w:tblCellMar>
            </w:tblPrEx>
          </w:tblPrExChange>
        </w:tblPrEx>
        <w:trPr>
          <w:trHeight w:val="820"/>
          <w:ins w:id="1365" w:author="Autor"/>
          <w:trPrChange w:id="1366" w:author="Autor">
            <w:trPr>
              <w:gridAfter w:val="0"/>
              <w:trHeight w:val="820"/>
            </w:trPr>
          </w:trPrChange>
        </w:trPr>
        <w:tc>
          <w:tcPr>
            <w:tcW w:w="978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73" w:type="dxa"/>
              <w:bottom w:w="0" w:type="dxa"/>
              <w:right w:w="73" w:type="dxa"/>
            </w:tcMar>
            <w:tcPrChange w:id="1367" w:author="Autor">
              <w:tcPr>
                <w:tcW w:w="978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3" w:type="dxa"/>
                  <w:bottom w:w="0" w:type="dxa"/>
                  <w:right w:w="73" w:type="dxa"/>
                </w:tcMar>
              </w:tcPr>
            </w:tcPrChange>
          </w:tcPr>
          <w:p w14:paraId="64ED8005" w14:textId="4A7E744A" w:rsidR="005D737F" w:rsidRPr="00206973" w:rsidDel="005D737F" w:rsidRDefault="005D737F">
            <w:pPr>
              <w:pStyle w:val="Odsekzoznamu"/>
              <w:numPr>
                <w:ilvl w:val="0"/>
                <w:numId w:val="42"/>
              </w:numPr>
              <w:ind w:left="341" w:hanging="284"/>
              <w:rPr>
                <w:del w:id="1368" w:author="Autor"/>
                <w:moveTo w:id="1369" w:author="Autor"/>
                <w:rFonts w:cstheme="minorHAnsi"/>
                <w:bCs/>
              </w:rPr>
              <w:pPrChange w:id="1370" w:author="Autor">
                <w:pPr>
                  <w:framePr w:hSpace="141" w:wrap="around" w:vAnchor="text" w:hAnchor="margin" w:x="-30" w:y="479"/>
                  <w:widowControl w:val="0"/>
                  <w:autoSpaceDE w:val="0"/>
                  <w:autoSpaceDN w:val="0"/>
                  <w:adjustRightInd w:val="0"/>
                  <w:spacing w:after="0" w:line="240" w:lineRule="auto"/>
                  <w:jc w:val="both"/>
                </w:pPr>
              </w:pPrChange>
            </w:pPr>
            <w:moveToRangeStart w:id="1371" w:author="Autor" w:name="move179193053"/>
            <w:moveTo w:id="1372" w:author="Autor">
              <w:r w:rsidRPr="005E5BA7">
                <w:rPr>
                  <w:rFonts w:cstheme="minorHAnsi"/>
                  <w:b/>
                  <w:bCs/>
                  <w:rPrChange w:id="1373" w:author="Autor">
                    <w:rPr>
                      <w:rFonts w:cstheme="minorHAnsi"/>
                      <w:bCs/>
                    </w:rPr>
                  </w:rPrChange>
                </w:rPr>
                <w:t xml:space="preserve">Základná podmienka </w:t>
              </w:r>
              <w:del w:id="1374" w:author="Autor">
                <w:r w:rsidRPr="005E5BA7" w:rsidDel="005D737F">
                  <w:rPr>
                    <w:rFonts w:cstheme="minorHAnsi"/>
                    <w:b/>
                    <w:bCs/>
                    <w:rPrChange w:id="1375" w:author="Autor">
                      <w:rPr>
                        <w:rFonts w:cstheme="minorHAnsi"/>
                        <w:bCs/>
                      </w:rPr>
                    </w:rPrChange>
                  </w:rPr>
                  <w:delText xml:space="preserve">č. 2 </w:delText>
                </w:r>
              </w:del>
              <w:r w:rsidRPr="005E5BA7">
                <w:rPr>
                  <w:rFonts w:cstheme="minorHAnsi"/>
                  <w:b/>
                  <w:bCs/>
                  <w:rPrChange w:id="1376" w:author="Autor">
                    <w:rPr>
                      <w:rFonts w:cstheme="minorHAnsi"/>
                      <w:bCs/>
                    </w:rPr>
                  </w:rPrChange>
                </w:rPr>
                <w:t>týkajúca sa nástrojov a kapacity na účinné uplatňovanie pravidiel štátnej pomoci sa nevzťahuje na programy podporované z AMIF, ISF a BMVI.</w:t>
              </w:r>
              <w:r w:rsidRPr="00337F6A">
                <w:rPr>
                  <w:rStyle w:val="Odkaznapoznmkupodiarou"/>
                  <w:rFonts w:cstheme="minorHAnsi"/>
                  <w:bCs/>
                </w:rPr>
                <w:footnoteReference w:id="53"/>
              </w:r>
            </w:moveTo>
          </w:p>
          <w:moveToRangeEnd w:id="1371"/>
          <w:p w14:paraId="194623F8" w14:textId="77777777" w:rsidR="005D737F" w:rsidRPr="00337F6A" w:rsidRDefault="005D737F">
            <w:pPr>
              <w:pStyle w:val="Odsekzoznamu"/>
              <w:numPr>
                <w:ilvl w:val="0"/>
                <w:numId w:val="42"/>
              </w:numPr>
              <w:ind w:left="341" w:hanging="284"/>
              <w:rPr>
                <w:ins w:id="1381" w:author="Autor"/>
                <w:rFonts w:eastAsia="Arial Unicode MS"/>
              </w:rPr>
              <w:pPrChange w:id="1382" w:author="Autor">
                <w:pPr>
                  <w:framePr w:hSpace="141" w:wrap="around" w:vAnchor="text" w:hAnchor="margin" w:x="-30" w:y="479"/>
                  <w:autoSpaceDE w:val="0"/>
                  <w:autoSpaceDN w:val="0"/>
                  <w:adjustRightInd w:val="0"/>
                  <w:spacing w:line="276" w:lineRule="auto"/>
                </w:pPr>
              </w:pPrChange>
            </w:pPr>
          </w:p>
        </w:tc>
      </w:tr>
      <w:tr w:rsidR="00A81105" w:rsidRPr="00337F6A" w14:paraId="037DADC5" w14:textId="77777777" w:rsidTr="001021B4">
        <w:trPr>
          <w:trHeight w:val="751"/>
        </w:trPr>
        <w:tc>
          <w:tcPr>
            <w:tcW w:w="978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73" w:type="dxa"/>
              <w:bottom w:w="0" w:type="dxa"/>
              <w:right w:w="73" w:type="dxa"/>
            </w:tcMar>
            <w:hideMark/>
          </w:tcPr>
          <w:p w14:paraId="37BFC81B" w14:textId="1155BE69" w:rsidR="005F0AF8" w:rsidRPr="00337F6A" w:rsidRDefault="00A81105" w:rsidP="00842103">
            <w:pPr>
              <w:rPr>
                <w:rFonts w:cstheme="minorHAnsi"/>
                <w:b/>
              </w:rPr>
            </w:pPr>
            <w:r w:rsidRPr="00337F6A">
              <w:rPr>
                <w:rFonts w:cstheme="minorHAnsi"/>
                <w:b/>
              </w:rPr>
              <w:t xml:space="preserve"> 3. Účinné uplatňovanie a </w:t>
            </w:r>
            <w:r w:rsidR="00913DD1" w:rsidRPr="00337F6A">
              <w:rPr>
                <w:rFonts w:cstheme="minorHAnsi"/>
                <w:b/>
              </w:rPr>
              <w:t>implementácia</w:t>
            </w:r>
            <w:r w:rsidRPr="00337F6A">
              <w:rPr>
                <w:rFonts w:cstheme="minorHAnsi"/>
                <w:b/>
              </w:rPr>
              <w:t xml:space="preserve"> Charty základných práv EÚ</w:t>
            </w:r>
          </w:p>
          <w:p w14:paraId="536C797E" w14:textId="77777777" w:rsidR="00181DEF" w:rsidRPr="00337F6A" w:rsidRDefault="00D1557D" w:rsidP="00842103">
            <w:pPr>
              <w:rPr>
                <w:rFonts w:eastAsia="Arial Unicode MS" w:cstheme="minorHAnsi"/>
                <w:b/>
                <w:shd w:val="clear" w:color="auto" w:fill="92D050"/>
              </w:rPr>
            </w:pPr>
            <w:r w:rsidRPr="00337F6A">
              <w:rPr>
                <w:rFonts w:cstheme="minorHAnsi"/>
                <w:b/>
              </w:rPr>
              <w:t>(gestor v SR</w:t>
            </w:r>
            <w:r w:rsidR="00B3141B" w:rsidRPr="00337F6A">
              <w:rPr>
                <w:rFonts w:cstheme="minorHAnsi"/>
                <w:vertAlign w:val="superscript"/>
              </w:rPr>
              <w:footnoteReference w:id="54"/>
            </w:r>
            <w:r w:rsidRPr="00337F6A">
              <w:rPr>
                <w:rFonts w:cstheme="minorHAnsi"/>
                <w:b/>
              </w:rPr>
              <w:t>- MPSVaR)</w:t>
            </w:r>
          </w:p>
        </w:tc>
      </w:tr>
      <w:tr w:rsidR="00A81105" w:rsidRPr="00337F6A" w14:paraId="0EF3D3E9" w14:textId="77777777" w:rsidTr="008C354B">
        <w:trPr>
          <w:trHeight w:val="1485"/>
        </w:trPr>
        <w:tc>
          <w:tcPr>
            <w:tcW w:w="9781" w:type="dxa"/>
            <w:tcBorders>
              <w:top w:val="single" w:sz="8" w:space="0" w:color="000000"/>
              <w:left w:val="single" w:sz="8" w:space="0" w:color="000000"/>
              <w:bottom w:val="single" w:sz="8" w:space="0" w:color="000000"/>
              <w:right w:val="single" w:sz="8" w:space="0" w:color="000000"/>
            </w:tcBorders>
            <w:shd w:val="clear" w:color="auto" w:fill="auto"/>
            <w:tcMar>
              <w:top w:w="15" w:type="dxa"/>
              <w:left w:w="73" w:type="dxa"/>
              <w:bottom w:w="0" w:type="dxa"/>
              <w:right w:w="73" w:type="dxa"/>
            </w:tcMar>
            <w:hideMark/>
          </w:tcPr>
          <w:p w14:paraId="07800DA0" w14:textId="77777777" w:rsidR="00A81105" w:rsidRPr="00337F6A" w:rsidRDefault="00A81105" w:rsidP="003C184E">
            <w:pPr>
              <w:autoSpaceDE w:val="0"/>
              <w:autoSpaceDN w:val="0"/>
              <w:adjustRightInd w:val="0"/>
              <w:spacing w:line="276" w:lineRule="auto"/>
              <w:rPr>
                <w:rFonts w:eastAsia="Arial Unicode MS" w:cstheme="minorHAnsi"/>
              </w:rPr>
            </w:pPr>
            <w:r w:rsidRPr="00337F6A">
              <w:rPr>
                <w:rFonts w:eastAsia="Arial Unicode MS" w:cstheme="minorHAnsi"/>
              </w:rPr>
              <w:lastRenderedPageBreak/>
              <w:t>Kritériá splnenia základnej podmienky: </w:t>
            </w:r>
          </w:p>
          <w:p w14:paraId="5697694C" w14:textId="21768A9A" w:rsidR="009D6C6B" w:rsidRPr="00337F6A" w:rsidRDefault="00E03E19" w:rsidP="009D6C6B">
            <w:pPr>
              <w:spacing w:before="60" w:after="60" w:line="240" w:lineRule="auto"/>
              <w:rPr>
                <w:rFonts w:cstheme="minorHAnsi"/>
                <w:color w:val="0070C0"/>
                <w:u w:val="single"/>
              </w:rPr>
            </w:pPr>
            <w:r w:rsidRPr="00337F6A">
              <w:rPr>
                <w:rFonts w:cstheme="minorHAnsi"/>
                <w:color w:val="0070C0"/>
                <w:u w:val="single"/>
              </w:rPr>
              <w:t>Existencia účinných mechanizmov</w:t>
            </w:r>
            <w:r w:rsidR="009D6C6B" w:rsidRPr="00337F6A">
              <w:rPr>
                <w:rFonts w:cstheme="minorHAnsi"/>
                <w:color w:val="0070C0"/>
                <w:u w:val="single"/>
              </w:rPr>
              <w:t xml:space="preserve"> na zabezpečenie dodržiavania Charty základných práv EÚ, ktoré zahŕňajú:</w:t>
            </w:r>
          </w:p>
          <w:p w14:paraId="09AF6EF7" w14:textId="0A521B1A" w:rsidR="00A81105" w:rsidRPr="00337F6A" w:rsidRDefault="00A81105" w:rsidP="008C354B">
            <w:pPr>
              <w:numPr>
                <w:ilvl w:val="0"/>
                <w:numId w:val="34"/>
              </w:numPr>
              <w:autoSpaceDE w:val="0"/>
              <w:autoSpaceDN w:val="0"/>
              <w:adjustRightInd w:val="0"/>
              <w:spacing w:before="120" w:after="0" w:line="276" w:lineRule="auto"/>
              <w:jc w:val="both"/>
              <w:rPr>
                <w:rFonts w:eastAsia="Arial Unicode MS" w:cstheme="minorHAnsi"/>
              </w:rPr>
            </w:pPr>
            <w:r w:rsidRPr="00337F6A">
              <w:rPr>
                <w:rFonts w:eastAsia="Arial Unicode MS" w:cstheme="minorHAnsi"/>
                <w:b/>
                <w:bCs/>
              </w:rPr>
              <w:t xml:space="preserve">Opatrenia na zabezpečenie súladu programov podporovaných z fondov a ich </w:t>
            </w:r>
            <w:r w:rsidR="00517E69" w:rsidRPr="00337F6A">
              <w:rPr>
                <w:rFonts w:eastAsia="Arial Unicode MS" w:cstheme="minorHAnsi"/>
                <w:b/>
                <w:bCs/>
              </w:rPr>
              <w:t>vykonanie</w:t>
            </w:r>
            <w:r w:rsidR="003C4EF7" w:rsidRPr="00337F6A">
              <w:rPr>
                <w:rFonts w:eastAsia="Arial Unicode MS" w:cstheme="minorHAnsi"/>
                <w:b/>
                <w:bCs/>
              </w:rPr>
              <w:t xml:space="preserve"> </w:t>
            </w:r>
            <w:r w:rsidRPr="00337F6A">
              <w:rPr>
                <w:rFonts w:eastAsia="Arial Unicode MS" w:cstheme="minorHAnsi"/>
                <w:b/>
                <w:bCs/>
              </w:rPr>
              <w:t>s príslušnými ustanoveniami Charty základných práv EÚ</w:t>
            </w:r>
            <w:r w:rsidRPr="00337F6A">
              <w:rPr>
                <w:rFonts w:eastAsia="Arial Unicode MS" w:cstheme="minorHAnsi"/>
              </w:rPr>
              <w:t>.</w:t>
            </w:r>
          </w:p>
          <w:p w14:paraId="2A40B1DA" w14:textId="5752CB02" w:rsidR="00A81105" w:rsidRPr="00337F6A" w:rsidRDefault="00A81105" w:rsidP="00D33D05">
            <w:pPr>
              <w:numPr>
                <w:ilvl w:val="0"/>
                <w:numId w:val="35"/>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 xml:space="preserve"> „Základný mechanizmus na zabezpečenie dodržiavania Horizontálnych princípov v programovom období 2021-2</w:t>
            </w:r>
            <w:r w:rsidR="00B27E11" w:rsidRPr="00337F6A">
              <w:rPr>
                <w:rFonts w:eastAsia="Arial Unicode MS" w:cstheme="minorHAnsi"/>
              </w:rPr>
              <w:t>0</w:t>
            </w:r>
            <w:r w:rsidRPr="00337F6A">
              <w:rPr>
                <w:rFonts w:eastAsia="Arial Unicode MS" w:cstheme="minorHAnsi"/>
              </w:rPr>
              <w:t>27 a základných horizontálnych podmienok Účinné uplatňovanie a implementácia Charty základných práv Európskej únie a Implementácia a uplatňovanie Dohovoru OSN o právach osôb so zdravotným postihnutím (UNCRPD) v súlade s rozhodnutím Rady 2010/48/ES“.</w:t>
            </w:r>
            <w:r w:rsidR="00E36FB9" w:rsidRPr="00337F6A">
              <w:rPr>
                <w:rStyle w:val="Odkaznapoznmkupodiarou"/>
                <w:rFonts w:eastAsia="Arial Unicode MS" w:cstheme="minorHAnsi"/>
              </w:rPr>
              <w:footnoteReference w:id="55"/>
            </w:r>
            <w:r w:rsidRPr="00337F6A">
              <w:rPr>
                <w:rFonts w:eastAsia="Arial Unicode MS" w:cstheme="minorHAnsi"/>
              </w:rPr>
              <w:t xml:space="preserve">  </w:t>
            </w:r>
          </w:p>
        </w:tc>
      </w:tr>
      <w:tr w:rsidR="00A81105" w:rsidRPr="00337F6A" w14:paraId="0BFD9EFD" w14:textId="77777777" w:rsidTr="008E46FF">
        <w:trPr>
          <w:trHeight w:val="2974"/>
        </w:trPr>
        <w:tc>
          <w:tcPr>
            <w:tcW w:w="9781" w:type="dxa"/>
            <w:tcBorders>
              <w:top w:val="single" w:sz="8" w:space="0" w:color="000000"/>
              <w:left w:val="single" w:sz="8" w:space="0" w:color="000000"/>
              <w:bottom w:val="single" w:sz="8" w:space="0" w:color="000000"/>
              <w:right w:val="single" w:sz="8" w:space="0" w:color="000000"/>
            </w:tcBorders>
            <w:shd w:val="clear" w:color="auto" w:fill="auto"/>
            <w:tcMar>
              <w:top w:w="15" w:type="dxa"/>
              <w:left w:w="73" w:type="dxa"/>
              <w:bottom w:w="0" w:type="dxa"/>
              <w:right w:w="73" w:type="dxa"/>
            </w:tcMar>
            <w:hideMark/>
          </w:tcPr>
          <w:p w14:paraId="3B1551B5" w14:textId="069906EC" w:rsidR="00A81105" w:rsidRPr="00337F6A" w:rsidRDefault="00A81105" w:rsidP="008C354B">
            <w:pPr>
              <w:numPr>
                <w:ilvl w:val="0"/>
                <w:numId w:val="36"/>
              </w:numPr>
              <w:autoSpaceDE w:val="0"/>
              <w:autoSpaceDN w:val="0"/>
              <w:adjustRightInd w:val="0"/>
              <w:spacing w:before="120" w:after="0" w:line="276" w:lineRule="auto"/>
              <w:jc w:val="both"/>
              <w:rPr>
                <w:rFonts w:eastAsia="Arial Unicode MS" w:cstheme="minorHAnsi"/>
              </w:rPr>
            </w:pPr>
            <w:r w:rsidRPr="00337F6A">
              <w:rPr>
                <w:rFonts w:eastAsia="Arial Unicode MS" w:cstheme="minorHAnsi"/>
                <w:b/>
                <w:bCs/>
              </w:rPr>
              <w:t>Opatrenia na predkladanie správ monitorovaciemu výboru o prípadoch nesúladu operácií  podporovaných z fondov s Chartou a sťažností týkajúcich sa charty predložených v súlade s opatreniami podľa článku 6</w:t>
            </w:r>
            <w:r w:rsidR="002C6090" w:rsidRPr="00337F6A">
              <w:rPr>
                <w:rFonts w:eastAsia="Arial Unicode MS" w:cstheme="minorHAnsi"/>
                <w:b/>
                <w:bCs/>
              </w:rPr>
              <w:t>9</w:t>
            </w:r>
            <w:r w:rsidRPr="00337F6A">
              <w:rPr>
                <w:rFonts w:eastAsia="Arial Unicode MS" w:cstheme="minorHAnsi"/>
                <w:b/>
                <w:bCs/>
              </w:rPr>
              <w:t xml:space="preserve"> ods. </w:t>
            </w:r>
            <w:r w:rsidR="002C6090" w:rsidRPr="00337F6A">
              <w:rPr>
                <w:rFonts w:eastAsia="Arial Unicode MS" w:cstheme="minorHAnsi"/>
                <w:b/>
                <w:bCs/>
              </w:rPr>
              <w:t>7</w:t>
            </w:r>
            <w:r w:rsidRPr="00337F6A">
              <w:rPr>
                <w:rFonts w:eastAsia="Arial Unicode MS" w:cstheme="minorHAnsi"/>
                <w:b/>
                <w:bCs/>
              </w:rPr>
              <w:t xml:space="preserve"> </w:t>
            </w:r>
            <w:r w:rsidR="00281C75" w:rsidRPr="00337F6A">
              <w:rPr>
                <w:rFonts w:eastAsia="Arial Unicode MS" w:cstheme="minorHAnsi"/>
                <w:b/>
                <w:bCs/>
              </w:rPr>
              <w:t>nariadenia o spoločných ustanoveniach</w:t>
            </w:r>
            <w:r w:rsidRPr="00337F6A">
              <w:rPr>
                <w:rFonts w:eastAsia="Arial Unicode MS" w:cstheme="minorHAnsi"/>
                <w:b/>
                <w:bCs/>
              </w:rPr>
              <w:t>.</w:t>
            </w:r>
          </w:p>
          <w:p w14:paraId="3BEC7235" w14:textId="77777777" w:rsidR="00A81105" w:rsidRPr="00337F6A" w:rsidRDefault="00A81105" w:rsidP="008C354B">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Poradný nástroj Gestora HP bude mať za úlohu zabezpečiť plnenie kritéria č. 2</w:t>
            </w:r>
            <w:r w:rsidR="00281C75" w:rsidRPr="00337F6A">
              <w:rPr>
                <w:rFonts w:eastAsia="Arial Unicode MS" w:cstheme="minorHAnsi"/>
              </w:rPr>
              <w:t>.</w:t>
            </w:r>
          </w:p>
          <w:p w14:paraId="78E632D8" w14:textId="77777777" w:rsidR="00A81105" w:rsidRPr="00337F6A" w:rsidRDefault="00A81105" w:rsidP="008C354B">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Gestor HP zriadi emailovú schránku na zber podnetov</w:t>
            </w:r>
            <w:r w:rsidR="00281C75" w:rsidRPr="00337F6A">
              <w:rPr>
                <w:rFonts w:eastAsia="Arial Unicode MS" w:cstheme="minorHAnsi"/>
              </w:rPr>
              <w:t>.</w:t>
            </w:r>
          </w:p>
          <w:p w14:paraId="32396F46" w14:textId="77777777" w:rsidR="00A81105" w:rsidRPr="00337F6A" w:rsidRDefault="00A81105" w:rsidP="008C354B">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Evidencia a informácie o zistených prípadoch nesúladu s Chartou EU a Dohovorom OSN</w:t>
            </w:r>
            <w:r w:rsidR="00281C75" w:rsidRPr="00337F6A">
              <w:rPr>
                <w:rFonts w:eastAsia="Arial Unicode MS" w:cstheme="minorHAnsi"/>
              </w:rPr>
              <w:t>.</w:t>
            </w:r>
          </w:p>
          <w:p w14:paraId="606E8BFF" w14:textId="77777777" w:rsidR="00A81105" w:rsidRPr="00337F6A" w:rsidRDefault="00A81105" w:rsidP="008C354B">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 xml:space="preserve">Informácie bude gestor HP pravidelne predkladať monitorovaciemu výboru v súlade s opatreniami podľa článku 69 ods. 7 </w:t>
            </w:r>
            <w:r w:rsidR="00281C75" w:rsidRPr="00337F6A">
              <w:rPr>
                <w:rFonts w:eastAsia="Arial Unicode MS" w:cstheme="minorHAnsi"/>
              </w:rPr>
              <w:t>nariadenia o spoločných ustanoveniach</w:t>
            </w:r>
            <w:r w:rsidRPr="00337F6A">
              <w:rPr>
                <w:rFonts w:eastAsia="Arial Unicode MS" w:cstheme="minorHAnsi"/>
              </w:rPr>
              <w:t xml:space="preserve"> na ročnej báze</w:t>
            </w:r>
            <w:r w:rsidR="00281C75" w:rsidRPr="00337F6A">
              <w:rPr>
                <w:rFonts w:eastAsia="Arial Unicode MS" w:cstheme="minorHAnsi"/>
              </w:rPr>
              <w:t>.</w:t>
            </w:r>
          </w:p>
        </w:tc>
      </w:tr>
    </w:tbl>
    <w:p w14:paraId="1BC91239" w14:textId="77777777" w:rsidR="00A81105" w:rsidRPr="00337F6A" w:rsidRDefault="00A81105" w:rsidP="00A81105">
      <w:pPr>
        <w:autoSpaceDE w:val="0"/>
        <w:autoSpaceDN w:val="0"/>
        <w:adjustRightInd w:val="0"/>
        <w:spacing w:line="276" w:lineRule="auto"/>
        <w:rPr>
          <w:rFonts w:eastAsia="Arial Unicode MS" w:cstheme="minorHAnsi"/>
        </w:rPr>
      </w:pPr>
    </w:p>
    <w:tbl>
      <w:tblPr>
        <w:tblW w:w="9781" w:type="dxa"/>
        <w:tblInd w:w="-10" w:type="dxa"/>
        <w:tblCellMar>
          <w:left w:w="0" w:type="dxa"/>
          <w:right w:w="0" w:type="dxa"/>
        </w:tblCellMar>
        <w:tblLook w:val="04A0" w:firstRow="1" w:lastRow="0" w:firstColumn="1" w:lastColumn="0" w:noHBand="0" w:noVBand="1"/>
      </w:tblPr>
      <w:tblGrid>
        <w:gridCol w:w="9781"/>
      </w:tblGrid>
      <w:tr w:rsidR="00A81105" w:rsidRPr="00337F6A" w14:paraId="675EACAE" w14:textId="77777777" w:rsidTr="001021B4">
        <w:trPr>
          <w:trHeight w:val="202"/>
        </w:trPr>
        <w:tc>
          <w:tcPr>
            <w:tcW w:w="9781" w:type="dxa"/>
            <w:tcBorders>
              <w:top w:val="single" w:sz="8" w:space="0" w:color="000000"/>
              <w:left w:val="single" w:sz="8" w:space="0" w:color="000000"/>
              <w:bottom w:val="single" w:sz="8" w:space="0" w:color="000000"/>
              <w:right w:val="single" w:sz="8" w:space="0" w:color="000000"/>
            </w:tcBorders>
            <w:shd w:val="clear" w:color="auto" w:fill="FFF2CC" w:themeFill="accent4" w:themeFillTint="33"/>
            <w:tcMar>
              <w:top w:w="15" w:type="dxa"/>
              <w:left w:w="73" w:type="dxa"/>
              <w:bottom w:w="0" w:type="dxa"/>
              <w:right w:w="73" w:type="dxa"/>
            </w:tcMar>
            <w:hideMark/>
          </w:tcPr>
          <w:p w14:paraId="0BCCE509" w14:textId="18DC0CAE" w:rsidR="00A81105" w:rsidRPr="00337F6A" w:rsidRDefault="007703F6" w:rsidP="00842103">
            <w:pPr>
              <w:rPr>
                <w:rFonts w:cstheme="minorHAnsi"/>
                <w:b/>
              </w:rPr>
            </w:pPr>
            <w:r w:rsidRPr="00337F6A">
              <w:rPr>
                <w:rFonts w:cstheme="minorHAnsi"/>
                <w:b/>
              </w:rPr>
              <w:t>4</w:t>
            </w:r>
            <w:r w:rsidR="00D1557D" w:rsidRPr="00337F6A">
              <w:rPr>
                <w:rFonts w:cstheme="minorHAnsi"/>
                <w:b/>
              </w:rPr>
              <w:t>.</w:t>
            </w:r>
            <w:r w:rsidR="003C4EF7" w:rsidRPr="00337F6A">
              <w:rPr>
                <w:rFonts w:cstheme="minorHAnsi"/>
                <w:b/>
              </w:rPr>
              <w:t xml:space="preserve"> Implementácia</w:t>
            </w:r>
            <w:r w:rsidR="00A81105" w:rsidRPr="00337F6A">
              <w:rPr>
                <w:rFonts w:cstheme="minorHAnsi"/>
                <w:b/>
              </w:rPr>
              <w:t xml:space="preserve"> a uplatňovanie Dohovoru OSN o právach osôb so zdravotným postihnutím (UNCRPD) v súlade s rozhodnutím Rady 2010/48/ES </w:t>
            </w:r>
          </w:p>
          <w:p w14:paraId="4E7B32F4" w14:textId="77777777" w:rsidR="00D1557D" w:rsidRPr="00337F6A" w:rsidRDefault="00D1557D" w:rsidP="00842103">
            <w:pPr>
              <w:rPr>
                <w:rFonts w:eastAsia="Arial Unicode MS" w:cstheme="minorHAnsi"/>
                <w:b/>
              </w:rPr>
            </w:pPr>
            <w:r w:rsidRPr="00337F6A">
              <w:rPr>
                <w:rFonts w:cstheme="minorHAnsi"/>
                <w:b/>
              </w:rPr>
              <w:t>(gestor v SR - MPSVaR)</w:t>
            </w:r>
          </w:p>
        </w:tc>
      </w:tr>
      <w:tr w:rsidR="00A81105" w:rsidRPr="00337F6A" w14:paraId="29CB7EA9" w14:textId="77777777" w:rsidTr="008C354B">
        <w:trPr>
          <w:trHeight w:val="1252"/>
        </w:trPr>
        <w:tc>
          <w:tcPr>
            <w:tcW w:w="9781" w:type="dxa"/>
            <w:tcBorders>
              <w:top w:val="single" w:sz="8" w:space="0" w:color="000000"/>
              <w:left w:val="single" w:sz="8" w:space="0" w:color="000000"/>
              <w:bottom w:val="single" w:sz="8" w:space="0" w:color="000000"/>
              <w:right w:val="single" w:sz="8" w:space="0" w:color="000000"/>
            </w:tcBorders>
            <w:shd w:val="clear" w:color="auto" w:fill="auto"/>
            <w:tcMar>
              <w:top w:w="15" w:type="dxa"/>
              <w:left w:w="73" w:type="dxa"/>
              <w:bottom w:w="0" w:type="dxa"/>
              <w:right w:w="73" w:type="dxa"/>
            </w:tcMar>
            <w:hideMark/>
          </w:tcPr>
          <w:p w14:paraId="36137A96" w14:textId="77777777" w:rsidR="00A81105" w:rsidRPr="00337F6A" w:rsidRDefault="00A81105" w:rsidP="00D85154">
            <w:pPr>
              <w:autoSpaceDE w:val="0"/>
              <w:autoSpaceDN w:val="0"/>
              <w:adjustRightInd w:val="0"/>
              <w:spacing w:line="276" w:lineRule="auto"/>
              <w:rPr>
                <w:rFonts w:eastAsia="Arial Unicode MS" w:cstheme="minorHAnsi"/>
              </w:rPr>
            </w:pPr>
            <w:r w:rsidRPr="00337F6A">
              <w:rPr>
                <w:rFonts w:eastAsia="Arial Unicode MS" w:cstheme="minorHAnsi"/>
              </w:rPr>
              <w:t>Kritériá splnenia základnej podmienky: </w:t>
            </w:r>
          </w:p>
          <w:p w14:paraId="24528B22" w14:textId="1ED4EFA1" w:rsidR="00A81105" w:rsidRPr="00337F6A" w:rsidRDefault="00A81105" w:rsidP="00D85154">
            <w:pPr>
              <w:autoSpaceDE w:val="0"/>
              <w:autoSpaceDN w:val="0"/>
              <w:adjustRightInd w:val="0"/>
              <w:spacing w:line="276" w:lineRule="auto"/>
              <w:rPr>
                <w:rFonts w:eastAsia="Arial Unicode MS" w:cstheme="minorHAnsi"/>
                <w:color w:val="0070C0"/>
                <w:sz w:val="24"/>
                <w:szCs w:val="24"/>
                <w:u w:val="single"/>
              </w:rPr>
            </w:pPr>
            <w:r w:rsidRPr="00337F6A">
              <w:rPr>
                <w:rFonts w:eastAsia="Arial Unicode MS" w:cstheme="minorHAnsi"/>
                <w:color w:val="0070C0"/>
                <w:sz w:val="24"/>
                <w:szCs w:val="24"/>
                <w:u w:val="single"/>
              </w:rPr>
              <w:t xml:space="preserve">Zavedenie vnútroštátneho rámca na zabezpečenie </w:t>
            </w:r>
            <w:r w:rsidR="001B1D15" w:rsidRPr="00337F6A">
              <w:rPr>
                <w:rFonts w:eastAsia="Arial Unicode MS" w:cstheme="minorHAnsi"/>
                <w:color w:val="0070C0"/>
                <w:sz w:val="24"/>
                <w:szCs w:val="24"/>
                <w:u w:val="single"/>
              </w:rPr>
              <w:t>implementácie</w:t>
            </w:r>
            <w:r w:rsidRPr="00337F6A">
              <w:rPr>
                <w:rFonts w:eastAsia="Arial Unicode MS" w:cstheme="minorHAnsi"/>
                <w:color w:val="0070C0"/>
                <w:sz w:val="24"/>
                <w:szCs w:val="24"/>
                <w:u w:val="single"/>
              </w:rPr>
              <w:t xml:space="preserve"> UNCRPD, ktorý zahŕňa:</w:t>
            </w:r>
          </w:p>
          <w:p w14:paraId="0DB06B80" w14:textId="77777777" w:rsidR="00A81105" w:rsidRPr="00337F6A" w:rsidRDefault="00A81105" w:rsidP="00D85154">
            <w:pPr>
              <w:autoSpaceDE w:val="0"/>
              <w:autoSpaceDN w:val="0"/>
              <w:adjustRightInd w:val="0"/>
              <w:spacing w:line="276" w:lineRule="auto"/>
              <w:ind w:left="496" w:hanging="496"/>
              <w:rPr>
                <w:rFonts w:eastAsia="Arial Unicode MS" w:cstheme="minorHAnsi"/>
                <w:b/>
              </w:rPr>
            </w:pPr>
            <w:r w:rsidRPr="00337F6A">
              <w:rPr>
                <w:rFonts w:eastAsia="Arial Unicode MS" w:cstheme="minorHAnsi"/>
                <w:b/>
              </w:rPr>
              <w:t xml:space="preserve">         1. Ciele s merateľnými výstupmi, mechanizmy zberu údajov a monitorovania</w:t>
            </w:r>
          </w:p>
          <w:p w14:paraId="4418C04D" w14:textId="2E190EC5" w:rsidR="00A81105" w:rsidRPr="00337F6A" w:rsidRDefault="00A81105" w:rsidP="00D85154">
            <w:pPr>
              <w:autoSpaceDE w:val="0"/>
              <w:autoSpaceDN w:val="0"/>
              <w:adjustRightInd w:val="0"/>
              <w:spacing w:line="276" w:lineRule="auto"/>
              <w:ind w:left="496" w:hanging="496"/>
              <w:rPr>
                <w:rFonts w:eastAsia="Arial Unicode MS" w:cstheme="minorHAnsi"/>
                <w:b/>
              </w:rPr>
            </w:pPr>
            <w:r w:rsidRPr="00337F6A">
              <w:rPr>
                <w:rFonts w:eastAsia="Arial Unicode MS" w:cstheme="minorHAnsi"/>
                <w:b/>
              </w:rPr>
              <w:t xml:space="preserve">         2.Opatrenia na zabezpečenie toho, aby boli politika, právne predpisy a normy v oblasti prístupnosti riadne zohľadnené pri príprave a</w:t>
            </w:r>
            <w:r w:rsidR="000777BF" w:rsidRPr="00337F6A">
              <w:rPr>
                <w:rFonts w:eastAsia="Arial Unicode MS" w:cstheme="minorHAnsi"/>
                <w:b/>
              </w:rPr>
              <w:t xml:space="preserve"> vykonávaní</w:t>
            </w:r>
            <w:r w:rsidRPr="00337F6A">
              <w:rPr>
                <w:rFonts w:eastAsia="Arial Unicode MS" w:cstheme="minorHAnsi"/>
                <w:b/>
              </w:rPr>
              <w:t xml:space="preserve"> programov.</w:t>
            </w:r>
          </w:p>
          <w:p w14:paraId="049629A9" w14:textId="23696689" w:rsidR="00A81105" w:rsidRPr="00337F6A" w:rsidRDefault="00A81105" w:rsidP="00A81105">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„Základný mechanizmus na zabezpečenie dodržiavania Horizontálnych princípov v programovom období 2021-2</w:t>
            </w:r>
            <w:r w:rsidR="00044F56" w:rsidRPr="00337F6A">
              <w:rPr>
                <w:rFonts w:eastAsia="Arial Unicode MS" w:cstheme="minorHAnsi"/>
              </w:rPr>
              <w:t>0</w:t>
            </w:r>
            <w:r w:rsidRPr="00337F6A">
              <w:rPr>
                <w:rFonts w:eastAsia="Arial Unicode MS" w:cstheme="minorHAnsi"/>
              </w:rPr>
              <w:t>27 a základných horizontálnych podmienok Účinné uplatňovanie a implementácia Charty základných práv Európskej únie a Implementácia a uplatňovanie Dohovoru OSN o právach osôb so zdravotným postihnutím (UNCRPD) v súlade s rozhodnutím Rady 2010/48/ES“.</w:t>
            </w:r>
          </w:p>
          <w:p w14:paraId="0FC8EA26" w14:textId="77777777" w:rsidR="00A81105" w:rsidRPr="00337F6A" w:rsidRDefault="0049299F" w:rsidP="00A81105">
            <w:pPr>
              <w:numPr>
                <w:ilvl w:val="0"/>
                <w:numId w:val="37"/>
              </w:numPr>
              <w:autoSpaceDE w:val="0"/>
              <w:autoSpaceDN w:val="0"/>
              <w:adjustRightInd w:val="0"/>
              <w:spacing w:before="120" w:after="0" w:line="276" w:lineRule="auto"/>
              <w:jc w:val="both"/>
              <w:rPr>
                <w:rFonts w:cstheme="minorHAnsi"/>
              </w:rPr>
            </w:pPr>
            <w:r w:rsidRPr="00337F6A">
              <w:rPr>
                <w:rFonts w:eastAsia="Arial Unicode MS" w:cstheme="minorHAnsi"/>
              </w:rPr>
              <w:lastRenderedPageBreak/>
              <w:t>„</w:t>
            </w:r>
            <w:r w:rsidR="00A81105" w:rsidRPr="00337F6A">
              <w:rPr>
                <w:rFonts w:eastAsia="Arial Unicode MS" w:cstheme="minorHAnsi"/>
              </w:rPr>
              <w:t>Národn</w:t>
            </w:r>
            <w:r w:rsidR="00551F49" w:rsidRPr="00337F6A">
              <w:rPr>
                <w:rFonts w:eastAsia="Arial Unicode MS" w:cstheme="minorHAnsi"/>
              </w:rPr>
              <w:t>ý</w:t>
            </w:r>
            <w:r w:rsidR="00A81105" w:rsidRPr="00337F6A">
              <w:rPr>
                <w:rFonts w:eastAsia="Arial Unicode MS" w:cstheme="minorHAnsi"/>
              </w:rPr>
              <w:t xml:space="preserve"> program rozvoja životných podmienok osôb so zdravotným postihnutím na roky 2021 – 2030</w:t>
            </w:r>
            <w:r w:rsidRPr="00337F6A">
              <w:rPr>
                <w:rFonts w:eastAsia="Arial Unicode MS" w:cstheme="minorHAnsi"/>
              </w:rPr>
              <w:t>“</w:t>
            </w:r>
            <w:r w:rsidR="00551F49" w:rsidRPr="00337F6A">
              <w:rPr>
                <w:rFonts w:eastAsia="Arial Unicode MS" w:cstheme="minorHAnsi"/>
              </w:rPr>
              <w:t>.</w:t>
            </w:r>
            <w:r w:rsidR="00FE210E" w:rsidRPr="00337F6A">
              <w:rPr>
                <w:rStyle w:val="Odkaznapoznmkupodiarou"/>
                <w:rFonts w:eastAsia="Arial Unicode MS" w:cstheme="minorHAnsi"/>
              </w:rPr>
              <w:footnoteReference w:id="56"/>
            </w:r>
          </w:p>
        </w:tc>
      </w:tr>
      <w:tr w:rsidR="00A81105" w:rsidRPr="00337F6A" w14:paraId="11991EC0" w14:textId="77777777" w:rsidTr="0063180D">
        <w:trPr>
          <w:trHeight w:val="3179"/>
        </w:trPr>
        <w:tc>
          <w:tcPr>
            <w:tcW w:w="9781" w:type="dxa"/>
            <w:tcBorders>
              <w:top w:val="single" w:sz="8" w:space="0" w:color="000000"/>
              <w:left w:val="single" w:sz="8" w:space="0" w:color="000000"/>
              <w:bottom w:val="single" w:sz="8" w:space="0" w:color="000000"/>
              <w:right w:val="single" w:sz="8" w:space="0" w:color="000000"/>
            </w:tcBorders>
            <w:shd w:val="clear" w:color="auto" w:fill="auto"/>
            <w:tcMar>
              <w:top w:w="15" w:type="dxa"/>
              <w:left w:w="73" w:type="dxa"/>
              <w:bottom w:w="0" w:type="dxa"/>
              <w:right w:w="73" w:type="dxa"/>
            </w:tcMar>
            <w:hideMark/>
          </w:tcPr>
          <w:p w14:paraId="7EC6DE7A" w14:textId="1D2D853C" w:rsidR="00A81105" w:rsidRPr="00337F6A" w:rsidRDefault="00A81105" w:rsidP="00A81105">
            <w:pPr>
              <w:numPr>
                <w:ilvl w:val="0"/>
                <w:numId w:val="37"/>
              </w:numPr>
              <w:autoSpaceDE w:val="0"/>
              <w:autoSpaceDN w:val="0"/>
              <w:adjustRightInd w:val="0"/>
              <w:spacing w:before="120" w:after="0" w:line="276" w:lineRule="auto"/>
              <w:jc w:val="both"/>
              <w:rPr>
                <w:rFonts w:eastAsia="Arial Unicode MS" w:cstheme="minorHAnsi"/>
                <w:b/>
              </w:rPr>
            </w:pPr>
            <w:r w:rsidRPr="00337F6A">
              <w:rPr>
                <w:rFonts w:eastAsia="Arial Unicode MS" w:cstheme="minorHAnsi"/>
                <w:b/>
              </w:rPr>
              <w:lastRenderedPageBreak/>
              <w:t>2a. Opatrenia na predkladanie správ monitorovaciemu výboru o prípadoch nesúladu operácií podporovaných z fondov s UNCRPD a sťažností týkajúcich sa UNCRPD predložených v súlade s opatreniami podľa článku 6</w:t>
            </w:r>
            <w:r w:rsidR="00BE1DBD" w:rsidRPr="00337F6A">
              <w:rPr>
                <w:rFonts w:eastAsia="Arial Unicode MS" w:cstheme="minorHAnsi"/>
                <w:b/>
              </w:rPr>
              <w:t>9</w:t>
            </w:r>
            <w:r w:rsidRPr="00337F6A">
              <w:rPr>
                <w:rFonts w:eastAsia="Arial Unicode MS" w:cstheme="minorHAnsi"/>
                <w:b/>
              </w:rPr>
              <w:t xml:space="preserve"> ods. </w:t>
            </w:r>
            <w:r w:rsidR="00BE1DBD" w:rsidRPr="00337F6A">
              <w:rPr>
                <w:rFonts w:eastAsia="Arial Unicode MS" w:cstheme="minorHAnsi"/>
                <w:b/>
              </w:rPr>
              <w:t>7</w:t>
            </w:r>
            <w:r w:rsidRPr="00337F6A">
              <w:rPr>
                <w:rFonts w:eastAsia="Arial Unicode MS" w:cstheme="minorHAnsi"/>
                <w:b/>
              </w:rPr>
              <w:t xml:space="preserve"> </w:t>
            </w:r>
            <w:r w:rsidR="008F59CA" w:rsidRPr="00337F6A">
              <w:rPr>
                <w:rFonts w:eastAsia="Arial Unicode MS" w:cstheme="minorHAnsi"/>
                <w:b/>
              </w:rPr>
              <w:t>nariadenia o spoločných ustanoveniach</w:t>
            </w:r>
            <w:r w:rsidRPr="00337F6A">
              <w:rPr>
                <w:rFonts w:eastAsia="Arial Unicode MS" w:cstheme="minorHAnsi"/>
                <w:b/>
              </w:rPr>
              <w:t>.</w:t>
            </w:r>
          </w:p>
          <w:p w14:paraId="2E51DA4B" w14:textId="77777777" w:rsidR="00A81105" w:rsidRPr="00337F6A" w:rsidRDefault="00A81105" w:rsidP="00A81105">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Poradný nástroj Gestora HP bude mať za úlohu zabezpečiť plnenie kritéria č. 2</w:t>
            </w:r>
            <w:r w:rsidR="001304BD" w:rsidRPr="00337F6A">
              <w:rPr>
                <w:rFonts w:eastAsia="Arial Unicode MS" w:cstheme="minorHAnsi"/>
              </w:rPr>
              <w:t>.</w:t>
            </w:r>
          </w:p>
          <w:p w14:paraId="15303F59" w14:textId="77777777" w:rsidR="00A81105" w:rsidRPr="00337F6A" w:rsidRDefault="00A81105" w:rsidP="00A81105">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Gestor HP zriadi emailovú schránku na zber podnetov</w:t>
            </w:r>
            <w:r w:rsidR="001304BD" w:rsidRPr="00337F6A">
              <w:rPr>
                <w:rFonts w:eastAsia="Arial Unicode MS" w:cstheme="minorHAnsi"/>
              </w:rPr>
              <w:t>.</w:t>
            </w:r>
          </w:p>
          <w:p w14:paraId="76FAF379" w14:textId="77777777" w:rsidR="00A81105" w:rsidRPr="00337F6A" w:rsidRDefault="00A81105" w:rsidP="00A81105">
            <w:pPr>
              <w:numPr>
                <w:ilvl w:val="0"/>
                <w:numId w:val="37"/>
              </w:numPr>
              <w:autoSpaceDE w:val="0"/>
              <w:autoSpaceDN w:val="0"/>
              <w:adjustRightInd w:val="0"/>
              <w:spacing w:before="120" w:after="0" w:line="276" w:lineRule="auto"/>
              <w:jc w:val="both"/>
              <w:rPr>
                <w:rFonts w:eastAsia="Arial Unicode MS" w:cstheme="minorHAnsi"/>
              </w:rPr>
            </w:pPr>
            <w:r w:rsidRPr="00337F6A">
              <w:rPr>
                <w:rFonts w:eastAsia="Arial Unicode MS" w:cstheme="minorHAnsi"/>
              </w:rPr>
              <w:t>Evidencia a informácie o zistených prípadoch nesúladu s Chartou EU a Dohovorom OSN</w:t>
            </w:r>
            <w:r w:rsidR="001304BD" w:rsidRPr="00337F6A">
              <w:rPr>
                <w:rFonts w:eastAsia="Arial Unicode MS" w:cstheme="minorHAnsi"/>
              </w:rPr>
              <w:t>.</w:t>
            </w:r>
            <w:r w:rsidRPr="00337F6A">
              <w:rPr>
                <w:rFonts w:eastAsia="Arial Unicode MS" w:cstheme="minorHAnsi"/>
              </w:rPr>
              <w:t xml:space="preserve"> </w:t>
            </w:r>
          </w:p>
          <w:p w14:paraId="145B675D" w14:textId="77777777" w:rsidR="00A81105" w:rsidRPr="00337F6A" w:rsidRDefault="00A81105" w:rsidP="00A81105">
            <w:pPr>
              <w:numPr>
                <w:ilvl w:val="0"/>
                <w:numId w:val="37"/>
              </w:numPr>
              <w:autoSpaceDE w:val="0"/>
              <w:autoSpaceDN w:val="0"/>
              <w:adjustRightInd w:val="0"/>
              <w:spacing w:before="120" w:after="0" w:line="276" w:lineRule="auto"/>
              <w:jc w:val="both"/>
              <w:rPr>
                <w:rFonts w:cstheme="minorHAnsi"/>
              </w:rPr>
            </w:pPr>
            <w:r w:rsidRPr="00337F6A">
              <w:rPr>
                <w:rFonts w:eastAsia="Arial Unicode MS" w:cstheme="minorHAnsi"/>
              </w:rPr>
              <w:t>Informácie bude gestor HP pravidelne predkladať monitorovaciemu výboru v súlade s opatreniami podľa článku 69 ods. 7 nariadenia</w:t>
            </w:r>
            <w:r w:rsidR="001304BD" w:rsidRPr="00337F6A">
              <w:rPr>
                <w:rFonts w:eastAsia="Arial Unicode MS" w:cstheme="minorHAnsi"/>
              </w:rPr>
              <w:t xml:space="preserve"> o spoločných ustanoveniach</w:t>
            </w:r>
            <w:r w:rsidRPr="00337F6A">
              <w:rPr>
                <w:rFonts w:eastAsia="Arial Unicode MS" w:cstheme="minorHAnsi"/>
              </w:rPr>
              <w:t xml:space="preserve"> na ročnej báze</w:t>
            </w:r>
            <w:r w:rsidR="001304BD" w:rsidRPr="00337F6A">
              <w:rPr>
                <w:rFonts w:eastAsia="Arial Unicode MS" w:cstheme="minorHAnsi"/>
              </w:rPr>
              <w:t>.</w:t>
            </w:r>
          </w:p>
        </w:tc>
      </w:tr>
    </w:tbl>
    <w:p w14:paraId="61893411" w14:textId="77777777" w:rsidR="002C2AD8" w:rsidRPr="00337F6A" w:rsidRDefault="002C2AD8" w:rsidP="002C2AD8">
      <w:pPr>
        <w:widowControl w:val="0"/>
        <w:autoSpaceDE w:val="0"/>
        <w:autoSpaceDN w:val="0"/>
        <w:adjustRightInd w:val="0"/>
        <w:spacing w:after="0" w:line="240" w:lineRule="auto"/>
        <w:jc w:val="both"/>
        <w:rPr>
          <w:rFonts w:cstheme="minorHAnsi"/>
          <w:bCs/>
        </w:rPr>
      </w:pPr>
    </w:p>
    <w:p w14:paraId="3A3D5590" w14:textId="71BADE48" w:rsidR="00C82811" w:rsidRPr="00337F6A" w:rsidDel="005D737F" w:rsidRDefault="001849E9" w:rsidP="00EE3EB7">
      <w:pPr>
        <w:widowControl w:val="0"/>
        <w:autoSpaceDE w:val="0"/>
        <w:autoSpaceDN w:val="0"/>
        <w:adjustRightInd w:val="0"/>
        <w:spacing w:after="0" w:line="240" w:lineRule="auto"/>
        <w:jc w:val="both"/>
        <w:rPr>
          <w:moveFrom w:id="1383" w:author="Autor"/>
          <w:rFonts w:cstheme="minorHAnsi"/>
          <w:bCs/>
        </w:rPr>
      </w:pPr>
      <w:moveFromRangeStart w:id="1384" w:author="Autor" w:name="move179193053"/>
      <w:moveFrom w:id="1385" w:author="Autor">
        <w:r w:rsidRPr="00337F6A" w:rsidDel="005D737F">
          <w:rPr>
            <w:rFonts w:cstheme="minorHAnsi"/>
            <w:bCs/>
          </w:rPr>
          <w:t>Základná podmienka č. 2 týkajúca sa nástrojov a kapacity na účinné uplatňovanie pravidiel štátnej</w:t>
        </w:r>
        <w:r w:rsidR="002C2AD8" w:rsidRPr="00337F6A" w:rsidDel="005D737F">
          <w:rPr>
            <w:rFonts w:cstheme="minorHAnsi"/>
            <w:bCs/>
          </w:rPr>
          <w:t xml:space="preserve"> p</w:t>
        </w:r>
        <w:r w:rsidRPr="00337F6A" w:rsidDel="005D737F">
          <w:rPr>
            <w:rFonts w:cstheme="minorHAnsi"/>
            <w:bCs/>
          </w:rPr>
          <w:t>omoci sa nevzťahuje na programy podporované z AMIF, ISF a BMVI.</w:t>
        </w:r>
        <w:r w:rsidRPr="00337F6A" w:rsidDel="005D737F">
          <w:rPr>
            <w:rStyle w:val="Odkaznapoznmkupodiarou"/>
            <w:rFonts w:cstheme="minorHAnsi"/>
            <w:bCs/>
          </w:rPr>
          <w:footnoteReference w:id="57"/>
        </w:r>
      </w:moveFrom>
    </w:p>
    <w:moveFromRangeEnd w:id="1384"/>
    <w:p w14:paraId="5379714B" w14:textId="77777777" w:rsidR="00EE3EB7" w:rsidRPr="00337F6A" w:rsidRDefault="00EE3EB7" w:rsidP="00EE3EB7">
      <w:pPr>
        <w:widowControl w:val="0"/>
        <w:autoSpaceDE w:val="0"/>
        <w:autoSpaceDN w:val="0"/>
        <w:adjustRightInd w:val="0"/>
        <w:spacing w:after="0" w:line="240" w:lineRule="auto"/>
        <w:jc w:val="both"/>
        <w:rPr>
          <w:rFonts w:cstheme="minorHAnsi"/>
        </w:rPr>
      </w:pPr>
    </w:p>
    <w:p w14:paraId="5E08366C" w14:textId="06B7C7D2" w:rsidR="00AD7E06" w:rsidRPr="00337F6A" w:rsidRDefault="00AD7E06" w:rsidP="00EE3EB7">
      <w:pPr>
        <w:widowControl w:val="0"/>
        <w:autoSpaceDE w:val="0"/>
        <w:autoSpaceDN w:val="0"/>
        <w:adjustRightInd w:val="0"/>
        <w:spacing w:after="0" w:line="240" w:lineRule="auto"/>
        <w:jc w:val="both"/>
        <w:rPr>
          <w:rFonts w:cstheme="minorHAnsi"/>
        </w:rPr>
      </w:pPr>
      <w:r w:rsidRPr="00337F6A">
        <w:rPr>
          <w:rFonts w:cstheme="minorHAnsi"/>
        </w:rPr>
        <w:t xml:space="preserve">Monitorovanie plnenia ZP bude realizované počas celého procesu implementácie programov, od ich prípravy až po ich ukončenie. ZP sú uplatniteľné na všetky špecifické ciele a v nariadení o spoločných ustanoveniach sú stanovené kritériá potrebné na posúdenie ich plnenia. </w:t>
      </w:r>
    </w:p>
    <w:p w14:paraId="7C1CC784" w14:textId="0657FEDA" w:rsidR="001849E9" w:rsidRDefault="001849E9" w:rsidP="00171E92">
      <w:pPr>
        <w:jc w:val="both"/>
        <w:rPr>
          <w:rFonts w:cstheme="minorHAnsi"/>
        </w:rPr>
      </w:pPr>
      <w:r w:rsidRPr="00337F6A">
        <w:rPr>
          <w:rFonts w:cstheme="minorHAnsi"/>
          <w:b/>
          <w:bCs/>
        </w:rPr>
        <w:t>CKO koordinuje</w:t>
      </w:r>
      <w:r w:rsidR="00B87F72" w:rsidRPr="00337F6A">
        <w:rPr>
          <w:rFonts w:cstheme="minorHAnsi"/>
          <w:b/>
          <w:bCs/>
        </w:rPr>
        <w:t xml:space="preserve"> proces vyhodnocovania plnenia </w:t>
      </w:r>
      <w:r w:rsidRPr="00337F6A">
        <w:rPr>
          <w:rFonts w:cstheme="minorHAnsi"/>
          <w:b/>
          <w:bCs/>
        </w:rPr>
        <w:t>ZP</w:t>
      </w:r>
      <w:r w:rsidRPr="00337F6A">
        <w:rPr>
          <w:rFonts w:cstheme="minorHAnsi"/>
        </w:rPr>
        <w:t xml:space="preserve"> pre fondy EÚ v SR. Cieľom koordinácie je zabezpečiť súčinnosť a spoluprácu gestorov plnenia ZP.</w:t>
      </w:r>
    </w:p>
    <w:p w14:paraId="78D8AA70" w14:textId="77777777" w:rsidR="00D31A9A" w:rsidRPr="00337F6A" w:rsidRDefault="00D31A9A" w:rsidP="00171E92">
      <w:pPr>
        <w:jc w:val="both"/>
        <w:rPr>
          <w:rFonts w:cstheme="minorHAnsi"/>
        </w:rPr>
      </w:pPr>
    </w:p>
    <w:p w14:paraId="7AF2DC85" w14:textId="765D045E" w:rsidR="00763823" w:rsidRPr="00337F6A" w:rsidRDefault="00F73BE7" w:rsidP="007F3715">
      <w:pPr>
        <w:pStyle w:val="Nadpis1"/>
        <w:spacing w:before="0" w:line="240" w:lineRule="auto"/>
        <w:rPr>
          <w:rFonts w:asciiTheme="minorHAnsi" w:hAnsiTheme="minorHAnsi" w:cstheme="minorHAnsi"/>
          <w:b/>
          <w:caps/>
          <w:sz w:val="22"/>
          <w:szCs w:val="22"/>
        </w:rPr>
      </w:pPr>
      <w:bookmarkStart w:id="1389" w:name="_Toc204683767"/>
      <w:r w:rsidRPr="00337F6A">
        <w:rPr>
          <w:rFonts w:asciiTheme="minorHAnsi" w:hAnsiTheme="minorHAnsi" w:cstheme="minorHAnsi"/>
          <w:b/>
          <w:caps/>
          <w:sz w:val="22"/>
          <w:szCs w:val="22"/>
        </w:rPr>
        <w:t>8</w:t>
      </w:r>
      <w:r w:rsidR="00763823" w:rsidRPr="00337F6A">
        <w:rPr>
          <w:rFonts w:asciiTheme="minorHAnsi" w:hAnsiTheme="minorHAnsi" w:cstheme="minorHAnsi"/>
          <w:b/>
          <w:caps/>
          <w:sz w:val="22"/>
          <w:szCs w:val="22"/>
        </w:rPr>
        <w:t>. PROGRAMOVANIE</w:t>
      </w:r>
      <w:bookmarkEnd w:id="1389"/>
    </w:p>
    <w:p w14:paraId="4BAEA056" w14:textId="77777777" w:rsidR="007F3715" w:rsidRPr="00337F6A" w:rsidRDefault="007F3715" w:rsidP="007F3715">
      <w:pPr>
        <w:spacing w:after="0" w:line="240" w:lineRule="auto"/>
        <w:jc w:val="both"/>
        <w:rPr>
          <w:rFonts w:cstheme="minorHAnsi"/>
        </w:rPr>
      </w:pPr>
    </w:p>
    <w:p w14:paraId="28A6DAF1" w14:textId="2B2C2267" w:rsidR="00EE3EB7" w:rsidRDefault="00707633" w:rsidP="00D31A9A">
      <w:pPr>
        <w:spacing w:after="0" w:line="240" w:lineRule="auto"/>
        <w:jc w:val="both"/>
        <w:rPr>
          <w:ins w:id="1390" w:author="Autor"/>
          <w:rFonts w:cstheme="minorHAnsi"/>
        </w:rPr>
      </w:pPr>
      <w:r w:rsidRPr="00337F6A">
        <w:rPr>
          <w:rFonts w:cstheme="minorHAnsi"/>
        </w:rPr>
        <w:t xml:space="preserve">RO postupuje pri </w:t>
      </w:r>
      <w:r w:rsidR="00D03C4D" w:rsidRPr="00337F6A">
        <w:rPr>
          <w:rFonts w:cstheme="minorHAnsi"/>
        </w:rPr>
        <w:t>programovaní (</w:t>
      </w:r>
      <w:r w:rsidRPr="00337F6A">
        <w:rPr>
          <w:rFonts w:cstheme="minorHAnsi"/>
        </w:rPr>
        <w:t>príprav</w:t>
      </w:r>
      <w:r w:rsidR="00D03C4D" w:rsidRPr="00337F6A">
        <w:rPr>
          <w:rFonts w:cstheme="minorHAnsi"/>
        </w:rPr>
        <w:t>a</w:t>
      </w:r>
      <w:r w:rsidRPr="00337F6A">
        <w:rPr>
          <w:rFonts w:cstheme="minorHAnsi"/>
        </w:rPr>
        <w:t>, predkladan</w:t>
      </w:r>
      <w:r w:rsidR="00D03C4D" w:rsidRPr="00337F6A">
        <w:rPr>
          <w:rFonts w:cstheme="minorHAnsi"/>
        </w:rPr>
        <w:t>ie</w:t>
      </w:r>
      <w:r w:rsidRPr="00337F6A">
        <w:rPr>
          <w:rFonts w:cstheme="minorHAnsi"/>
        </w:rPr>
        <w:t>, schvaľovaní a zmene programov</w:t>
      </w:r>
      <w:r w:rsidR="00D03C4D" w:rsidRPr="00337F6A">
        <w:rPr>
          <w:rFonts w:cstheme="minorHAnsi"/>
        </w:rPr>
        <w:t xml:space="preserve"> a pod.)</w:t>
      </w:r>
      <w:r w:rsidRPr="00337F6A">
        <w:rPr>
          <w:rFonts w:cstheme="minorHAnsi"/>
        </w:rPr>
        <w:t xml:space="preserve"> v súlade s</w:t>
      </w:r>
      <w:r w:rsidR="00D03C4D" w:rsidRPr="00337F6A">
        <w:rPr>
          <w:rFonts w:cstheme="minorHAnsi"/>
        </w:rPr>
        <w:t> </w:t>
      </w:r>
      <w:r w:rsidR="00DC6C44" w:rsidRPr="00337F6A">
        <w:rPr>
          <w:rFonts w:cstheme="minorHAnsi"/>
        </w:rPr>
        <w:t>hlavou</w:t>
      </w:r>
      <w:r w:rsidR="00D03C4D" w:rsidRPr="00337F6A">
        <w:rPr>
          <w:rFonts w:cstheme="minorHAnsi"/>
        </w:rPr>
        <w:t xml:space="preserve"> III</w:t>
      </w:r>
      <w:r w:rsidRPr="00337F6A">
        <w:rPr>
          <w:rFonts w:cstheme="minorHAnsi"/>
        </w:rPr>
        <w:t>. nariadenia o spoločných ustanoveniach</w:t>
      </w:r>
      <w:r w:rsidR="00D8772B" w:rsidRPr="00337F6A">
        <w:rPr>
          <w:rFonts w:cstheme="minorHAnsi"/>
        </w:rPr>
        <w:t xml:space="preserve"> a v súlade s princípom partnerstva.</w:t>
      </w:r>
    </w:p>
    <w:p w14:paraId="573082BD" w14:textId="77777777" w:rsidR="00C408E0" w:rsidRPr="00D31A9A" w:rsidRDefault="00C408E0" w:rsidP="00D31A9A">
      <w:pPr>
        <w:spacing w:after="0" w:line="240" w:lineRule="auto"/>
        <w:jc w:val="both"/>
        <w:rPr>
          <w:rFonts w:cstheme="minorHAnsi"/>
        </w:rPr>
      </w:pPr>
    </w:p>
    <w:p w14:paraId="0F893326" w14:textId="49AA630E" w:rsidR="008C125B" w:rsidRPr="00337F6A" w:rsidRDefault="008C125B" w:rsidP="008C125B">
      <w:pPr>
        <w:jc w:val="both"/>
        <w:rPr>
          <w:rFonts w:cstheme="minorHAnsi"/>
          <w:b/>
          <w:bCs/>
          <w:color w:val="0070C0"/>
        </w:rPr>
      </w:pPr>
      <w:r w:rsidRPr="00337F6A">
        <w:rPr>
          <w:rFonts w:cstheme="minorHAnsi"/>
          <w:b/>
          <w:bCs/>
          <w:color w:val="0070C0"/>
        </w:rPr>
        <w:t>Príprava a predkladanie programov</w:t>
      </w:r>
    </w:p>
    <w:p w14:paraId="09873BA0" w14:textId="59C07732" w:rsidR="00D31A9A" w:rsidRPr="00337F6A" w:rsidRDefault="008C125B" w:rsidP="008C125B">
      <w:pPr>
        <w:jc w:val="both"/>
        <w:rPr>
          <w:rFonts w:cstheme="minorHAnsi"/>
        </w:rPr>
      </w:pPr>
      <w:r w:rsidRPr="00337F6A">
        <w:rPr>
          <w:rFonts w:cstheme="minorHAnsi"/>
        </w:rPr>
        <w:t xml:space="preserve">RO pripravuje </w:t>
      </w:r>
      <w:r w:rsidRPr="00337F6A">
        <w:rPr>
          <w:rFonts w:cstheme="minorHAnsi"/>
          <w:bCs/>
        </w:rPr>
        <w:t>v spolupráci s partnermi</w:t>
      </w:r>
      <w:r w:rsidRPr="00337F6A">
        <w:rPr>
          <w:rFonts w:cstheme="minorHAnsi"/>
        </w:rPr>
        <w:t xml:space="preserve"> programy na implementáciu fondov na obdobie od 1. januára 2021 do 31. decembra 2027. RO predkladá programy EK najneskôr 3 mesiace po nadobudnutí účinnosti nariadenia o spoločných ustanoveniach alebo špecifického nariadenia AMIF/ISF/BMVI, podľa toho, čo nastane neskôr. Programy sú pripravené </w:t>
      </w:r>
      <w:r w:rsidRPr="00337F6A">
        <w:rPr>
          <w:rFonts w:cstheme="minorHAnsi"/>
          <w:b/>
          <w:bCs/>
        </w:rPr>
        <w:t>podľa vzoru v prílohe VI.</w:t>
      </w:r>
      <w:r w:rsidRPr="00337F6A">
        <w:rPr>
          <w:rFonts w:cstheme="minorHAnsi"/>
        </w:rPr>
        <w:t xml:space="preserve"> nariadenia o spoločných ustanoveniach.</w:t>
      </w:r>
    </w:p>
    <w:p w14:paraId="2D21426F" w14:textId="77777777" w:rsidR="008C125B" w:rsidRPr="00337F6A" w:rsidRDefault="008C125B" w:rsidP="008C125B">
      <w:pPr>
        <w:jc w:val="both"/>
        <w:rPr>
          <w:rFonts w:cstheme="minorHAnsi"/>
          <w:b/>
          <w:bCs/>
          <w:color w:val="0070C0"/>
        </w:rPr>
      </w:pPr>
      <w:r w:rsidRPr="00337F6A">
        <w:rPr>
          <w:rFonts w:cstheme="minorHAnsi"/>
          <w:b/>
          <w:bCs/>
          <w:color w:val="0070C0"/>
        </w:rPr>
        <w:t>Obsah programov</w:t>
      </w:r>
    </w:p>
    <w:p w14:paraId="441FDAB0" w14:textId="6AD05297" w:rsidR="007A5AE6" w:rsidRPr="00337F6A" w:rsidRDefault="008C125B" w:rsidP="008C125B">
      <w:pPr>
        <w:jc w:val="both"/>
        <w:rPr>
          <w:rFonts w:cstheme="minorHAnsi"/>
          <w:b/>
          <w:bCs/>
        </w:rPr>
      </w:pPr>
      <w:r w:rsidRPr="00337F6A">
        <w:rPr>
          <w:rFonts w:cstheme="minorHAnsi"/>
        </w:rPr>
        <w:t>Pre každý program sa stanov</w:t>
      </w:r>
      <w:r w:rsidR="00600352" w:rsidRPr="00337F6A">
        <w:rPr>
          <w:rFonts w:cstheme="minorHAnsi"/>
        </w:rPr>
        <w:t>uje</w:t>
      </w:r>
      <w:r w:rsidRPr="00337F6A">
        <w:rPr>
          <w:rFonts w:cstheme="minorHAnsi"/>
        </w:rPr>
        <w:t xml:space="preserve"> </w:t>
      </w:r>
      <w:r w:rsidRPr="00337F6A">
        <w:rPr>
          <w:rFonts w:cstheme="minorHAnsi"/>
          <w:b/>
          <w:bCs/>
        </w:rPr>
        <w:t>stratégia</w:t>
      </w:r>
      <w:r w:rsidRPr="00337F6A">
        <w:rPr>
          <w:rFonts w:cstheme="minorHAnsi"/>
        </w:rPr>
        <w:t xml:space="preserve"> príspevku programu </w:t>
      </w:r>
      <w:r w:rsidRPr="00337F6A">
        <w:rPr>
          <w:rFonts w:cstheme="minorHAnsi"/>
          <w:b/>
          <w:bCs/>
        </w:rPr>
        <w:t>k</w:t>
      </w:r>
      <w:r w:rsidR="00435919" w:rsidRPr="00337F6A">
        <w:rPr>
          <w:rFonts w:cstheme="minorHAnsi"/>
          <w:b/>
          <w:bCs/>
        </w:rPr>
        <w:t> </w:t>
      </w:r>
      <w:r w:rsidRPr="00337F6A">
        <w:rPr>
          <w:rFonts w:cstheme="minorHAnsi"/>
          <w:b/>
          <w:bCs/>
        </w:rPr>
        <w:t>cie</w:t>
      </w:r>
      <w:r w:rsidR="00435919" w:rsidRPr="00337F6A">
        <w:rPr>
          <w:rFonts w:cstheme="minorHAnsi"/>
          <w:b/>
          <w:bCs/>
        </w:rPr>
        <w:t>ľu</w:t>
      </w:r>
      <w:r w:rsidRPr="00337F6A">
        <w:rPr>
          <w:rFonts w:cstheme="minorHAnsi"/>
          <w:b/>
          <w:bCs/>
        </w:rPr>
        <w:t xml:space="preserve"> politiky</w:t>
      </w:r>
      <w:r w:rsidRPr="00337F6A">
        <w:rPr>
          <w:rFonts w:cstheme="minorHAnsi"/>
        </w:rPr>
        <w:t xml:space="preserve"> a informovania o jeho výsledkoch.</w:t>
      </w:r>
      <w:r w:rsidR="00435919" w:rsidRPr="00337F6A">
        <w:rPr>
          <w:rFonts w:cstheme="minorHAnsi"/>
        </w:rPr>
        <w:t xml:space="preserve"> Každý </w:t>
      </w:r>
      <w:r w:rsidRPr="00337F6A">
        <w:rPr>
          <w:rFonts w:cstheme="minorHAnsi"/>
        </w:rPr>
        <w:t xml:space="preserve">program </w:t>
      </w:r>
      <w:r w:rsidR="00435919" w:rsidRPr="00337F6A">
        <w:rPr>
          <w:rFonts w:cstheme="minorHAnsi"/>
        </w:rPr>
        <w:t xml:space="preserve">využíva </w:t>
      </w:r>
      <w:r w:rsidRPr="00337F6A">
        <w:rPr>
          <w:rFonts w:cstheme="minorHAnsi"/>
        </w:rPr>
        <w:t>podporu z jedného fondu a zahŕňa špecifické ciele a</w:t>
      </w:r>
      <w:r w:rsidR="00330B56" w:rsidRPr="00337F6A">
        <w:rPr>
          <w:rFonts w:cstheme="minorHAnsi"/>
        </w:rPr>
        <w:t> </w:t>
      </w:r>
      <w:r w:rsidRPr="00337F6A">
        <w:rPr>
          <w:rFonts w:cstheme="minorHAnsi"/>
        </w:rPr>
        <w:t>špecific</w:t>
      </w:r>
      <w:r w:rsidR="00330B56" w:rsidRPr="00337F6A">
        <w:rPr>
          <w:rFonts w:cstheme="minorHAnsi"/>
        </w:rPr>
        <w:t>ký cieľ</w:t>
      </w:r>
      <w:r w:rsidRPr="00337F6A">
        <w:rPr>
          <w:rFonts w:cstheme="minorHAnsi"/>
        </w:rPr>
        <w:t xml:space="preserve"> technickej pomoci.</w:t>
      </w:r>
      <w:r w:rsidR="00E31F4E" w:rsidRPr="00337F6A">
        <w:rPr>
          <w:rFonts w:cstheme="minorHAnsi"/>
          <w:b/>
          <w:bCs/>
        </w:rPr>
        <w:t xml:space="preserve"> </w:t>
      </w:r>
      <w:r w:rsidRPr="00337F6A">
        <w:rPr>
          <w:rFonts w:cstheme="minorHAnsi"/>
        </w:rPr>
        <w:t>Typy intervencie vychádzajú z</w:t>
      </w:r>
      <w:r w:rsidR="007A5AE6" w:rsidRPr="00337F6A">
        <w:rPr>
          <w:rFonts w:cstheme="minorHAnsi"/>
        </w:rPr>
        <w:t xml:space="preserve">o </w:t>
      </w:r>
      <w:r w:rsidRPr="00337F6A">
        <w:rPr>
          <w:rFonts w:cstheme="minorHAnsi"/>
        </w:rPr>
        <w:t>špecifických nariaden</w:t>
      </w:r>
      <w:r w:rsidR="007A5AE6" w:rsidRPr="00337F6A">
        <w:rPr>
          <w:rFonts w:cstheme="minorHAnsi"/>
        </w:rPr>
        <w:t>í</w:t>
      </w:r>
      <w:r w:rsidRPr="00337F6A">
        <w:rPr>
          <w:rFonts w:cstheme="minorHAnsi"/>
        </w:rPr>
        <w:t xml:space="preserve"> pre jednotlivé fondy.</w:t>
      </w:r>
      <w:r w:rsidR="007A5AE6" w:rsidRPr="00337F6A">
        <w:rPr>
          <w:rFonts w:cstheme="minorHAnsi"/>
        </w:rPr>
        <w:t xml:space="preserve"> </w:t>
      </w:r>
      <w:r w:rsidR="007A5AE6" w:rsidRPr="00337F6A">
        <w:rPr>
          <w:rFonts w:cstheme="minorHAnsi"/>
          <w:b/>
          <w:bCs/>
        </w:rPr>
        <w:t xml:space="preserve">RO </w:t>
      </w:r>
      <w:r w:rsidR="007A5AE6" w:rsidRPr="00337F6A">
        <w:rPr>
          <w:rFonts w:cstheme="minorHAnsi"/>
          <w:b/>
          <w:bCs/>
        </w:rPr>
        <w:lastRenderedPageBreak/>
        <w:t>ozn</w:t>
      </w:r>
      <w:r w:rsidR="00B6719E" w:rsidRPr="00337F6A">
        <w:rPr>
          <w:rFonts w:cstheme="minorHAnsi"/>
          <w:b/>
          <w:bCs/>
        </w:rPr>
        <w:t>amuje</w:t>
      </w:r>
      <w:r w:rsidR="007A5AE6" w:rsidRPr="00337F6A">
        <w:rPr>
          <w:rFonts w:cstheme="minorHAnsi"/>
        </w:rPr>
        <w:t xml:space="preserve"> EK </w:t>
      </w:r>
      <w:r w:rsidRPr="00337F6A">
        <w:rPr>
          <w:rFonts w:cstheme="minorHAnsi"/>
        </w:rPr>
        <w:t xml:space="preserve">akékoľvek </w:t>
      </w:r>
      <w:r w:rsidRPr="00337F6A">
        <w:rPr>
          <w:rFonts w:cstheme="minorHAnsi"/>
          <w:b/>
          <w:bCs/>
        </w:rPr>
        <w:t xml:space="preserve">zmeny týkajúce sa informácií </w:t>
      </w:r>
      <w:r w:rsidR="0005507C" w:rsidRPr="00337F6A">
        <w:rPr>
          <w:rFonts w:cstheme="minorHAnsi"/>
          <w:b/>
          <w:bCs/>
        </w:rPr>
        <w:t xml:space="preserve">o orgánoch zodpovedných za programy </w:t>
      </w:r>
      <w:r w:rsidRPr="00337F6A">
        <w:rPr>
          <w:rFonts w:cstheme="minorHAnsi"/>
          <w:b/>
          <w:bCs/>
        </w:rPr>
        <w:t>bez toho, aby si to vyžadovalo zmenu program</w:t>
      </w:r>
      <w:r w:rsidR="0005507C" w:rsidRPr="00337F6A">
        <w:rPr>
          <w:rFonts w:cstheme="minorHAnsi"/>
          <w:b/>
          <w:bCs/>
        </w:rPr>
        <w:t>ov</w:t>
      </w:r>
      <w:r w:rsidRPr="00337F6A">
        <w:rPr>
          <w:rFonts w:cstheme="minorHAnsi"/>
          <w:b/>
          <w:bCs/>
        </w:rPr>
        <w:t>.</w:t>
      </w:r>
      <w:r w:rsidR="0005507C" w:rsidRPr="00337F6A">
        <w:rPr>
          <w:rFonts w:cstheme="minorHAnsi"/>
          <w:b/>
          <w:bCs/>
        </w:rPr>
        <w:t xml:space="preserve"> </w:t>
      </w:r>
    </w:p>
    <w:p w14:paraId="0150EDD5" w14:textId="5BD98DC0" w:rsidR="008C125B" w:rsidRPr="00337F6A" w:rsidRDefault="008C125B" w:rsidP="008C125B">
      <w:pPr>
        <w:jc w:val="both"/>
        <w:rPr>
          <w:rFonts w:cstheme="minorHAnsi"/>
          <w:b/>
          <w:bCs/>
          <w:color w:val="0070C0"/>
        </w:rPr>
      </w:pPr>
      <w:r w:rsidRPr="00337F6A">
        <w:rPr>
          <w:rFonts w:cstheme="minorHAnsi"/>
          <w:b/>
          <w:bCs/>
          <w:color w:val="0070C0"/>
        </w:rPr>
        <w:t>Schvaľovanie programov</w:t>
      </w:r>
    </w:p>
    <w:p w14:paraId="01369D3E" w14:textId="353D7126" w:rsidR="00B101E9" w:rsidRPr="00337F6A" w:rsidRDefault="00B101E9" w:rsidP="008C125B">
      <w:pPr>
        <w:jc w:val="both"/>
        <w:rPr>
          <w:rFonts w:cstheme="minorHAnsi"/>
        </w:rPr>
      </w:pPr>
      <w:r w:rsidRPr="00337F6A">
        <w:rPr>
          <w:rFonts w:cstheme="minorHAnsi"/>
        </w:rPr>
        <w:t>EK</w:t>
      </w:r>
      <w:r w:rsidR="008C125B" w:rsidRPr="00337F6A">
        <w:rPr>
          <w:rFonts w:cstheme="minorHAnsi"/>
        </w:rPr>
        <w:t xml:space="preserve"> pos</w:t>
      </w:r>
      <w:r w:rsidR="003727E3" w:rsidRPr="00337F6A">
        <w:rPr>
          <w:rFonts w:cstheme="minorHAnsi"/>
        </w:rPr>
        <w:t>udzuje</w:t>
      </w:r>
      <w:r w:rsidR="008C125B" w:rsidRPr="00337F6A">
        <w:rPr>
          <w:rFonts w:cstheme="minorHAnsi"/>
        </w:rPr>
        <w:t xml:space="preserve"> program a jeho súlad s týmto nariadením a so špecifickými nariadeniami pre jednotlivé fondy. Vo svojom posúdení</w:t>
      </w:r>
      <w:r w:rsidRPr="00337F6A">
        <w:rPr>
          <w:rFonts w:cstheme="minorHAnsi"/>
        </w:rPr>
        <w:t xml:space="preserve"> EK</w:t>
      </w:r>
      <w:r w:rsidR="008C125B" w:rsidRPr="00337F6A">
        <w:rPr>
          <w:rFonts w:cstheme="minorHAnsi"/>
        </w:rPr>
        <w:t xml:space="preserve"> predovšetkým zohľad</w:t>
      </w:r>
      <w:r w:rsidR="003727E3" w:rsidRPr="00337F6A">
        <w:rPr>
          <w:rFonts w:cstheme="minorHAnsi"/>
        </w:rPr>
        <w:t>ňuje</w:t>
      </w:r>
      <w:r w:rsidR="008C125B" w:rsidRPr="00337F6A">
        <w:rPr>
          <w:rFonts w:cstheme="minorHAnsi"/>
        </w:rPr>
        <w:t xml:space="preserve"> príslušné odporúčania pre</w:t>
      </w:r>
      <w:r w:rsidR="00905AAB" w:rsidRPr="00337F6A">
        <w:rPr>
          <w:rFonts w:cstheme="minorHAnsi"/>
        </w:rPr>
        <w:t xml:space="preserve"> SR</w:t>
      </w:r>
      <w:r w:rsidRPr="00337F6A">
        <w:rPr>
          <w:rFonts w:cstheme="minorHAnsi"/>
        </w:rPr>
        <w:t>. EK</w:t>
      </w:r>
      <w:r w:rsidR="008C125B" w:rsidRPr="00337F6A">
        <w:rPr>
          <w:rFonts w:cstheme="minorHAnsi"/>
        </w:rPr>
        <w:t xml:space="preserve"> môže vzniesť svoje pripomienky do 3 mesiacov od dátumu predloženia programu zo strany </w:t>
      </w:r>
      <w:r w:rsidRPr="00337F6A">
        <w:rPr>
          <w:rFonts w:cstheme="minorHAnsi"/>
        </w:rPr>
        <w:t>RO. RO</w:t>
      </w:r>
      <w:r w:rsidR="008C125B" w:rsidRPr="00337F6A">
        <w:rPr>
          <w:rFonts w:cstheme="minorHAnsi"/>
        </w:rPr>
        <w:t xml:space="preserve"> program preskúma</w:t>
      </w:r>
      <w:r w:rsidR="003727E3" w:rsidRPr="00337F6A">
        <w:rPr>
          <w:rFonts w:cstheme="minorHAnsi"/>
        </w:rPr>
        <w:t>va</w:t>
      </w:r>
      <w:r w:rsidR="008C125B" w:rsidRPr="00337F6A">
        <w:rPr>
          <w:rFonts w:cstheme="minorHAnsi"/>
        </w:rPr>
        <w:t>, pričom zohľad</w:t>
      </w:r>
      <w:r w:rsidR="003727E3" w:rsidRPr="00337F6A">
        <w:rPr>
          <w:rFonts w:cstheme="minorHAnsi"/>
        </w:rPr>
        <w:t>ňuje</w:t>
      </w:r>
      <w:r w:rsidR="008C125B" w:rsidRPr="00337F6A">
        <w:rPr>
          <w:rFonts w:cstheme="minorHAnsi"/>
        </w:rPr>
        <w:t xml:space="preserve"> </w:t>
      </w:r>
      <w:r w:rsidR="00060CBD" w:rsidRPr="00337F6A">
        <w:rPr>
          <w:rFonts w:cstheme="minorHAnsi"/>
        </w:rPr>
        <w:t xml:space="preserve">zaslané </w:t>
      </w:r>
      <w:r w:rsidR="008C125B" w:rsidRPr="00337F6A">
        <w:rPr>
          <w:rFonts w:cstheme="minorHAnsi"/>
        </w:rPr>
        <w:t xml:space="preserve">pripomienky </w:t>
      </w:r>
      <w:r w:rsidRPr="00337F6A">
        <w:rPr>
          <w:rFonts w:cstheme="minorHAnsi"/>
        </w:rPr>
        <w:t>a EK</w:t>
      </w:r>
      <w:r w:rsidR="008C125B" w:rsidRPr="00337F6A">
        <w:rPr>
          <w:rFonts w:cstheme="minorHAnsi"/>
        </w:rPr>
        <w:t xml:space="preserve"> formou vykonávacieho aktu pr</w:t>
      </w:r>
      <w:ins w:id="1391" w:author="Autor">
        <w:r w:rsidR="000A1E2D">
          <w:rPr>
            <w:rFonts w:cstheme="minorHAnsi"/>
          </w:rPr>
          <w:t>i</w:t>
        </w:r>
      </w:ins>
      <w:del w:id="1392" w:author="Autor">
        <w:r w:rsidR="003727E3" w:rsidRPr="00337F6A" w:rsidDel="000A1E2D">
          <w:rPr>
            <w:rFonts w:cstheme="minorHAnsi"/>
          </w:rPr>
          <w:delText>í</w:delText>
        </w:r>
      </w:del>
      <w:r w:rsidR="003727E3" w:rsidRPr="00337F6A">
        <w:rPr>
          <w:rFonts w:cstheme="minorHAnsi"/>
        </w:rPr>
        <w:t>j</w:t>
      </w:r>
      <w:ins w:id="1393" w:author="Autor">
        <w:r w:rsidR="000A1E2D">
          <w:rPr>
            <w:rFonts w:cstheme="minorHAnsi"/>
          </w:rPr>
          <w:t>í</w:t>
        </w:r>
      </w:ins>
      <w:r w:rsidR="003727E3" w:rsidRPr="00337F6A">
        <w:rPr>
          <w:rFonts w:cstheme="minorHAnsi"/>
        </w:rPr>
        <w:t>ma</w:t>
      </w:r>
      <w:r w:rsidR="008C125B" w:rsidRPr="00337F6A">
        <w:rPr>
          <w:rFonts w:cstheme="minorHAnsi"/>
        </w:rPr>
        <w:t xml:space="preserve"> </w:t>
      </w:r>
      <w:r w:rsidR="008C125B" w:rsidRPr="00337F6A">
        <w:rPr>
          <w:rFonts w:cstheme="minorHAnsi"/>
          <w:b/>
          <w:bCs/>
        </w:rPr>
        <w:t xml:space="preserve">rozhodnutie o schválení programu najneskôr do 5 mesiacov </w:t>
      </w:r>
      <w:r w:rsidR="008C125B" w:rsidRPr="00337F6A">
        <w:rPr>
          <w:rFonts w:cstheme="minorHAnsi"/>
        </w:rPr>
        <w:t xml:space="preserve">odo dňa, keď </w:t>
      </w:r>
      <w:r w:rsidRPr="00337F6A">
        <w:rPr>
          <w:rFonts w:cstheme="minorHAnsi"/>
        </w:rPr>
        <w:t xml:space="preserve">RO </w:t>
      </w:r>
      <w:r w:rsidR="008C125B" w:rsidRPr="00337F6A">
        <w:rPr>
          <w:rFonts w:cstheme="minorHAnsi"/>
        </w:rPr>
        <w:t>tento program predložil prvýkrát.</w:t>
      </w:r>
    </w:p>
    <w:p w14:paraId="4FB62A8C" w14:textId="297178DE" w:rsidR="008C125B" w:rsidRPr="00337F6A" w:rsidRDefault="008C125B" w:rsidP="008C125B">
      <w:pPr>
        <w:jc w:val="both"/>
        <w:rPr>
          <w:rFonts w:cstheme="minorHAnsi"/>
          <w:b/>
          <w:bCs/>
          <w:color w:val="0070C0"/>
        </w:rPr>
      </w:pPr>
      <w:r w:rsidRPr="00337F6A">
        <w:rPr>
          <w:rFonts w:cstheme="minorHAnsi"/>
          <w:b/>
          <w:bCs/>
          <w:color w:val="0070C0"/>
        </w:rPr>
        <w:t>Zmena programov</w:t>
      </w:r>
    </w:p>
    <w:p w14:paraId="1F3EBC40" w14:textId="345C28B1" w:rsidR="008C125B" w:rsidRPr="00337F6A" w:rsidRDefault="00757291" w:rsidP="008C125B">
      <w:pPr>
        <w:jc w:val="both"/>
        <w:rPr>
          <w:rFonts w:cstheme="minorHAnsi"/>
        </w:rPr>
      </w:pPr>
      <w:r w:rsidRPr="00337F6A">
        <w:rPr>
          <w:rFonts w:cstheme="minorHAnsi"/>
        </w:rPr>
        <w:t xml:space="preserve">RO </w:t>
      </w:r>
      <w:r w:rsidR="008C125B" w:rsidRPr="00337F6A">
        <w:rPr>
          <w:rFonts w:cstheme="minorHAnsi"/>
        </w:rPr>
        <w:t xml:space="preserve">môže predložiť odôvodnenú žiadosť o zmenu programu spolu so zmeneným programom, pričom stanoví očakávaný vplyv tejto zmeny na plnenie cieľov. </w:t>
      </w:r>
      <w:r w:rsidR="001257A9" w:rsidRPr="00337F6A">
        <w:rPr>
          <w:rFonts w:cstheme="minorHAnsi"/>
        </w:rPr>
        <w:t xml:space="preserve">EK </w:t>
      </w:r>
      <w:r w:rsidR="008C125B" w:rsidRPr="00337F6A">
        <w:rPr>
          <w:rFonts w:cstheme="minorHAnsi"/>
        </w:rPr>
        <w:t>posúdi zmenu a jej súlad s</w:t>
      </w:r>
      <w:r w:rsidR="00C5159A" w:rsidRPr="00337F6A">
        <w:rPr>
          <w:rFonts w:cstheme="minorHAnsi"/>
        </w:rPr>
        <w:t> </w:t>
      </w:r>
      <w:r w:rsidR="008C125B" w:rsidRPr="00337F6A">
        <w:rPr>
          <w:rFonts w:cstheme="minorHAnsi"/>
        </w:rPr>
        <w:t>nariadením</w:t>
      </w:r>
      <w:r w:rsidR="00C5159A" w:rsidRPr="00337F6A">
        <w:rPr>
          <w:rFonts w:cstheme="minorHAnsi"/>
        </w:rPr>
        <w:t xml:space="preserve"> o spoločných ustanoveniach</w:t>
      </w:r>
      <w:r w:rsidR="008C125B" w:rsidRPr="00337F6A">
        <w:rPr>
          <w:rFonts w:cstheme="minorHAnsi"/>
        </w:rPr>
        <w:t xml:space="preserve"> a so špecifickými nariadeniami pre jednotlivé fondy vrátane požiadaviek na vnútroštátnej úrovni a svoje pripomienky môže predložiť do 2 mesiacov od predloženia zmeneného programu.</w:t>
      </w:r>
      <w:r w:rsidR="00A608D1" w:rsidRPr="00337F6A">
        <w:rPr>
          <w:rFonts w:cstheme="minorHAnsi"/>
        </w:rPr>
        <w:t xml:space="preserve"> RO</w:t>
      </w:r>
      <w:r w:rsidR="008C125B" w:rsidRPr="00337F6A">
        <w:rPr>
          <w:rFonts w:cstheme="minorHAnsi"/>
        </w:rPr>
        <w:t xml:space="preserve"> zmenený program preskúma a zohľadní pripomienky </w:t>
      </w:r>
      <w:r w:rsidR="00A608D1" w:rsidRPr="00337F6A">
        <w:rPr>
          <w:rFonts w:cstheme="minorHAnsi"/>
        </w:rPr>
        <w:t xml:space="preserve">EK, ktorá </w:t>
      </w:r>
      <w:r w:rsidR="008C125B" w:rsidRPr="00337F6A">
        <w:rPr>
          <w:rFonts w:cstheme="minorHAnsi"/>
        </w:rPr>
        <w:t xml:space="preserve">prijme </w:t>
      </w:r>
      <w:r w:rsidR="008C125B" w:rsidRPr="00337F6A">
        <w:rPr>
          <w:rFonts w:cstheme="minorHAnsi"/>
          <w:b/>
          <w:bCs/>
        </w:rPr>
        <w:t>rozhodnutie o schválení zmeny</w:t>
      </w:r>
      <w:r w:rsidR="008C125B" w:rsidRPr="00337F6A">
        <w:rPr>
          <w:rFonts w:cstheme="minorHAnsi"/>
        </w:rPr>
        <w:t xml:space="preserve"> programu </w:t>
      </w:r>
      <w:r w:rsidR="008C125B" w:rsidRPr="00337F6A">
        <w:rPr>
          <w:rFonts w:cstheme="minorHAnsi"/>
          <w:b/>
          <w:bCs/>
        </w:rPr>
        <w:t>najneskôr 4 mesiace</w:t>
      </w:r>
      <w:r w:rsidR="008C125B" w:rsidRPr="00337F6A">
        <w:rPr>
          <w:rFonts w:cstheme="minorHAnsi"/>
        </w:rPr>
        <w:t xml:space="preserve"> po tom, ako ho </w:t>
      </w:r>
      <w:r w:rsidR="00C5159A" w:rsidRPr="00337F6A">
        <w:rPr>
          <w:rFonts w:cstheme="minorHAnsi"/>
        </w:rPr>
        <w:t xml:space="preserve">RO </w:t>
      </w:r>
      <w:r w:rsidR="008C125B" w:rsidRPr="00337F6A">
        <w:rPr>
          <w:rFonts w:cstheme="minorHAnsi"/>
        </w:rPr>
        <w:t>predložil.</w:t>
      </w:r>
    </w:p>
    <w:p w14:paraId="3A964D21" w14:textId="689BD857" w:rsidR="008C125B" w:rsidRPr="00337F6A" w:rsidRDefault="00BC0D49" w:rsidP="008C125B">
      <w:pPr>
        <w:jc w:val="both"/>
        <w:rPr>
          <w:rFonts w:cstheme="minorHAnsi"/>
        </w:rPr>
      </w:pPr>
      <w:r w:rsidRPr="00337F6A">
        <w:rPr>
          <w:rFonts w:cstheme="minorHAnsi"/>
        </w:rPr>
        <w:t xml:space="preserve">RO môže </w:t>
      </w:r>
      <w:r w:rsidR="008C125B" w:rsidRPr="00337F6A">
        <w:rPr>
          <w:rFonts w:cstheme="minorHAnsi"/>
        </w:rPr>
        <w:t xml:space="preserve">počas programového obdobia </w:t>
      </w:r>
      <w:r w:rsidR="008C125B" w:rsidRPr="00337F6A">
        <w:rPr>
          <w:rFonts w:cstheme="minorHAnsi"/>
          <w:b/>
          <w:bCs/>
        </w:rPr>
        <w:t xml:space="preserve">previesť </w:t>
      </w:r>
      <w:r w:rsidR="008C125B" w:rsidRPr="00337F6A">
        <w:rPr>
          <w:rFonts w:cstheme="minorHAnsi"/>
        </w:rPr>
        <w:t>pridelené prostriedky</w:t>
      </w:r>
      <w:r w:rsidR="008C125B" w:rsidRPr="00337F6A">
        <w:rPr>
          <w:rFonts w:cstheme="minorHAnsi"/>
          <w:b/>
          <w:bCs/>
        </w:rPr>
        <w:t xml:space="preserve"> medzi typmi akcií v</w:t>
      </w:r>
      <w:r w:rsidRPr="00337F6A">
        <w:rPr>
          <w:rFonts w:cstheme="minorHAnsi"/>
          <w:b/>
          <w:bCs/>
        </w:rPr>
        <w:t> </w:t>
      </w:r>
      <w:r w:rsidR="008C125B" w:rsidRPr="00337F6A">
        <w:rPr>
          <w:rFonts w:cstheme="minorHAnsi"/>
          <w:b/>
          <w:bCs/>
        </w:rPr>
        <w:t>rámci</w:t>
      </w:r>
      <w:r w:rsidRPr="00337F6A">
        <w:rPr>
          <w:rFonts w:cstheme="minorHAnsi"/>
          <w:b/>
          <w:bCs/>
        </w:rPr>
        <w:t xml:space="preserve"> toho istého špecifického cieľa</w:t>
      </w:r>
      <w:r w:rsidR="008C125B" w:rsidRPr="00337F6A">
        <w:rPr>
          <w:rFonts w:cstheme="minorHAnsi"/>
          <w:b/>
          <w:bCs/>
        </w:rPr>
        <w:t xml:space="preserve"> a</w:t>
      </w:r>
      <w:r w:rsidR="008C125B" w:rsidRPr="00337F6A">
        <w:rPr>
          <w:rFonts w:cstheme="minorHAnsi"/>
        </w:rPr>
        <w:t xml:space="preserve"> okrem toho </w:t>
      </w:r>
      <w:r w:rsidR="008C125B" w:rsidRPr="00337F6A">
        <w:rPr>
          <w:rFonts w:cstheme="minorHAnsi"/>
          <w:b/>
          <w:bCs/>
        </w:rPr>
        <w:t xml:space="preserve">najviac 15 % </w:t>
      </w:r>
      <w:r w:rsidR="008C125B" w:rsidRPr="00337F6A">
        <w:rPr>
          <w:rFonts w:cstheme="minorHAnsi"/>
        </w:rPr>
        <w:t>počiatočných pridelených prostriedkov pre určit</w:t>
      </w:r>
      <w:r w:rsidRPr="00337F6A">
        <w:rPr>
          <w:rFonts w:cstheme="minorHAnsi"/>
        </w:rPr>
        <w:t>ý</w:t>
      </w:r>
      <w:r w:rsidR="008C125B" w:rsidRPr="00337F6A">
        <w:rPr>
          <w:rFonts w:cstheme="minorHAnsi"/>
        </w:rPr>
        <w:t xml:space="preserve"> </w:t>
      </w:r>
      <w:r w:rsidRPr="00337F6A">
        <w:rPr>
          <w:rFonts w:cstheme="minorHAnsi"/>
        </w:rPr>
        <w:t>špecifický cieľ</w:t>
      </w:r>
      <w:r w:rsidRPr="00337F6A">
        <w:rPr>
          <w:rFonts w:cstheme="minorHAnsi"/>
          <w:b/>
          <w:bCs/>
        </w:rPr>
        <w:t xml:space="preserve"> </w:t>
      </w:r>
      <w:r w:rsidR="008C125B" w:rsidRPr="00337F6A">
        <w:rPr>
          <w:rFonts w:cstheme="minorHAnsi"/>
          <w:b/>
          <w:bCs/>
        </w:rPr>
        <w:t>na in</w:t>
      </w:r>
      <w:r w:rsidRPr="00337F6A">
        <w:rPr>
          <w:rFonts w:cstheme="minorHAnsi"/>
          <w:b/>
          <w:bCs/>
        </w:rPr>
        <w:t>ý špecifický cieľ</w:t>
      </w:r>
      <w:r w:rsidR="008C125B" w:rsidRPr="00337F6A">
        <w:rPr>
          <w:rFonts w:cstheme="minorHAnsi"/>
          <w:b/>
          <w:bCs/>
        </w:rPr>
        <w:t xml:space="preserve"> toho istého fondu</w:t>
      </w:r>
      <w:r w:rsidR="008C125B" w:rsidRPr="00337F6A">
        <w:rPr>
          <w:rFonts w:cstheme="minorHAnsi"/>
        </w:rPr>
        <w:t>.</w:t>
      </w:r>
      <w:r w:rsidR="00C57910" w:rsidRPr="00337F6A">
        <w:rPr>
          <w:rFonts w:cstheme="minorHAnsi"/>
        </w:rPr>
        <w:t xml:space="preserve"> </w:t>
      </w:r>
      <w:r w:rsidR="008C125B" w:rsidRPr="00337F6A">
        <w:rPr>
          <w:rFonts w:cstheme="minorHAnsi"/>
        </w:rPr>
        <w:t xml:space="preserve">Takéto prevody nemajú vplyv na predchádzajúce roky. Prevody a súvisiace zmeny sa nepovažujú za zásadné a </w:t>
      </w:r>
      <w:r w:rsidR="008C125B" w:rsidRPr="00337F6A">
        <w:rPr>
          <w:rFonts w:cstheme="minorHAnsi"/>
          <w:b/>
          <w:bCs/>
        </w:rPr>
        <w:t xml:space="preserve">nevyžadujú si rozhodnutie </w:t>
      </w:r>
      <w:r w:rsidR="004A4AF8" w:rsidRPr="00337F6A">
        <w:rPr>
          <w:rFonts w:cstheme="minorHAnsi"/>
          <w:b/>
          <w:bCs/>
        </w:rPr>
        <w:t>EK</w:t>
      </w:r>
      <w:r w:rsidR="008C125B" w:rsidRPr="00337F6A">
        <w:rPr>
          <w:rFonts w:cstheme="minorHAnsi"/>
          <w:b/>
          <w:bCs/>
        </w:rPr>
        <w:t xml:space="preserve"> </w:t>
      </w:r>
      <w:r w:rsidR="008C125B" w:rsidRPr="00337F6A">
        <w:rPr>
          <w:rFonts w:cstheme="minorHAnsi"/>
          <w:bCs/>
        </w:rPr>
        <w:t>o schválení</w:t>
      </w:r>
      <w:r w:rsidR="008C125B" w:rsidRPr="00337F6A">
        <w:rPr>
          <w:rFonts w:cstheme="minorHAnsi"/>
          <w:b/>
          <w:bCs/>
        </w:rPr>
        <w:t xml:space="preserve"> </w:t>
      </w:r>
      <w:r w:rsidR="008C125B" w:rsidRPr="00337F6A">
        <w:rPr>
          <w:rFonts w:cstheme="minorHAnsi"/>
          <w:bCs/>
        </w:rPr>
        <w:t>zmeny programu</w:t>
      </w:r>
      <w:r w:rsidR="008C125B" w:rsidRPr="00337F6A">
        <w:rPr>
          <w:rFonts w:cstheme="minorHAnsi"/>
        </w:rPr>
        <w:t>. Musia však spĺňať všetky regulatórne požiadavky a musí ich vopred schváliť monitorovací výbor</w:t>
      </w:r>
      <w:r w:rsidR="004A4AF8" w:rsidRPr="00337F6A">
        <w:rPr>
          <w:rFonts w:cstheme="minorHAnsi"/>
        </w:rPr>
        <w:t xml:space="preserve">. </w:t>
      </w:r>
      <w:r w:rsidR="008C125B" w:rsidRPr="00337F6A">
        <w:rPr>
          <w:rFonts w:cstheme="minorHAnsi"/>
        </w:rPr>
        <w:t xml:space="preserve">V prípade opráv, ktoré sú výlučne jazykového alebo redakčného charakteru a ktoré nemajú vplyv na vykonávanie programu, sa schválenie zo strany </w:t>
      </w:r>
      <w:r w:rsidR="00BE2E32" w:rsidRPr="00337F6A">
        <w:rPr>
          <w:rFonts w:cstheme="minorHAnsi"/>
        </w:rPr>
        <w:t>EK</w:t>
      </w:r>
      <w:r w:rsidR="008C125B" w:rsidRPr="00337F6A">
        <w:rPr>
          <w:rFonts w:cstheme="minorHAnsi"/>
        </w:rPr>
        <w:t xml:space="preserve"> nevyžaduje. </w:t>
      </w:r>
      <w:r w:rsidR="00BE2E32" w:rsidRPr="00337F6A">
        <w:rPr>
          <w:rFonts w:cstheme="minorHAnsi"/>
        </w:rPr>
        <w:t xml:space="preserve">RO informuje </w:t>
      </w:r>
      <w:r w:rsidR="008C125B" w:rsidRPr="00337F6A">
        <w:rPr>
          <w:rFonts w:cstheme="minorHAnsi"/>
        </w:rPr>
        <w:t>o t</w:t>
      </w:r>
      <w:r w:rsidR="00BE2E32" w:rsidRPr="00337F6A">
        <w:rPr>
          <w:rFonts w:cstheme="minorHAnsi"/>
        </w:rPr>
        <w:t>ýchto</w:t>
      </w:r>
      <w:r w:rsidR="008C125B" w:rsidRPr="00337F6A">
        <w:rPr>
          <w:rFonts w:cstheme="minorHAnsi"/>
        </w:rPr>
        <w:t xml:space="preserve"> opravách </w:t>
      </w:r>
      <w:r w:rsidR="00BE2E32" w:rsidRPr="00337F6A">
        <w:rPr>
          <w:rFonts w:cstheme="minorHAnsi"/>
        </w:rPr>
        <w:t>EK</w:t>
      </w:r>
      <w:r w:rsidR="008C125B" w:rsidRPr="00337F6A">
        <w:rPr>
          <w:rFonts w:cstheme="minorHAnsi"/>
        </w:rPr>
        <w:t>.</w:t>
      </w:r>
    </w:p>
    <w:p w14:paraId="3319C281" w14:textId="77777777" w:rsidR="008C125B" w:rsidRPr="00337F6A" w:rsidRDefault="008C125B" w:rsidP="008C125B">
      <w:pPr>
        <w:jc w:val="both"/>
        <w:rPr>
          <w:rFonts w:cstheme="minorHAnsi"/>
          <w:b/>
          <w:bCs/>
          <w:color w:val="0070C0"/>
        </w:rPr>
      </w:pPr>
      <w:r w:rsidRPr="00337F6A">
        <w:rPr>
          <w:rFonts w:cstheme="minorHAnsi"/>
          <w:b/>
          <w:bCs/>
          <w:color w:val="0070C0"/>
        </w:rPr>
        <w:t>Prevod zdrojov</w:t>
      </w:r>
    </w:p>
    <w:p w14:paraId="1F05C8B8" w14:textId="52591DA1" w:rsidR="008C125B" w:rsidRPr="00337F6A" w:rsidRDefault="00AB457F" w:rsidP="008C125B">
      <w:pPr>
        <w:jc w:val="both"/>
        <w:rPr>
          <w:rFonts w:cstheme="minorHAnsi"/>
        </w:rPr>
      </w:pPr>
      <w:r w:rsidRPr="00337F6A">
        <w:rPr>
          <w:rFonts w:cstheme="minorHAnsi"/>
        </w:rPr>
        <w:t xml:space="preserve">RO môže </w:t>
      </w:r>
      <w:r w:rsidR="008C125B" w:rsidRPr="00337F6A">
        <w:rPr>
          <w:rFonts w:cstheme="minorHAnsi"/>
        </w:rPr>
        <w:t xml:space="preserve">v žiadosti o zmenu programu, ak s tým súhlasí monitorovací výbor, požiadať o prevod </w:t>
      </w:r>
      <w:r w:rsidR="008C125B" w:rsidRPr="00337F6A">
        <w:rPr>
          <w:rFonts w:cstheme="minorHAnsi"/>
          <w:bCs/>
        </w:rPr>
        <w:t>najviac</w:t>
      </w:r>
      <w:r w:rsidR="008C125B" w:rsidRPr="00337F6A">
        <w:rPr>
          <w:rFonts w:cstheme="minorHAnsi"/>
        </w:rPr>
        <w:t xml:space="preserve"> </w:t>
      </w:r>
      <w:r w:rsidR="008C125B" w:rsidRPr="00337F6A">
        <w:rPr>
          <w:rFonts w:cstheme="minorHAnsi"/>
          <w:bCs/>
        </w:rPr>
        <w:t xml:space="preserve">5 % </w:t>
      </w:r>
      <w:r w:rsidR="008C125B" w:rsidRPr="00337F6A">
        <w:rPr>
          <w:rFonts w:cstheme="minorHAnsi"/>
        </w:rPr>
        <w:t>počiatočných národných pridelených prostriedkov</w:t>
      </w:r>
      <w:r w:rsidR="008C125B" w:rsidRPr="00337F6A">
        <w:rPr>
          <w:rFonts w:cstheme="minorHAnsi"/>
          <w:bCs/>
        </w:rPr>
        <w:t xml:space="preserve"> každého fondu do akéhokoľvek iného nástroja v rámci priameho alebo nepriameho riadenia</w:t>
      </w:r>
      <w:r w:rsidR="008C125B" w:rsidRPr="00337F6A">
        <w:rPr>
          <w:rFonts w:cstheme="minorHAnsi"/>
        </w:rPr>
        <w:t>, ak je takáto možnosť stanovená v základnom akte takéhoto nástroja.</w:t>
      </w:r>
      <w:r w:rsidR="008A202F" w:rsidRPr="00337F6A">
        <w:rPr>
          <w:rFonts w:cstheme="minorHAnsi"/>
        </w:rPr>
        <w:t xml:space="preserve"> </w:t>
      </w:r>
      <w:r w:rsidR="008C125B" w:rsidRPr="00337F6A">
        <w:rPr>
          <w:rFonts w:cstheme="minorHAnsi"/>
        </w:rPr>
        <w:t>Súčet prevodov nesmie presiahnuť 5 % počiatočných národných pridelených prostriedkov každého fondu.</w:t>
      </w:r>
    </w:p>
    <w:p w14:paraId="4D0596F4" w14:textId="27700F08" w:rsidR="008C125B" w:rsidRPr="00337F6A" w:rsidRDefault="008A4A35" w:rsidP="008C125B">
      <w:pPr>
        <w:jc w:val="both"/>
        <w:rPr>
          <w:rFonts w:cstheme="minorHAnsi"/>
          <w:highlight w:val="cyan"/>
        </w:rPr>
      </w:pPr>
      <w:r w:rsidRPr="00337F6A">
        <w:rPr>
          <w:rFonts w:cstheme="minorHAnsi"/>
        </w:rPr>
        <w:t xml:space="preserve">RO môže </w:t>
      </w:r>
      <w:r w:rsidR="008C125B" w:rsidRPr="00337F6A">
        <w:rPr>
          <w:rFonts w:cstheme="minorHAnsi"/>
        </w:rPr>
        <w:t xml:space="preserve">v žiadosti o zmenu programu takisto </w:t>
      </w:r>
      <w:r w:rsidR="008C125B" w:rsidRPr="00337F6A">
        <w:rPr>
          <w:rFonts w:cstheme="minorHAnsi"/>
          <w:b/>
        </w:rPr>
        <w:t xml:space="preserve">požiadať o prevod najviac 5 % </w:t>
      </w:r>
      <w:r w:rsidR="008C125B" w:rsidRPr="00337F6A">
        <w:rPr>
          <w:rFonts w:cstheme="minorHAnsi"/>
        </w:rPr>
        <w:t>počiatočných národných pridelených prostriedkov každého fondu</w:t>
      </w:r>
      <w:r w:rsidR="008C125B" w:rsidRPr="00337F6A">
        <w:rPr>
          <w:rFonts w:cstheme="minorHAnsi"/>
          <w:b/>
        </w:rPr>
        <w:t xml:space="preserve"> do iného fondu alebo fondov</w:t>
      </w:r>
      <w:r w:rsidR="00CA335E" w:rsidRPr="00337F6A">
        <w:rPr>
          <w:rFonts w:cstheme="minorHAnsi"/>
        </w:rPr>
        <w:t>.</w:t>
      </w:r>
    </w:p>
    <w:p w14:paraId="6A7CDC90" w14:textId="33B60F10" w:rsidR="008C125B" w:rsidRPr="00337F6A" w:rsidRDefault="008C125B" w:rsidP="008C125B">
      <w:pPr>
        <w:jc w:val="both"/>
        <w:rPr>
          <w:rFonts w:cstheme="minorHAnsi"/>
        </w:rPr>
      </w:pPr>
      <w:r w:rsidRPr="00337F6A">
        <w:rPr>
          <w:rFonts w:cstheme="minorHAnsi"/>
          <w:bCs/>
        </w:rPr>
        <w:t>Prevedené zdroje sa implementujú v súlade s pravidlami fondu alebo nástroja, do ktorého sú zdroje prevedené</w:t>
      </w:r>
      <w:r w:rsidRPr="00337F6A">
        <w:rPr>
          <w:rFonts w:cstheme="minorHAnsi"/>
        </w:rPr>
        <w:t>, a v prípade prevodov do nástrojov podliehajúcich priamemu alebo nepriamemu riadeniu, v prospech dotknutého členského štátu.</w:t>
      </w:r>
    </w:p>
    <w:p w14:paraId="53267CEB" w14:textId="10FD6E5D" w:rsidR="008C125B" w:rsidRPr="00337F6A" w:rsidRDefault="008C125B" w:rsidP="008C125B">
      <w:pPr>
        <w:jc w:val="both"/>
        <w:rPr>
          <w:rFonts w:cstheme="minorHAnsi"/>
        </w:rPr>
      </w:pPr>
      <w:r w:rsidRPr="00337F6A">
        <w:rPr>
          <w:rFonts w:cstheme="minorHAnsi"/>
        </w:rPr>
        <w:t xml:space="preserve">V </w:t>
      </w:r>
      <w:r w:rsidRPr="00337F6A">
        <w:rPr>
          <w:rFonts w:cstheme="minorHAnsi"/>
          <w:bCs/>
        </w:rPr>
        <w:t>žiadostiach o zmenu programu</w:t>
      </w:r>
      <w:r w:rsidRPr="00337F6A">
        <w:rPr>
          <w:rFonts w:cstheme="minorHAnsi"/>
        </w:rPr>
        <w:t xml:space="preserve"> sa stanoví celková suma prevedená za každý rok podľa fondu, žiadosť musí byť náležite odôvodnená z hľadiska komplementárnosti a výsledkov, ktoré sa majú dosiahnuť a musí k nej byť priložený zmenený program alebo programy.</w:t>
      </w:r>
    </w:p>
    <w:p w14:paraId="2293B50F" w14:textId="7A4D48DE" w:rsidR="00C87102" w:rsidRPr="00337F6A" w:rsidRDefault="00C87102" w:rsidP="00C87102">
      <w:pPr>
        <w:jc w:val="both"/>
        <w:rPr>
          <w:rFonts w:cstheme="minorHAnsi"/>
        </w:rPr>
      </w:pPr>
      <w:r w:rsidRPr="00337F6A">
        <w:rPr>
          <w:rFonts w:cstheme="minorHAnsi"/>
        </w:rPr>
        <w:t xml:space="preserve">EK po konzultácii s dotknutým členským štátom vznesie námietku voči žiadosti o prevod v rámci zmeny príslušného programu, ak by takýto prevod ohrozil plnenie cieľov programu, z ktorého sa majú zdroje previesť. EK tiež vznesie námietku voči žiadosti, ak sa domnieva, že RO neposkytol primerané </w:t>
      </w:r>
      <w:r w:rsidRPr="00337F6A">
        <w:rPr>
          <w:rFonts w:cstheme="minorHAnsi"/>
        </w:rPr>
        <w:lastRenderedPageBreak/>
        <w:t>odôvodnenie prevodu, pokiaľ ide o výsledky, ktoré sa majú dosiahnuť, alebo príspevok k plneniu cieľov prijímajúceho fondu alebo nástroja v rámci priameho alebo nepriameho riadenia.</w:t>
      </w:r>
    </w:p>
    <w:p w14:paraId="192ED96C" w14:textId="55834F4A" w:rsidR="008C125B" w:rsidRDefault="008C125B" w:rsidP="008C125B">
      <w:pPr>
        <w:jc w:val="both"/>
        <w:rPr>
          <w:rFonts w:cstheme="minorHAnsi"/>
          <w:b/>
          <w:bCs/>
        </w:rPr>
      </w:pPr>
      <w:r w:rsidRPr="00337F6A">
        <w:rPr>
          <w:rFonts w:cstheme="minorHAnsi"/>
        </w:rPr>
        <w:t>Ak sa žiadosť o prevod týka zmeny programu, prevádzať možno</w:t>
      </w:r>
      <w:r w:rsidRPr="00337F6A">
        <w:rPr>
          <w:rFonts w:cstheme="minorHAnsi"/>
          <w:b/>
          <w:bCs/>
        </w:rPr>
        <w:t xml:space="preserve"> len zdroje z budúcich kalendárnych rokov.</w:t>
      </w:r>
    </w:p>
    <w:p w14:paraId="2985B149" w14:textId="77777777" w:rsidR="00EA0A1F" w:rsidRPr="00337F6A" w:rsidRDefault="00EA0A1F" w:rsidP="008C125B">
      <w:pPr>
        <w:jc w:val="both"/>
        <w:rPr>
          <w:rFonts w:cstheme="minorHAnsi"/>
          <w:b/>
          <w:bCs/>
        </w:rPr>
      </w:pPr>
    </w:p>
    <w:p w14:paraId="170B5A0D" w14:textId="121450A1" w:rsidR="00851B5E" w:rsidRPr="00337F6A" w:rsidRDefault="00F73BE7" w:rsidP="001A7457">
      <w:pPr>
        <w:pStyle w:val="Nadpis1"/>
        <w:spacing w:before="0" w:line="240" w:lineRule="auto"/>
        <w:rPr>
          <w:rFonts w:asciiTheme="minorHAnsi" w:hAnsiTheme="minorHAnsi" w:cstheme="minorHAnsi"/>
          <w:b/>
          <w:caps/>
          <w:sz w:val="22"/>
          <w:szCs w:val="22"/>
        </w:rPr>
      </w:pPr>
      <w:bookmarkStart w:id="1394" w:name="_Toc204683768"/>
      <w:r w:rsidRPr="00337F6A">
        <w:rPr>
          <w:rFonts w:asciiTheme="minorHAnsi" w:hAnsiTheme="minorHAnsi" w:cstheme="minorHAnsi"/>
          <w:b/>
          <w:caps/>
          <w:sz w:val="22"/>
          <w:szCs w:val="22"/>
        </w:rPr>
        <w:t>9</w:t>
      </w:r>
      <w:r w:rsidR="00851B5E" w:rsidRPr="00337F6A">
        <w:rPr>
          <w:rFonts w:asciiTheme="minorHAnsi" w:hAnsiTheme="minorHAnsi" w:cstheme="minorHAnsi"/>
          <w:b/>
          <w:caps/>
          <w:sz w:val="22"/>
          <w:szCs w:val="22"/>
        </w:rPr>
        <w:t>. Výber projektov</w:t>
      </w:r>
      <w:bookmarkEnd w:id="1394"/>
    </w:p>
    <w:p w14:paraId="77718335" w14:textId="77777777" w:rsidR="001A7457" w:rsidRPr="00337F6A" w:rsidRDefault="001A7457" w:rsidP="001A7457">
      <w:pPr>
        <w:keepNext/>
        <w:keepLines/>
        <w:spacing w:after="0" w:line="240" w:lineRule="auto"/>
        <w:jc w:val="both"/>
        <w:outlineLvl w:val="0"/>
        <w:rPr>
          <w:rFonts w:cstheme="minorHAnsi"/>
          <w:b/>
          <w:bCs/>
        </w:rPr>
      </w:pPr>
    </w:p>
    <w:p w14:paraId="298A5D72" w14:textId="0E7D494B" w:rsidR="00371984" w:rsidRPr="00337F6A" w:rsidRDefault="00371984" w:rsidP="001A7457">
      <w:pPr>
        <w:jc w:val="both"/>
        <w:rPr>
          <w:rFonts w:cstheme="minorHAnsi"/>
          <w:b/>
          <w:bCs/>
        </w:rPr>
      </w:pPr>
      <w:r w:rsidRPr="00337F6A">
        <w:rPr>
          <w:rFonts w:cstheme="minorHAnsi"/>
          <w:b/>
          <w:bCs/>
        </w:rPr>
        <w:t xml:space="preserve">Postup pri poskytovaní NFP, vrátane postupu pri poskytovaní NFP na národné projekty, prebieha v súlade s nariadením o spoločných ustanoveniach a so zákonom o príspevkoch z fondov EÚ. </w:t>
      </w:r>
    </w:p>
    <w:p w14:paraId="3C2FA526" w14:textId="49E8B5FF" w:rsidR="00371984" w:rsidRPr="00337F6A" w:rsidRDefault="00371984" w:rsidP="00371984">
      <w:pPr>
        <w:jc w:val="both"/>
        <w:rPr>
          <w:rFonts w:cstheme="minorHAnsi"/>
        </w:rPr>
      </w:pPr>
      <w:r w:rsidRPr="00337F6A">
        <w:rPr>
          <w:rFonts w:cstheme="minorHAnsi"/>
        </w:rPr>
        <w:t>Projekty (vrátane národných projektov), resp. žiadosti o poskytnutie NFP (ďalej aj „ŽoNFP“) sa vyberajú na základe výzvy, ktorú vyhlási riadiaci orgán. Zámery národných projektov schvaľuje monitorovací výbor. Riadiaci orgán zverejňuje výzvu v</w:t>
      </w:r>
      <w:del w:id="1395" w:author="Autor">
        <w:r w:rsidRPr="00337F6A" w:rsidDel="00B1054C">
          <w:rPr>
            <w:rFonts w:cstheme="minorHAnsi"/>
          </w:rPr>
          <w:delText> </w:delText>
        </w:r>
      </w:del>
      <w:ins w:id="1396" w:author="Autor">
        <w:r w:rsidR="00B1054C">
          <w:rPr>
            <w:rFonts w:cstheme="minorHAnsi"/>
          </w:rPr>
          <w:t> </w:t>
        </w:r>
      </w:ins>
      <w:r w:rsidRPr="00337F6A">
        <w:rPr>
          <w:rFonts w:cstheme="minorHAnsi"/>
        </w:rPr>
        <w:t>ITMS</w:t>
      </w:r>
      <w:ins w:id="1397" w:author="Autor">
        <w:r w:rsidR="00B1054C">
          <w:rPr>
            <w:rFonts w:cstheme="minorHAnsi"/>
          </w:rPr>
          <w:t>21+</w:t>
        </w:r>
      </w:ins>
      <w:r w:rsidRPr="00337F6A">
        <w:rPr>
          <w:rFonts w:cstheme="minorHAnsi"/>
        </w:rPr>
        <w:t xml:space="preserve">. Výzva obsahuje podmienky poskytnutia príspevku, ktorých stanovenie je v kompetencii riadiaceho orgánu. Súčasťou výzvy sú kritériá pre výber projektov a spôsob ich vyhodnotenia. </w:t>
      </w:r>
    </w:p>
    <w:p w14:paraId="0ADF6844" w14:textId="77777777" w:rsidR="00371984" w:rsidRPr="00337F6A" w:rsidRDefault="00371984" w:rsidP="00371984">
      <w:pPr>
        <w:jc w:val="both"/>
        <w:rPr>
          <w:rFonts w:cstheme="minorHAnsi"/>
          <w:b/>
          <w:bCs/>
          <w:color w:val="2F5496" w:themeColor="accent5" w:themeShade="BF"/>
        </w:rPr>
      </w:pPr>
      <w:r w:rsidRPr="00337F6A">
        <w:rPr>
          <w:rFonts w:cstheme="minorHAnsi"/>
          <w:b/>
          <w:bCs/>
          <w:color w:val="2F5496" w:themeColor="accent5" w:themeShade="BF"/>
        </w:rPr>
        <w:t>Výzva</w:t>
      </w:r>
    </w:p>
    <w:p w14:paraId="37AFBACA" w14:textId="77777777" w:rsidR="00371984" w:rsidRPr="00337F6A" w:rsidRDefault="00371984" w:rsidP="00371984">
      <w:pPr>
        <w:jc w:val="both"/>
        <w:rPr>
          <w:rFonts w:cstheme="minorHAnsi"/>
        </w:rPr>
      </w:pPr>
      <w:r w:rsidRPr="00337F6A">
        <w:rPr>
          <w:rFonts w:cstheme="minorHAnsi"/>
          <w:b/>
          <w:bCs/>
        </w:rPr>
        <w:t>Výzva</w:t>
      </w:r>
      <w:r w:rsidRPr="00337F6A">
        <w:rPr>
          <w:rFonts w:cstheme="minorHAnsi"/>
        </w:rPr>
        <w:t xml:space="preserve"> je aktivita riadiaceho orgánu, vyzývajúca žiadateľov k predloženiu žiadostí o poskytnutie NFP podľa vopred stanovených podmienok. Pre riadiaci orgán predstavuje základný nástroj pre vecné a finančné riadenie programu. Riadiaci orgán realizuje </w:t>
      </w:r>
      <w:r w:rsidRPr="00337F6A">
        <w:rPr>
          <w:rFonts w:cstheme="minorHAnsi"/>
          <w:b/>
          <w:bCs/>
        </w:rPr>
        <w:t>jednokolový výber projektov</w:t>
      </w:r>
      <w:r w:rsidRPr="00337F6A">
        <w:rPr>
          <w:rFonts w:cstheme="minorHAnsi"/>
        </w:rPr>
        <w:t xml:space="preserve">. </w:t>
      </w:r>
    </w:p>
    <w:p w14:paraId="6B9DB929" w14:textId="77777777" w:rsidR="00371984" w:rsidRPr="00337F6A" w:rsidRDefault="00371984" w:rsidP="00371984">
      <w:pPr>
        <w:jc w:val="both"/>
        <w:rPr>
          <w:rFonts w:cstheme="minorHAnsi"/>
        </w:rPr>
      </w:pPr>
      <w:r w:rsidRPr="00337F6A">
        <w:rPr>
          <w:rFonts w:cstheme="minorHAnsi"/>
        </w:rPr>
        <w:t xml:space="preserve">Riadiaci orgán s cieľom dostatočnej a včasnej informovanosti potenciálnych žiadateľov o možnostiach získania NFP na financovanie projektov a dostatočnej a včasnej pripravenosti predkladaných projektov vypracuje harmonogram plánovaných výziev vrátane orientačných údajov, uverejní ho na webovom sídle </w:t>
      </w:r>
      <w:r w:rsidRPr="00337F6A">
        <w:rPr>
          <w:rFonts w:cstheme="minorHAnsi"/>
          <w:color w:val="0070C0"/>
          <w:u w:val="single"/>
        </w:rPr>
        <w:t>www.</w:t>
      </w:r>
      <w:hyperlink r:id="rId18" w:history="1">
        <w:r w:rsidRPr="00337F6A">
          <w:rPr>
            <w:rStyle w:val="Hypertextovprepojenie"/>
            <w:rFonts w:cstheme="minorHAnsi"/>
            <w:color w:val="0070C0"/>
          </w:rPr>
          <w:t>minv.sk</w:t>
        </w:r>
      </w:hyperlink>
      <w:r w:rsidRPr="00337F6A">
        <w:rPr>
          <w:rFonts w:cstheme="minorHAnsi"/>
        </w:rPr>
        <w:t xml:space="preserve"> a minimálne trikrát</w:t>
      </w:r>
      <w:r w:rsidRPr="00337F6A">
        <w:rPr>
          <w:rFonts w:cstheme="minorHAnsi"/>
          <w:vertAlign w:val="superscript"/>
        </w:rPr>
        <w:footnoteReference w:id="58"/>
      </w:r>
      <w:r w:rsidRPr="00337F6A">
        <w:rPr>
          <w:rFonts w:cstheme="minorHAnsi"/>
        </w:rPr>
        <w:t xml:space="preserve"> za rok ho aktualizuje.   </w:t>
      </w:r>
    </w:p>
    <w:p w14:paraId="1CD55BAC" w14:textId="575947F3" w:rsidR="00371984" w:rsidRPr="00337F6A" w:rsidRDefault="00371984" w:rsidP="00371984">
      <w:pPr>
        <w:jc w:val="both"/>
        <w:rPr>
          <w:rFonts w:cstheme="minorHAnsi"/>
          <w:b/>
        </w:rPr>
      </w:pPr>
      <w:r w:rsidRPr="00337F6A">
        <w:rPr>
          <w:rFonts w:cstheme="minorHAnsi"/>
        </w:rPr>
        <w:t xml:space="preserve">Riadiaci orgán pripravuje výzvu v súlade s programom, relevantnými predpismi SR a EÚ a ďalšími záväznými riadiacimi dokumentmi. </w:t>
      </w:r>
      <w:r w:rsidRPr="00337F6A">
        <w:rPr>
          <w:rFonts w:cstheme="minorHAnsi"/>
          <w:b/>
        </w:rPr>
        <w:t>Vo výzve je určený presný dátum jej vyhlásenia a dátum uzavretia.</w:t>
      </w:r>
    </w:p>
    <w:p w14:paraId="419F335B" w14:textId="77777777" w:rsidR="00F242AA" w:rsidRPr="00337F6A" w:rsidRDefault="00F242AA" w:rsidP="00F242AA">
      <w:pPr>
        <w:jc w:val="both"/>
        <w:rPr>
          <w:rFonts w:cstheme="minorHAnsi"/>
          <w:b/>
          <w:bCs/>
        </w:rPr>
      </w:pPr>
      <w:r w:rsidRPr="00337F6A">
        <w:rPr>
          <w:rFonts w:cstheme="minorHAnsi"/>
          <w:b/>
          <w:bCs/>
        </w:rPr>
        <w:t>Riadiaci orgán vyhlasuje:</w:t>
      </w:r>
    </w:p>
    <w:p w14:paraId="13820087" w14:textId="77777777" w:rsidR="00F242AA" w:rsidRPr="00337F6A" w:rsidRDefault="00F242AA" w:rsidP="00F242AA">
      <w:pPr>
        <w:pStyle w:val="Odsekzoznamu"/>
        <w:numPr>
          <w:ilvl w:val="0"/>
          <w:numId w:val="48"/>
        </w:numPr>
        <w:spacing w:line="256" w:lineRule="auto"/>
        <w:rPr>
          <w:rFonts w:cstheme="minorHAnsi"/>
        </w:rPr>
      </w:pPr>
      <w:r w:rsidRPr="00337F6A">
        <w:rPr>
          <w:rFonts w:cstheme="minorHAnsi"/>
          <w:b/>
          <w:bCs/>
        </w:rPr>
        <w:t>výzvy</w:t>
      </w:r>
      <w:r w:rsidRPr="00337F6A">
        <w:rPr>
          <w:rFonts w:cstheme="minorHAnsi"/>
        </w:rPr>
        <w:t xml:space="preserve"> (súťažný postup) </w:t>
      </w:r>
    </w:p>
    <w:p w14:paraId="7D5B060B" w14:textId="77777777" w:rsidR="00F242AA" w:rsidRPr="00337F6A" w:rsidRDefault="00F242AA" w:rsidP="00F242AA">
      <w:pPr>
        <w:jc w:val="both"/>
        <w:rPr>
          <w:rFonts w:cstheme="minorHAnsi"/>
        </w:rPr>
      </w:pPr>
      <w:r w:rsidRPr="00337F6A">
        <w:rPr>
          <w:rFonts w:cstheme="minorHAnsi"/>
        </w:rPr>
        <w:t xml:space="preserve">V prípade súťažného postupu, je možnosť vyhlásenia výzvy pre </w:t>
      </w:r>
      <w:r w:rsidRPr="00337F6A">
        <w:rPr>
          <w:rFonts w:cstheme="minorHAnsi"/>
          <w:b/>
        </w:rPr>
        <w:t>široké spektrum potencionálnych žiadateľov</w:t>
      </w:r>
      <w:r w:rsidRPr="00337F6A">
        <w:rPr>
          <w:rFonts w:cstheme="minorHAnsi"/>
        </w:rPr>
        <w:t xml:space="preserve"> (napr. mimovládne organizácie, samosprávne kraje, mestá a obce, výskumné inštitúcie atď.</w:t>
      </w:r>
      <w:r w:rsidRPr="00337F6A">
        <w:rPr>
          <w:rStyle w:val="Odkaznapoznmkupodiarou"/>
          <w:rFonts w:cstheme="minorHAnsi"/>
        </w:rPr>
        <w:footnoteReference w:id="59"/>
      </w:r>
      <w:r w:rsidRPr="00337F6A">
        <w:rPr>
          <w:rFonts w:cstheme="minorHAnsi"/>
        </w:rPr>
        <w:t xml:space="preserve">). </w:t>
      </w:r>
    </w:p>
    <w:p w14:paraId="2803CD62" w14:textId="77777777" w:rsidR="00F242AA" w:rsidRPr="00337F6A" w:rsidRDefault="00F242AA" w:rsidP="00F242AA">
      <w:pPr>
        <w:pStyle w:val="Odsekzoznamu"/>
        <w:numPr>
          <w:ilvl w:val="0"/>
          <w:numId w:val="48"/>
        </w:numPr>
        <w:spacing w:line="256" w:lineRule="auto"/>
        <w:jc w:val="both"/>
        <w:rPr>
          <w:rFonts w:cstheme="minorHAnsi"/>
        </w:rPr>
      </w:pPr>
      <w:r w:rsidRPr="00337F6A">
        <w:rPr>
          <w:rFonts w:cstheme="minorHAnsi"/>
          <w:b/>
          <w:bCs/>
        </w:rPr>
        <w:t xml:space="preserve">výzvy </w:t>
      </w:r>
      <w:r w:rsidRPr="00337F6A">
        <w:rPr>
          <w:rFonts w:cstheme="minorHAnsi"/>
          <w:bCs/>
        </w:rPr>
        <w:t>na národné projekty (priame zadanie)</w:t>
      </w:r>
    </w:p>
    <w:p w14:paraId="34EAE5F8" w14:textId="5EDB49FC" w:rsidR="00F242AA" w:rsidRPr="00337F6A" w:rsidRDefault="00F242AA" w:rsidP="00F242AA">
      <w:pPr>
        <w:widowControl w:val="0"/>
        <w:autoSpaceDE w:val="0"/>
        <w:autoSpaceDN w:val="0"/>
        <w:adjustRightInd w:val="0"/>
        <w:spacing w:line="240" w:lineRule="auto"/>
        <w:jc w:val="both"/>
        <w:rPr>
          <w:rFonts w:cstheme="minorHAnsi"/>
        </w:rPr>
      </w:pPr>
      <w:r w:rsidRPr="00337F6A">
        <w:rPr>
          <w:rFonts w:cstheme="minorHAnsi"/>
          <w:b/>
        </w:rPr>
        <w:t>Národný projekt</w:t>
      </w:r>
      <w:r w:rsidRPr="00337F6A">
        <w:rPr>
          <w:rFonts w:cstheme="minorHAnsi"/>
        </w:rPr>
        <w:t xml:space="preserve"> je osobitný typ projektu, </w:t>
      </w:r>
      <w:r w:rsidR="00BC4697" w:rsidRPr="00337F6A">
        <w:rPr>
          <w:rFonts w:cstheme="minorHAnsi"/>
        </w:rPr>
        <w:t xml:space="preserve">ktorý realizuje </w:t>
      </w:r>
      <w:r w:rsidRPr="00337F6A">
        <w:rPr>
          <w:rFonts w:cstheme="minorHAnsi"/>
          <w:b/>
        </w:rPr>
        <w:t>prijímateľ:</w:t>
      </w:r>
    </w:p>
    <w:p w14:paraId="32852BDE" w14:textId="77777777" w:rsidR="00F242AA" w:rsidRPr="00337F6A" w:rsidRDefault="00F242AA" w:rsidP="00F242AA">
      <w:pPr>
        <w:pStyle w:val="Odsekzoznamu"/>
        <w:widowControl w:val="0"/>
        <w:numPr>
          <w:ilvl w:val="0"/>
          <w:numId w:val="49"/>
        </w:numPr>
        <w:autoSpaceDE w:val="0"/>
        <w:autoSpaceDN w:val="0"/>
        <w:adjustRightInd w:val="0"/>
        <w:spacing w:before="120" w:after="120" w:line="240" w:lineRule="auto"/>
        <w:jc w:val="both"/>
        <w:rPr>
          <w:rFonts w:cstheme="minorHAnsi"/>
        </w:rPr>
      </w:pPr>
      <w:r w:rsidRPr="00337F6A">
        <w:rPr>
          <w:rFonts w:cstheme="minorHAnsi"/>
        </w:rPr>
        <w:t xml:space="preserve">určený priamo v programe, </w:t>
      </w:r>
    </w:p>
    <w:p w14:paraId="39F0B625" w14:textId="77777777" w:rsidR="00F242AA" w:rsidRPr="00337F6A" w:rsidRDefault="00F242AA" w:rsidP="00F242AA">
      <w:pPr>
        <w:pStyle w:val="Odsekzoznamu"/>
        <w:widowControl w:val="0"/>
        <w:numPr>
          <w:ilvl w:val="0"/>
          <w:numId w:val="49"/>
        </w:numPr>
        <w:autoSpaceDE w:val="0"/>
        <w:autoSpaceDN w:val="0"/>
        <w:adjustRightInd w:val="0"/>
        <w:spacing w:before="120" w:after="120" w:line="240" w:lineRule="auto"/>
        <w:jc w:val="both"/>
        <w:rPr>
          <w:rFonts w:cstheme="minorHAnsi"/>
        </w:rPr>
      </w:pPr>
      <w:r w:rsidRPr="00337F6A">
        <w:rPr>
          <w:rFonts w:cstheme="minorHAnsi"/>
        </w:rPr>
        <w:t>ktorého kompetencie spojené s realizáciou daného projektu vyplývajú priamo z osobitných predpisov,</w:t>
      </w:r>
    </w:p>
    <w:p w14:paraId="628882C1" w14:textId="77777777" w:rsidR="00F242AA" w:rsidRPr="00337F6A" w:rsidRDefault="00F242AA" w:rsidP="00F242AA">
      <w:pPr>
        <w:pStyle w:val="Odsekzoznamu"/>
        <w:widowControl w:val="0"/>
        <w:numPr>
          <w:ilvl w:val="0"/>
          <w:numId w:val="49"/>
        </w:numPr>
        <w:autoSpaceDE w:val="0"/>
        <w:autoSpaceDN w:val="0"/>
        <w:adjustRightInd w:val="0"/>
        <w:spacing w:before="120" w:after="120" w:line="240" w:lineRule="auto"/>
        <w:jc w:val="both"/>
        <w:rPr>
          <w:rFonts w:cstheme="minorHAnsi"/>
        </w:rPr>
      </w:pPr>
      <w:r w:rsidRPr="00337F6A">
        <w:rPr>
          <w:rFonts w:cstheme="minorHAnsi"/>
        </w:rPr>
        <w:t>ktorý je schválený monitorovacím výborom.</w:t>
      </w:r>
    </w:p>
    <w:p w14:paraId="00CCDE49" w14:textId="77777777" w:rsidR="00BC4697" w:rsidRPr="00337F6A" w:rsidRDefault="00BC4697" w:rsidP="00BC4697">
      <w:pPr>
        <w:jc w:val="both"/>
        <w:rPr>
          <w:rFonts w:cstheme="minorHAnsi"/>
        </w:rPr>
      </w:pPr>
      <w:r w:rsidRPr="00337F6A">
        <w:rPr>
          <w:rFonts w:cstheme="minorHAnsi"/>
          <w:b/>
        </w:rPr>
        <w:lastRenderedPageBreak/>
        <w:t>Zámer národného projektu schvaľuje monitorovací výbor</w:t>
      </w:r>
      <w:r w:rsidRPr="00337F6A">
        <w:rPr>
          <w:rFonts w:cstheme="minorHAnsi"/>
        </w:rPr>
        <w:t xml:space="preserve"> pred vyhlásením výzvy na národný projekt. </w:t>
      </w:r>
      <w:r w:rsidRPr="00337F6A">
        <w:rPr>
          <w:rFonts w:cstheme="minorHAnsi"/>
          <w:b/>
        </w:rPr>
        <w:t>Ak ide o</w:t>
      </w:r>
      <w:r w:rsidRPr="00337F6A">
        <w:rPr>
          <w:rFonts w:cstheme="minorHAnsi"/>
        </w:rPr>
        <w:t> </w:t>
      </w:r>
      <w:r w:rsidRPr="00337F6A">
        <w:rPr>
          <w:rFonts w:cstheme="minorHAnsi"/>
          <w:b/>
        </w:rPr>
        <w:t>prijímateľa</w:t>
      </w:r>
      <w:r w:rsidRPr="00337F6A">
        <w:rPr>
          <w:rFonts w:cstheme="minorHAnsi"/>
        </w:rPr>
        <w:t xml:space="preserve"> </w:t>
      </w:r>
      <w:r w:rsidRPr="00337F6A">
        <w:rPr>
          <w:rFonts w:cstheme="minorHAnsi"/>
          <w:b/>
        </w:rPr>
        <w:t>podľa písm. c)</w:t>
      </w:r>
      <w:r w:rsidRPr="00337F6A">
        <w:rPr>
          <w:rFonts w:cstheme="minorHAnsi"/>
        </w:rPr>
        <w:t xml:space="preserve">, spolu so zámerom národného projektu </w:t>
      </w:r>
      <w:r w:rsidRPr="00337F6A">
        <w:rPr>
          <w:rFonts w:cstheme="minorHAnsi"/>
          <w:b/>
        </w:rPr>
        <w:t>schvaľuje</w:t>
      </w:r>
      <w:r w:rsidRPr="00337F6A">
        <w:rPr>
          <w:rFonts w:cstheme="minorHAnsi"/>
        </w:rPr>
        <w:t xml:space="preserve"> monitorovací výbor </w:t>
      </w:r>
      <w:r w:rsidRPr="00337F6A">
        <w:rPr>
          <w:rFonts w:cstheme="minorHAnsi"/>
          <w:b/>
        </w:rPr>
        <w:t>aj prijímateľa</w:t>
      </w:r>
      <w:r w:rsidRPr="00337F6A">
        <w:rPr>
          <w:rFonts w:cstheme="minorHAnsi"/>
        </w:rPr>
        <w:t>.</w:t>
      </w:r>
      <w:r w:rsidRPr="00337F6A">
        <w:rPr>
          <w:rStyle w:val="Odkaznapoznmkupodiarou"/>
          <w:rFonts w:cstheme="minorHAnsi"/>
        </w:rPr>
        <w:footnoteReference w:id="60"/>
      </w:r>
    </w:p>
    <w:p w14:paraId="2A3BC3AD" w14:textId="655BDE5A" w:rsidR="00BC4697" w:rsidRPr="00337F6A" w:rsidRDefault="00BC4697" w:rsidP="00F242AA">
      <w:pPr>
        <w:jc w:val="both"/>
        <w:rPr>
          <w:rFonts w:cstheme="minorHAnsi"/>
        </w:rPr>
      </w:pPr>
      <w:r w:rsidRPr="00337F6A">
        <w:rPr>
          <w:rFonts w:cstheme="minorHAnsi"/>
        </w:rPr>
        <w:t xml:space="preserve">V prípade, ak </w:t>
      </w:r>
      <w:r w:rsidRPr="00337F6A">
        <w:rPr>
          <w:rFonts w:cstheme="minorHAnsi"/>
          <w:b/>
        </w:rPr>
        <w:t>Európska komisia</w:t>
      </w:r>
      <w:r w:rsidRPr="00337F6A">
        <w:rPr>
          <w:rFonts w:cstheme="minorHAnsi"/>
        </w:rPr>
        <w:t xml:space="preserve"> (ďalej len „EK“) </w:t>
      </w:r>
      <w:r w:rsidRPr="00337F6A">
        <w:rPr>
          <w:rFonts w:cstheme="minorHAnsi"/>
          <w:b/>
        </w:rPr>
        <w:t>vyberie</w:t>
      </w:r>
      <w:r w:rsidRPr="00337F6A">
        <w:rPr>
          <w:rFonts w:cstheme="minorHAnsi"/>
        </w:rPr>
        <w:t xml:space="preserve"> návrh členského štátu na špecifickú akciu</w:t>
      </w:r>
      <w:r w:rsidRPr="00337F6A">
        <w:rPr>
          <w:rStyle w:val="Odkaznapoznmkupodiarou"/>
          <w:rFonts w:cstheme="minorHAnsi"/>
        </w:rPr>
        <w:footnoteReference w:id="61"/>
      </w:r>
      <w:r w:rsidRPr="00337F6A">
        <w:rPr>
          <w:rFonts w:cstheme="minorHAnsi"/>
        </w:rPr>
        <w:t xml:space="preserve">, v ktorej je uvedený prijímateľ a finančné prostriedky sa zároveň poskytujú z </w:t>
      </w:r>
      <w:r w:rsidRPr="00337F6A">
        <w:rPr>
          <w:rFonts w:cstheme="minorHAnsi"/>
          <w:b/>
        </w:rPr>
        <w:t>tematického nástroja</w:t>
      </w:r>
      <w:r w:rsidRPr="00337F6A">
        <w:rPr>
          <w:rFonts w:cstheme="minorHAnsi"/>
        </w:rPr>
        <w:t xml:space="preserve"> v rámci zdieľaného riadenia</w:t>
      </w:r>
      <w:r w:rsidRPr="00337F6A">
        <w:rPr>
          <w:rStyle w:val="Odkaznapoznmkupodiarou"/>
          <w:rFonts w:cstheme="minorHAnsi"/>
        </w:rPr>
        <w:footnoteReference w:id="62"/>
      </w:r>
      <w:r w:rsidRPr="00337F6A">
        <w:rPr>
          <w:rFonts w:cstheme="minorHAnsi"/>
        </w:rPr>
        <w:t>, tak riadiaci orgán takto vybraný návrh vo forme akcie začlení do programu formou zmeny programu. Zámer projektu schválený EK schvaľuje monitorovací výbor v súlade so zákonom o príspevkoch z fondov EÚ ako zámer národného projektu spolu s vybraným prijímateľom a je realizovaný postupom priameho zadania.</w:t>
      </w:r>
    </w:p>
    <w:p w14:paraId="66A9DA96" w14:textId="77777777" w:rsidR="00F242AA" w:rsidRPr="00337F6A" w:rsidRDefault="00F242AA" w:rsidP="00F242AA">
      <w:pPr>
        <w:jc w:val="both"/>
        <w:rPr>
          <w:rFonts w:cstheme="minorHAnsi"/>
        </w:rPr>
      </w:pPr>
      <w:r w:rsidRPr="00337F6A">
        <w:rPr>
          <w:rFonts w:cstheme="minorHAnsi"/>
        </w:rPr>
        <w:t>Riadiaci orgán môže usmerňovať budúceho žiadateľa vo veciach prípravy národného projektu. Za týmto účelom je riadiaci orgán oprávnený vydávať usmernenia, ktoré je budúci žiadateľ povinný dodržať.</w:t>
      </w:r>
    </w:p>
    <w:p w14:paraId="298DE7EF" w14:textId="3F2FBCD0" w:rsidR="00371984" w:rsidRPr="00337F6A" w:rsidRDefault="00371984" w:rsidP="00371984">
      <w:pPr>
        <w:jc w:val="both"/>
        <w:rPr>
          <w:rFonts w:cstheme="minorHAnsi"/>
        </w:rPr>
      </w:pPr>
      <w:r w:rsidRPr="00337F6A">
        <w:rPr>
          <w:rFonts w:cstheme="minorHAnsi"/>
          <w:b/>
        </w:rPr>
        <w:t>Náležitosti výzvy, zmena výzvy a jej zrušenie</w:t>
      </w:r>
      <w:r w:rsidRPr="00337F6A">
        <w:rPr>
          <w:rFonts w:cstheme="minorHAnsi"/>
        </w:rPr>
        <w:t xml:space="preserve"> sa riadi zákonom o príspevkoch z fondov EÚ. Za záväzné znenie výzvy sa považuje také, ktoré je vyhlásené prostredníctvom ITMS</w:t>
      </w:r>
      <w:ins w:id="1398" w:author="Autor">
        <w:r w:rsidR="00B1054C">
          <w:rPr>
            <w:rFonts w:cstheme="minorHAnsi"/>
          </w:rPr>
          <w:t>21+</w:t>
        </w:r>
      </w:ins>
      <w:r w:rsidRPr="00337F6A">
        <w:rPr>
          <w:rFonts w:cstheme="minorHAnsi"/>
        </w:rPr>
        <w:t xml:space="preserve">. </w:t>
      </w:r>
    </w:p>
    <w:p w14:paraId="440777D8" w14:textId="77777777" w:rsidR="00371984" w:rsidRPr="00337F6A" w:rsidRDefault="00371984" w:rsidP="00371984">
      <w:pPr>
        <w:jc w:val="both"/>
        <w:rPr>
          <w:rFonts w:cstheme="minorHAnsi"/>
        </w:rPr>
      </w:pPr>
      <w:r w:rsidRPr="00337F6A">
        <w:rPr>
          <w:rFonts w:cstheme="minorHAnsi"/>
        </w:rPr>
        <w:t xml:space="preserve">Formálne náležitosti výzvy môže riadiaci orgán pri jej vypracovávaní dopĺňať podľa svojej potreby. Stanovenie podmienok poskytnutia NFP, ich obsah, počet ako aj rozsah oblasti, ktorú pokrývajú,  je v kompetencii riadiaceho orgánu. Podmienky poskytnutia príspevku musia byť prispôsobené obsahu výzvy a cieľom, ktoré vyhlásením výzvy riadiaci orgán sleduje. Riadiaci orgán zabezpečí, aby výzva obsahovala len také podmienky, ktorých splnenie je nevyhnutné pre poskytnutie NFP. </w:t>
      </w:r>
    </w:p>
    <w:p w14:paraId="6D8D5FE6" w14:textId="77777777" w:rsidR="00371984" w:rsidRPr="00337F6A" w:rsidRDefault="00371984" w:rsidP="00371984">
      <w:pPr>
        <w:jc w:val="both"/>
        <w:rPr>
          <w:rFonts w:cstheme="minorHAnsi"/>
        </w:rPr>
      </w:pPr>
      <w:r w:rsidRPr="00337F6A">
        <w:rPr>
          <w:rFonts w:cstheme="minorHAnsi"/>
        </w:rPr>
        <w:t>Riadiaci orgán bude spolupracovať s gestorom horizontálnych princípov (ďalej len „HP“) z odboru horizontálnych princípov Ministerstva práce sociálnych vecí a rodiny SR (ďalej len „MPSVaR SR“) pri príprave výzvy na predkladanie žiadostí o NFP za účelom definovania podmienok poskytnutia NFP tak, aby boli projekty implementované z programov Fondov pre oblasť vnútorných záležitostí v súlade s Chartou základných práv EÚ (ďalej len „Charta EÚ“) a Dohovorom OSN o právach osôb so zdravotným postihnutím (ďalej len „Dohovor OSN“).</w:t>
      </w:r>
      <w:r w:rsidRPr="00337F6A">
        <w:rPr>
          <w:rStyle w:val="Odkaznapoznmkupodiarou"/>
          <w:rFonts w:cstheme="minorHAnsi"/>
        </w:rPr>
        <w:footnoteReference w:id="63"/>
      </w:r>
      <w:r w:rsidRPr="00337F6A">
        <w:rPr>
          <w:rFonts w:cstheme="minorHAnsi"/>
        </w:rPr>
        <w:t xml:space="preserve"> V rámci prípravy výzvy bude Gestorom HP definovaná požiadavka na deklarovanie spôsobu zabezpečenia dodržiavania Charty EÚ a Dohovoru OSN. Konkrétne požiadavky budú po vzájomnej dohode Gestora HP a RO formulované podľa zamerania výzvy, očakávaných výsledkov a výstupov realizovaných projektov, oprávnených aktivít a cieľových skupín.  </w:t>
      </w:r>
    </w:p>
    <w:p w14:paraId="63A4F0DD" w14:textId="77777777" w:rsidR="00371984" w:rsidRPr="00337F6A" w:rsidRDefault="00371984" w:rsidP="00371984">
      <w:pPr>
        <w:jc w:val="both"/>
        <w:rPr>
          <w:rFonts w:cstheme="minorHAnsi"/>
        </w:rPr>
      </w:pPr>
      <w:r w:rsidRPr="00337F6A">
        <w:rPr>
          <w:rFonts w:cstheme="minorHAnsi"/>
        </w:rPr>
        <w:t>Riadiaci orgán je oprávnený zadefinovať, ktoré podmienky poskytnutia príspevku musia byť splnené v čase predloženia žiadosti o poskytnutie NFP, ktoré stačí splniť k určenému momentu, a ktoré musia byť splnené počas celej implementácie projektu, resp. ktoré musia byť splnené počas udržateľnosti projektu. Riadiaci orgán môže pri príprave výzvy (ak je to relevantné) analyzovať aktuálnu situáciu na trhu vo vzťahu k rastu cien, a na základe výsledkov analýzy môže zapracovať do výzvy príslušný valorizačný mechanizmus.</w:t>
      </w:r>
    </w:p>
    <w:p w14:paraId="49B9474B" w14:textId="77777777" w:rsidR="00371984" w:rsidRPr="00337F6A" w:rsidRDefault="00371984" w:rsidP="00371984">
      <w:pPr>
        <w:jc w:val="both"/>
        <w:rPr>
          <w:rFonts w:cstheme="minorHAnsi"/>
        </w:rPr>
      </w:pPr>
      <w:r w:rsidRPr="00337F6A">
        <w:rPr>
          <w:rFonts w:cstheme="minorHAnsi"/>
        </w:rPr>
        <w:lastRenderedPageBreak/>
        <w:t xml:space="preserve">Súčasťou výzvy sú aj kritériá pre výber projektov a spôsob ich vyhodnotenia schválené monitorovacím výborom, príručka pre žiadateľa a pod. Príručka pre žiadateľa predstavuje základný dokument špecifikujúci pravidlá, ktoré musí žiadateľ dodržať, aby splnil podmienky pre získanie NFP. </w:t>
      </w:r>
    </w:p>
    <w:p w14:paraId="63F0EF7F" w14:textId="77777777" w:rsidR="00371984" w:rsidRPr="00337F6A" w:rsidRDefault="00371984" w:rsidP="00371984">
      <w:pPr>
        <w:spacing w:before="100" w:beforeAutospacing="1" w:after="100" w:afterAutospacing="1"/>
        <w:jc w:val="both"/>
        <w:rPr>
          <w:rFonts w:cstheme="minorHAnsi"/>
        </w:rPr>
      </w:pPr>
      <w:r w:rsidRPr="00337F6A">
        <w:rPr>
          <w:rFonts w:cstheme="minorHAnsi"/>
        </w:rPr>
        <w:t>Žiadateľom uvedené informácie v Žiadosti o NFP budú slúžiť pre účely posúdenia súladu predkladaného projektu s HP v procese administratívneho overovania ŽoNFP (a aj hodnotenia ŽoNFP v niektorých prípadoch AMIF), resp. v procese administratívneho overovania a odborného posúdenia národných projektov. Výzva bude v relevantných prípadoch zahŕňať aj požiadavku na predloženie príloh, ktoré určí Gestor HP a ktoré budú podkladom pre účely posúdenia súladu ŽoNFP s HP. Žiadateľ bude zároveň deklarovať súlad predkladaného projektu s HP v Čestnom vyhlásení žiadateľa.</w:t>
      </w:r>
    </w:p>
    <w:p w14:paraId="2D20C084" w14:textId="77777777" w:rsidR="00371984" w:rsidRPr="00337F6A" w:rsidRDefault="00371984" w:rsidP="00371984">
      <w:pPr>
        <w:jc w:val="both"/>
        <w:rPr>
          <w:rFonts w:cstheme="minorHAnsi"/>
        </w:rPr>
      </w:pPr>
      <w:r w:rsidRPr="00337F6A">
        <w:rPr>
          <w:rFonts w:cstheme="minorHAnsi"/>
        </w:rPr>
        <w:t xml:space="preserve">Riadiaci orgán zabezpečí zviditeľnenie (publicitu) výzvy za účelom čo najširšej informovanosti o vyhlásenej výzve. </w:t>
      </w:r>
    </w:p>
    <w:p w14:paraId="5C865893" w14:textId="15A68063" w:rsidR="00371984" w:rsidRPr="00337F6A" w:rsidRDefault="00371984" w:rsidP="00371984">
      <w:pPr>
        <w:jc w:val="both"/>
        <w:rPr>
          <w:rFonts w:cstheme="minorHAnsi"/>
          <w:b/>
          <w:bCs/>
          <w:color w:val="2F5496" w:themeColor="accent5" w:themeShade="BF"/>
        </w:rPr>
      </w:pPr>
      <w:r w:rsidRPr="00337F6A">
        <w:rPr>
          <w:rFonts w:cstheme="minorHAnsi"/>
        </w:rPr>
        <w:t>Riadiaci orgán môže po zverejnení výzvy zmeniť formálne náležitosti výzvy a ďalšie skutočnosti týkajúce sa poskytovania NFP, zverejnenie zmien spolu s ich odôvodením je povinný zverejniť prostredníctvom ITMS</w:t>
      </w:r>
      <w:ins w:id="1399" w:author="Autor">
        <w:r w:rsidR="00B1054C">
          <w:rPr>
            <w:rFonts w:cstheme="minorHAnsi"/>
          </w:rPr>
          <w:t>21+</w:t>
        </w:r>
      </w:ins>
      <w:r w:rsidRPr="00337F6A">
        <w:rPr>
          <w:rFonts w:cstheme="minorHAnsi"/>
        </w:rPr>
        <w:t>.</w:t>
      </w:r>
      <w:bookmarkStart w:id="1400" w:name="_Toc107576636"/>
    </w:p>
    <w:p w14:paraId="2900EA54" w14:textId="77777777" w:rsidR="00371984" w:rsidRPr="00337F6A" w:rsidRDefault="00EB133E" w:rsidP="00371984">
      <w:pPr>
        <w:jc w:val="both"/>
        <w:rPr>
          <w:rFonts w:cstheme="minorHAnsi"/>
          <w:b/>
          <w:bCs/>
          <w:color w:val="2F5496" w:themeColor="accent5" w:themeShade="BF"/>
        </w:rPr>
      </w:pPr>
      <w:r w:rsidRPr="00337F6A">
        <w:rPr>
          <w:rFonts w:cstheme="minorHAnsi"/>
          <w:b/>
          <w:bCs/>
          <w:color w:val="2F5496" w:themeColor="accent5" w:themeShade="BF"/>
        </w:rPr>
        <w:t>Metodika a k</w:t>
      </w:r>
      <w:r w:rsidR="00371984" w:rsidRPr="00337F6A">
        <w:rPr>
          <w:rFonts w:cstheme="minorHAnsi"/>
          <w:b/>
          <w:bCs/>
          <w:color w:val="2F5496" w:themeColor="accent5" w:themeShade="BF"/>
        </w:rPr>
        <w:t>ritériá pre výber projektov</w:t>
      </w:r>
      <w:bookmarkEnd w:id="1400"/>
      <w:r w:rsidR="00371984" w:rsidRPr="00337F6A">
        <w:rPr>
          <w:rFonts w:cstheme="minorHAnsi"/>
          <w:b/>
          <w:bCs/>
          <w:color w:val="2F5496" w:themeColor="accent5" w:themeShade="BF"/>
        </w:rPr>
        <w:t xml:space="preserve"> </w:t>
      </w:r>
    </w:p>
    <w:p w14:paraId="232A53B6" w14:textId="77777777" w:rsidR="00371984" w:rsidRPr="00337F6A" w:rsidRDefault="00371984" w:rsidP="00371984">
      <w:pPr>
        <w:contextualSpacing/>
        <w:jc w:val="both"/>
        <w:rPr>
          <w:rFonts w:cstheme="minorHAnsi"/>
        </w:rPr>
      </w:pPr>
      <w:r w:rsidRPr="00337F6A">
        <w:rPr>
          <w:rFonts w:cstheme="minorHAnsi"/>
        </w:rPr>
        <w:t xml:space="preserve">Riadiaci orgán definuje kritériá pre výber projektov ako aj spôsob ich vyhodnotenia v závislosti od charakteru špecifických cieľov a podporovaných projektov a zabezpečí, aby výber projektov prebiehal v súlade s požiadavkami stanovenými v nariadení o spoločných ustanoveniach. Pri výbere projektu musia byť splnené kritériá </w:t>
      </w:r>
      <w:r w:rsidRPr="00337F6A">
        <w:rPr>
          <w:rFonts w:cstheme="minorHAnsi"/>
          <w:bCs/>
        </w:rPr>
        <w:t>v zmysle čl. 73 nariadenia o spoločných ustanoveniach relevantné pre daný projekt a ako aj ďalšie kritériá stanovené riadiacim orgánom.</w:t>
      </w:r>
    </w:p>
    <w:p w14:paraId="29DA33A0" w14:textId="77777777" w:rsidR="00371984" w:rsidRPr="00337F6A" w:rsidRDefault="00371984" w:rsidP="00371984">
      <w:pPr>
        <w:contextualSpacing/>
        <w:jc w:val="both"/>
        <w:rPr>
          <w:rFonts w:cstheme="minorHAnsi"/>
        </w:rPr>
      </w:pPr>
    </w:p>
    <w:p w14:paraId="6F6D6C72" w14:textId="74368F43" w:rsidR="00EB133E" w:rsidRPr="00337F6A" w:rsidRDefault="00371984" w:rsidP="00371984">
      <w:pPr>
        <w:contextualSpacing/>
        <w:jc w:val="both"/>
        <w:rPr>
          <w:rFonts w:cstheme="minorHAnsi"/>
        </w:rPr>
      </w:pPr>
      <w:r w:rsidRPr="00337F6A">
        <w:rPr>
          <w:rFonts w:cstheme="minorHAnsi"/>
        </w:rPr>
        <w:t xml:space="preserve">Kritériá pre výber projektov vrátane ich zmien ako aj spôsob vyhodnotenia kritérií schvaľuje monitorovací výbor a sú zverejnené v dokumente </w:t>
      </w:r>
      <w:r w:rsidRPr="00337F6A">
        <w:rPr>
          <w:rFonts w:cstheme="minorHAnsi"/>
          <w:b/>
          <w:bCs/>
        </w:rPr>
        <w:t>Metodika a kritériá pre výber projektov</w:t>
      </w:r>
      <w:r w:rsidR="00C53A70" w:rsidRPr="00337F6A">
        <w:rPr>
          <w:rFonts w:cstheme="minorHAnsi"/>
          <w:b/>
          <w:bCs/>
        </w:rPr>
        <w:t xml:space="preserve"> </w:t>
      </w:r>
      <w:r w:rsidRPr="00337F6A">
        <w:rPr>
          <w:rFonts w:cstheme="minorHAnsi"/>
        </w:rPr>
        <w:t xml:space="preserve">na webovom sídle </w:t>
      </w:r>
      <w:hyperlink r:id="rId19" w:history="1">
        <w:r w:rsidRPr="00337F6A">
          <w:rPr>
            <w:rStyle w:val="Hypertextovprepojenie"/>
            <w:rFonts w:cstheme="minorHAnsi"/>
            <w:color w:val="0000FF"/>
          </w:rPr>
          <w:t>www.minv.sk</w:t>
        </w:r>
      </w:hyperlink>
      <w:r w:rsidRPr="00337F6A">
        <w:rPr>
          <w:rFonts w:cstheme="minorHAnsi"/>
        </w:rPr>
        <w:t xml:space="preserve">. </w:t>
      </w:r>
    </w:p>
    <w:p w14:paraId="53E63212" w14:textId="77777777" w:rsidR="00371984" w:rsidRPr="00337F6A" w:rsidRDefault="00371984" w:rsidP="00371984">
      <w:pPr>
        <w:contextualSpacing/>
        <w:jc w:val="both"/>
        <w:rPr>
          <w:rFonts w:cstheme="minorHAnsi"/>
        </w:rPr>
      </w:pPr>
    </w:p>
    <w:p w14:paraId="411BC2AB" w14:textId="77777777" w:rsidR="00371984" w:rsidRPr="00337F6A" w:rsidRDefault="00371984" w:rsidP="00371984">
      <w:pPr>
        <w:jc w:val="both"/>
        <w:rPr>
          <w:rFonts w:cstheme="minorHAnsi"/>
          <w:b/>
          <w:bCs/>
          <w:u w:val="single"/>
        </w:rPr>
      </w:pPr>
      <w:r w:rsidRPr="00337F6A">
        <w:rPr>
          <w:rFonts w:cstheme="minorHAnsi"/>
          <w:b/>
          <w:bCs/>
          <w:u w:val="single"/>
        </w:rPr>
        <w:t xml:space="preserve">Kritériá pre administratívne overovanie </w:t>
      </w:r>
      <w:r w:rsidRPr="00337F6A">
        <w:rPr>
          <w:rFonts w:cstheme="minorHAnsi"/>
          <w:bCs/>
          <w:u w:val="single"/>
        </w:rPr>
        <w:t>(projekty, súťažný postup)</w:t>
      </w:r>
    </w:p>
    <w:p w14:paraId="06B7321B" w14:textId="3B2860A4" w:rsidR="005A7962" w:rsidRPr="00337F6A" w:rsidRDefault="00371984" w:rsidP="00371984">
      <w:pPr>
        <w:contextualSpacing/>
        <w:jc w:val="both"/>
        <w:rPr>
          <w:rFonts w:cstheme="minorHAnsi"/>
        </w:rPr>
      </w:pPr>
      <w:r w:rsidRPr="00337F6A">
        <w:rPr>
          <w:rFonts w:cstheme="minorHAnsi"/>
        </w:rPr>
        <w:t xml:space="preserve">Kritériá pre administratívne overovanie predstavujú </w:t>
      </w:r>
      <w:r w:rsidRPr="00337F6A">
        <w:rPr>
          <w:rFonts w:cstheme="minorHAnsi"/>
          <w:b/>
        </w:rPr>
        <w:t>súbor</w:t>
      </w:r>
      <w:r w:rsidRPr="00337F6A">
        <w:rPr>
          <w:rFonts w:cstheme="minorHAnsi"/>
        </w:rPr>
        <w:t xml:space="preserve"> </w:t>
      </w:r>
      <w:r w:rsidRPr="00337F6A">
        <w:rPr>
          <w:rFonts w:cstheme="minorHAnsi"/>
          <w:b/>
        </w:rPr>
        <w:t>vylučujúcich kritérií</w:t>
      </w:r>
      <w:r w:rsidRPr="00337F6A">
        <w:rPr>
          <w:rFonts w:cstheme="minorHAnsi"/>
        </w:rPr>
        <w:t xml:space="preserve">. Vylučujúce kritériá sú vyhodnocované iba možnosťou áno/nie, pričom ,,nie“ znamená nesplnenie kritérií pre výber projektov a neschválenie žiadosti o poskytnutie NFP (v prípade nerelevantnosti otázky pre daný projekt je možné uviesť „N/A) . </w:t>
      </w:r>
    </w:p>
    <w:p w14:paraId="3D09F4C0" w14:textId="77777777" w:rsidR="008D4AD1" w:rsidRPr="00337F6A" w:rsidRDefault="008D4AD1" w:rsidP="001E3188">
      <w:pPr>
        <w:pStyle w:val="Odsekzoznamu"/>
        <w:spacing w:before="120" w:after="0"/>
        <w:ind w:left="0"/>
        <w:contextualSpacing w:val="0"/>
        <w:jc w:val="both"/>
        <w:rPr>
          <w:rFonts w:cstheme="minorHAnsi"/>
        </w:rPr>
      </w:pPr>
      <w:r w:rsidRPr="00337F6A">
        <w:rPr>
          <w:rFonts w:cstheme="minorHAnsi"/>
        </w:rPr>
        <w:t>V rámci administratívneho overovania RO overí, či bola žiadosť o poskytnutie NFP predložená riadne a včas, ako aj vybrané podmienky poskytnutia príspevku určené vo výzve vrátane súladu s programom.</w:t>
      </w:r>
      <w:r w:rsidR="001E3188" w:rsidRPr="00337F6A">
        <w:rPr>
          <w:rFonts w:cstheme="minorHAnsi"/>
        </w:rPr>
        <w:t xml:space="preserve"> Pri vzniku pochybností o pravdivosti alebo úplnosti žiadosti o poskytnutie NFP je RO povinný vyzvať žiadateľa na ich odstránenie. </w:t>
      </w:r>
    </w:p>
    <w:p w14:paraId="41FF3368" w14:textId="77777777" w:rsidR="00371984" w:rsidRPr="00337F6A" w:rsidRDefault="00371984" w:rsidP="00371984">
      <w:pPr>
        <w:jc w:val="both"/>
        <w:rPr>
          <w:rFonts w:cstheme="minorHAnsi"/>
          <w:b/>
          <w:bCs/>
          <w:u w:val="single"/>
        </w:rPr>
      </w:pPr>
    </w:p>
    <w:p w14:paraId="7663E575" w14:textId="77777777" w:rsidR="00371984" w:rsidRPr="00337F6A" w:rsidRDefault="00371984" w:rsidP="00371984">
      <w:pPr>
        <w:jc w:val="both"/>
        <w:rPr>
          <w:rFonts w:cstheme="minorHAnsi"/>
          <w:b/>
          <w:bCs/>
          <w:u w:val="single"/>
        </w:rPr>
      </w:pPr>
      <w:r w:rsidRPr="00337F6A">
        <w:rPr>
          <w:rFonts w:cstheme="minorHAnsi"/>
          <w:b/>
          <w:bCs/>
          <w:u w:val="single"/>
        </w:rPr>
        <w:t xml:space="preserve">Kritériá pre odborné hodnotenie </w:t>
      </w:r>
      <w:r w:rsidRPr="00337F6A">
        <w:rPr>
          <w:rFonts w:cstheme="minorHAnsi"/>
          <w:bCs/>
          <w:u w:val="single"/>
        </w:rPr>
        <w:t>(projekty, súťažný postup)</w:t>
      </w:r>
    </w:p>
    <w:p w14:paraId="7166C10C" w14:textId="77777777" w:rsidR="00371984" w:rsidRPr="00337F6A" w:rsidRDefault="00371984" w:rsidP="00371984">
      <w:pPr>
        <w:jc w:val="both"/>
        <w:rPr>
          <w:rFonts w:cstheme="minorHAnsi"/>
        </w:rPr>
      </w:pPr>
      <w:r w:rsidRPr="00337F6A">
        <w:rPr>
          <w:rFonts w:cstheme="minorHAnsi"/>
        </w:rPr>
        <w:t>Kritériá pre odborné hodnotenie umožňujú zhodnotiť kvalitu ŽoNFP vo vzťahu k stanoveným cieľom a poskytnúť NFP na projekty, ktoré prinášajú najväčšie prínosy pre príslušnú výzvu na predkladanie ŽoNFP. Týkajú sa relevantnosti projektu, jeho konzistencie s cieľmi výzvy na predkladanie ŽoNFP, kvality, očakávaného dopadu a efektívnosti vynaložených výdavkov.</w:t>
      </w:r>
    </w:p>
    <w:p w14:paraId="0E08D9D5" w14:textId="77777777" w:rsidR="00371984" w:rsidRPr="00337F6A" w:rsidRDefault="00371984" w:rsidP="00371984">
      <w:pPr>
        <w:jc w:val="both"/>
        <w:rPr>
          <w:rFonts w:cstheme="minorHAnsi"/>
        </w:rPr>
      </w:pPr>
      <w:r w:rsidRPr="00337F6A">
        <w:rPr>
          <w:rFonts w:cstheme="minorHAnsi"/>
        </w:rPr>
        <w:t xml:space="preserve">Hodnotenie je rozdelené do 4 základných častí, každá časť je rozdelená na kritériá stanovené vo forme otázok. Hodnotiteľ je povinný prideliť každému kritériu zodpovedajúci počet bodov zo škály stanovenej </w:t>
      </w:r>
      <w:r w:rsidRPr="00337F6A">
        <w:rPr>
          <w:rFonts w:cstheme="minorHAnsi"/>
        </w:rPr>
        <w:lastRenderedPageBreak/>
        <w:t xml:space="preserve">pre každú časť, pričom sa vpisujú len celé čísla. Bodová hodnota kritéria zodpovedá nasledujúcemu hodnoteniu: 0 – veľmi slabé, 1 – slabé, 2 – primerané, 3 – dobré, 4 – veľmi dobré; resp. 0 – nie, 1 áno. </w:t>
      </w:r>
    </w:p>
    <w:p w14:paraId="04996639" w14:textId="77777777" w:rsidR="00371984" w:rsidRPr="00337F6A" w:rsidRDefault="00371984" w:rsidP="00371984">
      <w:pPr>
        <w:spacing w:line="240" w:lineRule="auto"/>
        <w:jc w:val="both"/>
        <w:rPr>
          <w:rFonts w:cstheme="minorHAnsi"/>
        </w:rPr>
      </w:pPr>
      <w:r w:rsidRPr="00337F6A">
        <w:rPr>
          <w:rFonts w:cstheme="minorHAnsi"/>
        </w:rPr>
        <w:t>Každé kritérium v hodnotiacej tabuľke obsahuje odkaz na príslušnú časť formulára ŽoNFP, resp. prílohy ŽoNFP. Niektoré kritériá je potrebné hodnotiť konfrontáciou viacerých častí vyplneného formulára ŽoNFP, resp. prílohy ŽoNFP.</w:t>
      </w:r>
    </w:p>
    <w:p w14:paraId="0BF341C5" w14:textId="77777777" w:rsidR="00371984" w:rsidRPr="00337F6A" w:rsidRDefault="00371984" w:rsidP="00371984">
      <w:pPr>
        <w:contextualSpacing/>
        <w:jc w:val="both"/>
        <w:rPr>
          <w:rFonts w:cstheme="minorHAnsi"/>
        </w:rPr>
      </w:pPr>
      <w:r w:rsidRPr="00337F6A">
        <w:rPr>
          <w:rFonts w:cstheme="minorHAnsi"/>
        </w:rPr>
        <w:t xml:space="preserve">Kritériá pre odborné hodnotenie ŽoNFP predstavujú </w:t>
      </w:r>
      <w:r w:rsidRPr="00337F6A">
        <w:rPr>
          <w:rFonts w:cstheme="minorHAnsi"/>
          <w:b/>
        </w:rPr>
        <w:t xml:space="preserve">súbor bodovaných kritérií. </w:t>
      </w:r>
      <w:r w:rsidRPr="00337F6A">
        <w:rPr>
          <w:rFonts w:cstheme="minorHAnsi"/>
        </w:rPr>
        <w:t xml:space="preserve"> Pre </w:t>
      </w:r>
      <w:r w:rsidRPr="00337F6A">
        <w:rPr>
          <w:rFonts w:cstheme="minorHAnsi"/>
          <w:b/>
        </w:rPr>
        <w:t>AMIF</w:t>
      </w:r>
      <w:r w:rsidRPr="00337F6A">
        <w:rPr>
          <w:rFonts w:cstheme="minorHAnsi"/>
        </w:rPr>
        <w:t xml:space="preserve"> je pre odborné hodnotenie relevantné </w:t>
      </w:r>
      <w:r w:rsidRPr="00337F6A">
        <w:rPr>
          <w:rFonts w:cstheme="minorHAnsi"/>
          <w:b/>
        </w:rPr>
        <w:t>aj jedno vylučujúce kritérium</w:t>
      </w:r>
      <w:r w:rsidRPr="00337F6A">
        <w:rPr>
          <w:rFonts w:cstheme="minorHAnsi"/>
        </w:rPr>
        <w:t xml:space="preserve"> týkajúce sa horizontálnych princípov, ak tak rozhodne gestor HP z odboru horizontálnych princípov MPSVaR SR. Bodované kritériá slúžia na posúdenie kvalitatívnej úrovne a na vytvorenie poradia posudzovaných žiadostí o poskytnutie NFP. Pri bodovaných kritériách riadiaci orgán stanoví minimálny počet bodov, ktoré musia byť dosiahnuté, aby mohlo dôjsť k vyhodnoteniu splnenia kritérií. </w:t>
      </w:r>
    </w:p>
    <w:p w14:paraId="0E2EEABA" w14:textId="77777777" w:rsidR="00371984" w:rsidRPr="00337F6A" w:rsidRDefault="00371984" w:rsidP="00371984">
      <w:pPr>
        <w:contextualSpacing/>
        <w:jc w:val="both"/>
        <w:rPr>
          <w:rFonts w:cstheme="minorHAnsi"/>
        </w:rPr>
      </w:pPr>
    </w:p>
    <w:p w14:paraId="38EF91FA" w14:textId="77777777" w:rsidR="00371984" w:rsidRPr="00337F6A" w:rsidRDefault="00371984" w:rsidP="00371984">
      <w:pPr>
        <w:contextualSpacing/>
        <w:jc w:val="both"/>
        <w:rPr>
          <w:rFonts w:cstheme="minorHAnsi"/>
        </w:rPr>
      </w:pPr>
      <w:r w:rsidRPr="00337F6A">
        <w:rPr>
          <w:rFonts w:cstheme="minorHAnsi"/>
          <w:b/>
        </w:rPr>
        <w:t>Na základe počtu dosiahnutých bodov určí riadiaci orgán poradie</w:t>
      </w:r>
      <w:r w:rsidRPr="00337F6A">
        <w:rPr>
          <w:rFonts w:cstheme="minorHAnsi"/>
        </w:rPr>
        <w:t xml:space="preserve"> žiadostí o poskytnutie NFP spĺňajúcich všetky podmienky poskytnutia príspevku, pričom žiadosti o poskytnutie NFP podporí len do výšky finančných prostriedkov určených vo výzve. </w:t>
      </w:r>
    </w:p>
    <w:p w14:paraId="59BFE455" w14:textId="77777777" w:rsidR="00A250D6" w:rsidRPr="00337F6A" w:rsidRDefault="00371984" w:rsidP="00371984">
      <w:pPr>
        <w:contextualSpacing/>
        <w:jc w:val="both"/>
        <w:rPr>
          <w:rFonts w:cstheme="minorHAnsi"/>
        </w:rPr>
      </w:pPr>
      <w:r w:rsidRPr="00337F6A">
        <w:rPr>
          <w:rFonts w:cstheme="minorHAnsi"/>
        </w:rPr>
        <w:t>Žiadosti o poskytnutie NFP, ktoré sa umiestnili vytvoreným poradím pod hranicou finančných prostriedkov vyčlenených na výzvu, nebudú schválené z dôvodu nedostatku finančných prostriedkov.</w:t>
      </w:r>
    </w:p>
    <w:p w14:paraId="31A779C8" w14:textId="77777777" w:rsidR="00371984" w:rsidRPr="00337F6A" w:rsidRDefault="00371984" w:rsidP="00371984">
      <w:pPr>
        <w:contextualSpacing/>
        <w:jc w:val="both"/>
        <w:rPr>
          <w:rFonts w:cstheme="minorHAnsi"/>
        </w:rPr>
      </w:pPr>
    </w:p>
    <w:p w14:paraId="00F7AC86" w14:textId="77777777" w:rsidR="00371984" w:rsidRPr="00337F6A" w:rsidRDefault="00371984" w:rsidP="00371984">
      <w:pPr>
        <w:contextualSpacing/>
        <w:jc w:val="both"/>
        <w:rPr>
          <w:rFonts w:cstheme="minorHAnsi"/>
          <w:b/>
          <w:bCs/>
          <w:u w:val="single"/>
        </w:rPr>
      </w:pPr>
      <w:r w:rsidRPr="00337F6A">
        <w:rPr>
          <w:rFonts w:cstheme="minorHAnsi"/>
          <w:b/>
          <w:bCs/>
          <w:u w:val="single"/>
        </w:rPr>
        <w:t xml:space="preserve">Kritériá pre administratívne overovanie a odborné posúdenie </w:t>
      </w:r>
      <w:r w:rsidRPr="00337F6A">
        <w:rPr>
          <w:rFonts w:cstheme="minorHAnsi"/>
          <w:bCs/>
          <w:u w:val="single"/>
        </w:rPr>
        <w:t>(národné projekty, priame zadanie)</w:t>
      </w:r>
    </w:p>
    <w:p w14:paraId="38A2535E" w14:textId="77777777" w:rsidR="00371984" w:rsidRPr="00337F6A" w:rsidRDefault="00371984" w:rsidP="00371984">
      <w:pPr>
        <w:contextualSpacing/>
        <w:jc w:val="both"/>
        <w:rPr>
          <w:rFonts w:cstheme="minorHAnsi"/>
          <w:b/>
          <w:bCs/>
          <w:color w:val="2F5496" w:themeColor="accent5" w:themeShade="BF"/>
        </w:rPr>
      </w:pPr>
      <w:r w:rsidRPr="00337F6A">
        <w:rPr>
          <w:rFonts w:cstheme="minorHAnsi"/>
        </w:rPr>
        <w:t xml:space="preserve">Kritériá pre administratívne a odborné posúdenie predstavujú </w:t>
      </w:r>
      <w:r w:rsidRPr="00337F6A">
        <w:rPr>
          <w:rFonts w:cstheme="minorHAnsi"/>
          <w:b/>
        </w:rPr>
        <w:t>súbor</w:t>
      </w:r>
      <w:r w:rsidRPr="00337F6A">
        <w:rPr>
          <w:rFonts w:cstheme="minorHAnsi"/>
        </w:rPr>
        <w:t xml:space="preserve"> </w:t>
      </w:r>
      <w:r w:rsidRPr="00337F6A">
        <w:rPr>
          <w:rFonts w:cstheme="minorHAnsi"/>
          <w:b/>
        </w:rPr>
        <w:t>vylučujúcich kritérií</w:t>
      </w:r>
      <w:r w:rsidRPr="00337F6A">
        <w:rPr>
          <w:rFonts w:cstheme="minorHAnsi"/>
        </w:rPr>
        <w:t xml:space="preserve">. Vylučujúce kritériá sú vyhodnocované iba možnosťou áno/nie (vo vopred určených prípadoch, kedy je otázka smerovaná len na špecifický typ projektu alebo programu, je možnosť pre ostatné projekty alebo programy uviesť N/A). </w:t>
      </w:r>
      <w:bookmarkStart w:id="1401" w:name="_Toc107576641"/>
    </w:p>
    <w:p w14:paraId="466509F3" w14:textId="77777777" w:rsidR="00371984" w:rsidRPr="00337F6A" w:rsidRDefault="00371984" w:rsidP="00371984">
      <w:pPr>
        <w:contextualSpacing/>
        <w:jc w:val="both"/>
        <w:rPr>
          <w:rFonts w:cstheme="minorHAnsi"/>
          <w:b/>
          <w:bCs/>
          <w:color w:val="2F5496" w:themeColor="accent5" w:themeShade="BF"/>
        </w:rPr>
      </w:pPr>
    </w:p>
    <w:p w14:paraId="2D3B9B8D" w14:textId="77777777" w:rsidR="00371984" w:rsidRPr="00337F6A" w:rsidRDefault="00371984" w:rsidP="00371984">
      <w:pPr>
        <w:jc w:val="both"/>
        <w:rPr>
          <w:rFonts w:cstheme="minorHAnsi"/>
          <w:b/>
          <w:bCs/>
          <w:color w:val="2F5496" w:themeColor="accent5" w:themeShade="BF"/>
        </w:rPr>
      </w:pPr>
      <w:r w:rsidRPr="00337F6A">
        <w:rPr>
          <w:rFonts w:cstheme="minorHAnsi"/>
          <w:b/>
          <w:bCs/>
          <w:color w:val="2F5496" w:themeColor="accent5" w:themeShade="BF"/>
        </w:rPr>
        <w:t>Schvaľovací proces</w:t>
      </w:r>
      <w:bookmarkEnd w:id="1401"/>
    </w:p>
    <w:p w14:paraId="62CB35C1" w14:textId="77777777" w:rsidR="00371984" w:rsidRPr="00337F6A" w:rsidRDefault="00371984" w:rsidP="00371984">
      <w:pPr>
        <w:spacing w:after="0"/>
        <w:jc w:val="both"/>
        <w:rPr>
          <w:rFonts w:cstheme="minorHAnsi"/>
        </w:rPr>
      </w:pPr>
      <w:r w:rsidRPr="00337F6A">
        <w:rPr>
          <w:rFonts w:cstheme="minorHAnsi"/>
          <w:b/>
          <w:bCs/>
        </w:rPr>
        <w:t>Proces konania o žiadosti o poskytnutie NFP</w:t>
      </w:r>
      <w:r w:rsidRPr="00337F6A">
        <w:rPr>
          <w:rFonts w:cstheme="minorHAnsi"/>
        </w:rPr>
        <w:t xml:space="preserve"> </w:t>
      </w:r>
      <w:r w:rsidRPr="00337F6A">
        <w:rPr>
          <w:rFonts w:cstheme="minorHAnsi"/>
          <w:b/>
          <w:bCs/>
        </w:rPr>
        <w:t>začína doručením písomnej žiadosti o poskytnutie NFP</w:t>
      </w:r>
      <w:r w:rsidRPr="00337F6A">
        <w:rPr>
          <w:rFonts w:cstheme="minorHAnsi"/>
        </w:rPr>
        <w:t xml:space="preserve"> riadiacemu orgánu na základe vyhlásenej výzvy a pozostáva z administratívneho overovania a odborného hodnotenia, resp. administratívneho overovania a odborného posúdenia v prípade národných projektov.</w:t>
      </w:r>
    </w:p>
    <w:p w14:paraId="28DA1C89" w14:textId="77777777" w:rsidR="00371984" w:rsidRPr="00337F6A" w:rsidRDefault="00371984" w:rsidP="00371984">
      <w:pPr>
        <w:contextualSpacing/>
        <w:jc w:val="both"/>
        <w:rPr>
          <w:rFonts w:cstheme="minorHAnsi"/>
        </w:rPr>
      </w:pPr>
      <w:r w:rsidRPr="00337F6A">
        <w:rPr>
          <w:rFonts w:cstheme="minorHAnsi"/>
        </w:rPr>
        <w:t>Po doručení žiadosti o poskytnutie NFP nasleduje:</w:t>
      </w:r>
    </w:p>
    <w:p w14:paraId="52856B11" w14:textId="77777777" w:rsidR="00371984" w:rsidRPr="00337F6A" w:rsidRDefault="00371984" w:rsidP="00371984">
      <w:pPr>
        <w:contextualSpacing/>
        <w:jc w:val="both"/>
        <w:rPr>
          <w:rFonts w:cstheme="minorHAnsi"/>
        </w:rPr>
      </w:pPr>
    </w:p>
    <w:p w14:paraId="636946F6" w14:textId="77777777" w:rsidR="00371984" w:rsidRPr="0039520B" w:rsidRDefault="00371984" w:rsidP="00371984">
      <w:pPr>
        <w:jc w:val="both"/>
        <w:rPr>
          <w:rFonts w:cstheme="minorHAnsi"/>
        </w:rPr>
      </w:pPr>
      <w:r w:rsidRPr="00337F6A">
        <w:rPr>
          <w:rFonts w:cstheme="minorHAnsi"/>
          <w:color w:val="0070C0"/>
        </w:rPr>
        <w:t xml:space="preserve">a)  </w:t>
      </w:r>
      <w:r w:rsidRPr="0039520B">
        <w:rPr>
          <w:rFonts w:cstheme="minorHAnsi"/>
          <w:b/>
          <w:bCs/>
          <w:color w:val="0070C0"/>
        </w:rPr>
        <w:t>proces hodnotenia</w:t>
      </w:r>
      <w:r w:rsidRPr="0039520B">
        <w:rPr>
          <w:rFonts w:cstheme="minorHAnsi"/>
          <w:color w:val="0070C0"/>
        </w:rPr>
        <w:t xml:space="preserve"> (projekty, súťažný postup) </w:t>
      </w:r>
      <w:r w:rsidRPr="0039520B">
        <w:rPr>
          <w:rFonts w:cstheme="minorHAnsi"/>
        </w:rPr>
        <w:t>a to prostredníctvom administratívneh</w:t>
      </w:r>
      <w:r w:rsidRPr="00A848D4">
        <w:rPr>
          <w:rFonts w:cstheme="minorHAnsi"/>
        </w:rPr>
        <w:t xml:space="preserve">o overovania a odborného hodnotenia. Administratívne overovanie vykonáva riadiaci orgán vlastnými kapacitami, odborné hodnotenie sa vykonáva prostredníctvom odborných hodnotiteľov. </w:t>
      </w:r>
    </w:p>
    <w:p w14:paraId="6092722C" w14:textId="1173B2B9" w:rsidR="00371984" w:rsidRPr="00337F6A" w:rsidRDefault="00371984" w:rsidP="00371984">
      <w:pPr>
        <w:jc w:val="both"/>
        <w:rPr>
          <w:rFonts w:cstheme="minorHAnsi"/>
        </w:rPr>
      </w:pPr>
      <w:r w:rsidRPr="0039520B">
        <w:rPr>
          <w:rFonts w:cstheme="minorHAnsi"/>
        </w:rPr>
        <w:t xml:space="preserve">Odborní hodnotitelia môžu byť experti, ktorých zamestná riadiaci orgán na dohodu o vykonaní práce (experti UNHCR, MPSVaR SR a pod.), alebo interní zamestnanci MV SR </w:t>
      </w:r>
      <w:r w:rsidRPr="0039520B">
        <w:rPr>
          <w:rFonts w:cstheme="minorHAnsi"/>
          <w:b/>
        </w:rPr>
        <w:t>na základe vyžiadanej nominácie</w:t>
      </w:r>
      <w:r w:rsidRPr="0039520B">
        <w:rPr>
          <w:rFonts w:cstheme="minorHAnsi"/>
        </w:rPr>
        <w:t xml:space="preserve">. Hodnotitelia sú menovaní </w:t>
      </w:r>
      <w:r w:rsidR="00A36A05" w:rsidRPr="0039520B">
        <w:rPr>
          <w:rFonts w:cstheme="minorHAnsi"/>
        </w:rPr>
        <w:t xml:space="preserve">štatutárnym zástupcom riadiaceho orgánu alebo ním splnomocnenou osobou </w:t>
      </w:r>
      <w:del w:id="1402" w:author="Autor">
        <w:r w:rsidRPr="0039520B" w:rsidDel="00C111F2">
          <w:rPr>
            <w:rFonts w:cstheme="minorHAnsi"/>
          </w:rPr>
          <w:delText xml:space="preserve">na základe návrhu </w:delText>
        </w:r>
        <w:r w:rsidRPr="0039520B" w:rsidDel="00DD01C1">
          <w:rPr>
            <w:rFonts w:cstheme="minorHAnsi"/>
          </w:rPr>
          <w:delText xml:space="preserve">riaditeľa </w:delText>
        </w:r>
        <w:r w:rsidRPr="0039520B" w:rsidDel="00C111F2">
          <w:rPr>
            <w:rFonts w:cstheme="minorHAnsi"/>
          </w:rPr>
          <w:delText>OZP S</w:delText>
        </w:r>
        <w:r w:rsidRPr="0039520B" w:rsidDel="005111D0">
          <w:rPr>
            <w:rFonts w:cstheme="minorHAnsi"/>
          </w:rPr>
          <w:delText>EP</w:delText>
        </w:r>
        <w:r w:rsidRPr="0039520B" w:rsidDel="00C111F2">
          <w:rPr>
            <w:rFonts w:cstheme="minorHAnsi"/>
          </w:rPr>
          <w:delText xml:space="preserve"> MV SR </w:delText>
        </w:r>
      </w:del>
      <w:r w:rsidRPr="0039520B">
        <w:rPr>
          <w:rFonts w:cstheme="minorHAnsi"/>
        </w:rPr>
        <w:t>formou menovacích dekrétov</w:t>
      </w:r>
      <w:ins w:id="1403" w:author="Autor">
        <w:r w:rsidR="005B2466">
          <w:rPr>
            <w:rFonts w:cstheme="minorHAnsi"/>
          </w:rPr>
          <w:t xml:space="preserve"> v súlade s postupom v Manuáli procedúr</w:t>
        </w:r>
      </w:ins>
      <w:r w:rsidRPr="0039520B">
        <w:rPr>
          <w:rFonts w:cstheme="minorHAnsi"/>
        </w:rPr>
        <w:t>.</w:t>
      </w:r>
    </w:p>
    <w:p w14:paraId="74606985" w14:textId="18778906" w:rsidR="00371984" w:rsidRPr="00337F6A" w:rsidRDefault="00371984" w:rsidP="00371984">
      <w:pPr>
        <w:jc w:val="both"/>
        <w:rPr>
          <w:rFonts w:cstheme="minorHAnsi"/>
        </w:rPr>
      </w:pPr>
      <w:r w:rsidRPr="00337F6A">
        <w:rPr>
          <w:rFonts w:cstheme="minorHAnsi"/>
        </w:rPr>
        <w:t>Ku každej ŽoNFP sa budú priraďovať dvaja vecní hodnotitelia a jeden finančný hodnotiteľ</w:t>
      </w:r>
      <w:r w:rsidR="00900DAD" w:rsidRPr="00337F6A">
        <w:rPr>
          <w:rFonts w:cstheme="minorHAnsi"/>
        </w:rPr>
        <w:t xml:space="preserve"> nasledovne</w:t>
      </w:r>
      <w:r w:rsidRPr="00337F6A">
        <w:rPr>
          <w:rFonts w:cstheme="minorHAnsi"/>
        </w:rPr>
        <w:t>:</w:t>
      </w:r>
    </w:p>
    <w:p w14:paraId="31BD0CA0" w14:textId="04C9B990" w:rsidR="00371984" w:rsidRPr="00337F6A" w:rsidRDefault="00371984" w:rsidP="00371984">
      <w:pPr>
        <w:jc w:val="both"/>
        <w:rPr>
          <w:rFonts w:cstheme="minorHAnsi"/>
        </w:rPr>
      </w:pPr>
      <w:r w:rsidRPr="00337F6A">
        <w:rPr>
          <w:rFonts w:cstheme="minorHAnsi"/>
        </w:rPr>
        <w:t>1. vecn</w:t>
      </w:r>
      <w:r w:rsidR="00112F4F" w:rsidRPr="00337F6A">
        <w:rPr>
          <w:rFonts w:cstheme="minorHAnsi"/>
        </w:rPr>
        <w:t>ý</w:t>
      </w:r>
      <w:r w:rsidRPr="00337F6A">
        <w:rPr>
          <w:rFonts w:cstheme="minorHAnsi"/>
        </w:rPr>
        <w:t xml:space="preserve"> hodnotite</w:t>
      </w:r>
      <w:r w:rsidR="00112F4F" w:rsidRPr="00337F6A">
        <w:rPr>
          <w:rFonts w:cstheme="minorHAnsi"/>
        </w:rPr>
        <w:t>ľ</w:t>
      </w:r>
      <w:r w:rsidR="00C77EF1" w:rsidRPr="00337F6A">
        <w:rPr>
          <w:rFonts w:cstheme="minorHAnsi"/>
        </w:rPr>
        <w:t xml:space="preserve"> (expert pre danú oblasť v závislosti od zamerania výzvy, napr. pre oblasť „integrácie“),</w:t>
      </w:r>
    </w:p>
    <w:p w14:paraId="3C9A32F6" w14:textId="4E13A27A" w:rsidR="00371984" w:rsidRPr="00337F6A" w:rsidRDefault="00371984" w:rsidP="00371984">
      <w:pPr>
        <w:jc w:val="both"/>
        <w:rPr>
          <w:rFonts w:cstheme="minorHAnsi"/>
        </w:rPr>
      </w:pPr>
      <w:r w:rsidRPr="00337F6A">
        <w:rPr>
          <w:rFonts w:cstheme="minorHAnsi"/>
        </w:rPr>
        <w:t>2. vecn</w:t>
      </w:r>
      <w:r w:rsidR="00112F4F" w:rsidRPr="00337F6A">
        <w:rPr>
          <w:rFonts w:cstheme="minorHAnsi"/>
        </w:rPr>
        <w:t xml:space="preserve">ý </w:t>
      </w:r>
      <w:r w:rsidRPr="00337F6A">
        <w:rPr>
          <w:rFonts w:cstheme="minorHAnsi"/>
        </w:rPr>
        <w:t>hodnotite</w:t>
      </w:r>
      <w:r w:rsidR="00112F4F" w:rsidRPr="00337F6A">
        <w:rPr>
          <w:rFonts w:cstheme="minorHAnsi"/>
        </w:rPr>
        <w:t>ľ</w:t>
      </w:r>
      <w:r w:rsidRPr="00337F6A">
        <w:rPr>
          <w:rFonts w:cstheme="minorHAnsi"/>
        </w:rPr>
        <w:t xml:space="preserve"> </w:t>
      </w:r>
      <w:r w:rsidR="00C77EF1" w:rsidRPr="00337F6A">
        <w:rPr>
          <w:rFonts w:cstheme="minorHAnsi"/>
        </w:rPr>
        <w:t>(všeobecné zameranie),</w:t>
      </w:r>
    </w:p>
    <w:p w14:paraId="02A1E33C" w14:textId="3D5848C5" w:rsidR="00371984" w:rsidRPr="00337F6A" w:rsidRDefault="00371984" w:rsidP="00371984">
      <w:pPr>
        <w:jc w:val="both"/>
        <w:rPr>
          <w:rFonts w:cstheme="minorHAnsi"/>
        </w:rPr>
      </w:pPr>
      <w:r w:rsidRPr="00337F6A">
        <w:rPr>
          <w:rFonts w:cstheme="minorHAnsi"/>
        </w:rPr>
        <w:lastRenderedPageBreak/>
        <w:t>3.</w:t>
      </w:r>
      <w:r w:rsidR="00112F4F" w:rsidRPr="00337F6A">
        <w:rPr>
          <w:rFonts w:cstheme="minorHAnsi"/>
        </w:rPr>
        <w:t xml:space="preserve"> </w:t>
      </w:r>
      <w:r w:rsidRPr="00337F6A">
        <w:rPr>
          <w:rFonts w:cstheme="minorHAnsi"/>
        </w:rPr>
        <w:t>finančn</w:t>
      </w:r>
      <w:r w:rsidR="00112F4F" w:rsidRPr="00337F6A">
        <w:rPr>
          <w:rFonts w:cstheme="minorHAnsi"/>
        </w:rPr>
        <w:t>ý</w:t>
      </w:r>
      <w:r w:rsidRPr="00337F6A">
        <w:rPr>
          <w:rFonts w:cstheme="minorHAnsi"/>
        </w:rPr>
        <w:t xml:space="preserve"> hodnotite</w:t>
      </w:r>
      <w:r w:rsidR="00112F4F" w:rsidRPr="00337F6A">
        <w:rPr>
          <w:rFonts w:cstheme="minorHAnsi"/>
        </w:rPr>
        <w:t>ľ</w:t>
      </w:r>
      <w:r w:rsidRPr="00337F6A">
        <w:rPr>
          <w:rFonts w:cstheme="minorHAnsi"/>
        </w:rPr>
        <w:t xml:space="preserve"> (z konkrétneho výberu musí byť vylúčený finančný hodnotiteľ, ktorý pripomienkoval výzvu).</w:t>
      </w:r>
    </w:p>
    <w:p w14:paraId="17971C70" w14:textId="77777777" w:rsidR="00371984" w:rsidRPr="00337F6A" w:rsidRDefault="00371984" w:rsidP="00371984">
      <w:pPr>
        <w:jc w:val="both"/>
        <w:rPr>
          <w:rFonts w:cstheme="minorHAnsi"/>
        </w:rPr>
      </w:pPr>
      <w:r w:rsidRPr="00337F6A">
        <w:rPr>
          <w:rFonts w:cstheme="minorHAnsi"/>
        </w:rPr>
        <w:t>Z pohľadu postupnosti procesov musí byť najskôr ukončené administratívne overovanie a následne prebehne odborné hodnotenie.</w:t>
      </w:r>
    </w:p>
    <w:p w14:paraId="1B2AAB8A" w14:textId="47A17B8B" w:rsidR="00284DD4" w:rsidRPr="00337F6A" w:rsidRDefault="00284DD4" w:rsidP="00371984">
      <w:pPr>
        <w:jc w:val="both"/>
        <w:rPr>
          <w:rFonts w:cstheme="minorHAnsi"/>
        </w:rPr>
      </w:pPr>
      <w:r w:rsidRPr="00337F6A">
        <w:rPr>
          <w:rFonts w:cstheme="minorHAnsi"/>
        </w:rPr>
        <w:t xml:space="preserve">Hodnotitelia postupujú </w:t>
      </w:r>
      <w:r w:rsidR="00A94BC4" w:rsidRPr="00337F6A">
        <w:rPr>
          <w:rFonts w:cstheme="minorHAnsi"/>
        </w:rPr>
        <w:t>pri výkone hodnoteni</w:t>
      </w:r>
      <w:r w:rsidR="008D01CA" w:rsidRPr="00337F6A">
        <w:rPr>
          <w:rFonts w:cstheme="minorHAnsi"/>
        </w:rPr>
        <w:t>a</w:t>
      </w:r>
      <w:r w:rsidR="00A94BC4" w:rsidRPr="00337F6A">
        <w:rPr>
          <w:rFonts w:cstheme="minorHAnsi"/>
        </w:rPr>
        <w:t xml:space="preserve"> </w:t>
      </w:r>
      <w:r w:rsidRPr="00337F6A">
        <w:rPr>
          <w:rFonts w:cstheme="minorHAnsi"/>
        </w:rPr>
        <w:t>podľa</w:t>
      </w:r>
      <w:r w:rsidRPr="00337F6A">
        <w:rPr>
          <w:rFonts w:cstheme="minorHAnsi"/>
          <w:b/>
          <w:bCs/>
        </w:rPr>
        <w:t xml:space="preserve"> Príručky pre hodnotiteľa</w:t>
      </w:r>
      <w:r w:rsidRPr="00337F6A">
        <w:rPr>
          <w:rFonts w:cstheme="minorHAnsi"/>
        </w:rPr>
        <w:t>.</w:t>
      </w:r>
    </w:p>
    <w:p w14:paraId="57A2AD3A" w14:textId="77777777" w:rsidR="00371984" w:rsidRPr="00337F6A" w:rsidRDefault="00371984" w:rsidP="00371984">
      <w:pPr>
        <w:jc w:val="both"/>
        <w:rPr>
          <w:rFonts w:cstheme="minorHAnsi"/>
        </w:rPr>
      </w:pPr>
      <w:r w:rsidRPr="00337F6A">
        <w:rPr>
          <w:rFonts w:cstheme="minorHAnsi"/>
          <w:color w:val="0070C0"/>
        </w:rPr>
        <w:t xml:space="preserve">b) </w:t>
      </w:r>
      <w:r w:rsidRPr="00337F6A">
        <w:rPr>
          <w:rFonts w:cstheme="minorHAnsi"/>
          <w:b/>
          <w:bCs/>
          <w:color w:val="0070C0"/>
        </w:rPr>
        <w:t>proces administratívneho overovania a odborného posúdenia</w:t>
      </w:r>
      <w:r w:rsidRPr="00337F6A">
        <w:rPr>
          <w:rFonts w:cstheme="minorHAnsi"/>
        </w:rPr>
        <w:t xml:space="preserve"> </w:t>
      </w:r>
      <w:r w:rsidRPr="00337F6A">
        <w:rPr>
          <w:rFonts w:cstheme="minorHAnsi"/>
          <w:color w:val="0070C0"/>
        </w:rPr>
        <w:t xml:space="preserve">(národné projekty, priame zadanie) </w:t>
      </w:r>
      <w:r w:rsidRPr="00337F6A">
        <w:rPr>
          <w:rFonts w:cstheme="minorHAnsi"/>
        </w:rPr>
        <w:t xml:space="preserve">predstavuje osobitný postup pre poskytovanie príspevku na národné projekty. Administratívne overovanie a odborné posúdenie sú vykonávané súbežne internými zamestnancami riadiaceho orgánu v rámci jedného procesu. </w:t>
      </w:r>
    </w:p>
    <w:p w14:paraId="3EEB66DC" w14:textId="41C8E956" w:rsidR="008D01CA" w:rsidRPr="00337F6A" w:rsidRDefault="00371984" w:rsidP="00974C91">
      <w:pPr>
        <w:jc w:val="both"/>
        <w:rPr>
          <w:rFonts w:cstheme="minorHAnsi"/>
        </w:rPr>
      </w:pPr>
      <w:r w:rsidRPr="00337F6A">
        <w:rPr>
          <w:rFonts w:cstheme="minorHAnsi"/>
        </w:rPr>
        <w:t xml:space="preserve">V oboch prípadoch končí schvaľovací proces </w:t>
      </w:r>
      <w:r w:rsidRPr="00337F6A">
        <w:rPr>
          <w:rFonts w:cstheme="minorHAnsi"/>
          <w:b/>
          <w:bCs/>
        </w:rPr>
        <w:t>vydaním rozhodnutia riadiaceho orgánu o</w:t>
      </w:r>
      <w:r w:rsidR="00A06BD1" w:rsidRPr="00337F6A">
        <w:rPr>
          <w:rFonts w:cstheme="minorHAnsi"/>
          <w:b/>
          <w:bCs/>
        </w:rPr>
        <w:t> </w:t>
      </w:r>
      <w:r w:rsidRPr="00337F6A">
        <w:rPr>
          <w:rFonts w:cstheme="minorHAnsi"/>
          <w:b/>
          <w:bCs/>
        </w:rPr>
        <w:t>schválení</w:t>
      </w:r>
      <w:r w:rsidR="00A06BD1" w:rsidRPr="00337F6A">
        <w:rPr>
          <w:rFonts w:cstheme="minorHAnsi"/>
          <w:b/>
          <w:bCs/>
        </w:rPr>
        <w:t xml:space="preserve"> </w:t>
      </w:r>
      <w:r w:rsidRPr="00337F6A">
        <w:rPr>
          <w:rFonts w:cstheme="minorHAnsi"/>
          <w:b/>
          <w:bCs/>
        </w:rPr>
        <w:t xml:space="preserve"> alebo neschválení žiadosti o poskytnutie NFP, o zastavení konania,</w:t>
      </w:r>
      <w:r w:rsidR="00DC2B0B" w:rsidRPr="00337F6A">
        <w:rPr>
          <w:rStyle w:val="Odkaznapoznmkupodiarou"/>
          <w:rFonts w:cstheme="minorHAnsi"/>
          <w:b/>
          <w:bCs/>
        </w:rPr>
        <w:footnoteReference w:id="64"/>
      </w:r>
      <w:r w:rsidRPr="00337F6A">
        <w:rPr>
          <w:rFonts w:cstheme="minorHAnsi"/>
          <w:b/>
          <w:bCs/>
        </w:rPr>
        <w:t xml:space="preserve"> resp. zmenou rozhodnutia o neschválení žiadosti o poskytnutie NFP.</w:t>
      </w:r>
      <w:r w:rsidR="00DC2B0B" w:rsidRPr="00337F6A">
        <w:rPr>
          <w:rStyle w:val="Odkaznapoznmkupodiarou"/>
          <w:rFonts w:cstheme="minorHAnsi"/>
          <w:b/>
          <w:bCs/>
        </w:rPr>
        <w:footnoteReference w:id="65"/>
      </w:r>
      <w:r w:rsidR="00032824" w:rsidRPr="00337F6A">
        <w:rPr>
          <w:rFonts w:cstheme="minorHAnsi"/>
          <w:b/>
          <w:bCs/>
        </w:rPr>
        <w:t xml:space="preserve"> Proti rozhodnutiu je možné využiť opravné prostriedky, ktorými sú odvolanie alebo preskúmanie rozhodnutia mimo odvolacieho konania</w:t>
      </w:r>
      <w:r w:rsidR="00032824" w:rsidRPr="00337F6A">
        <w:rPr>
          <w:rFonts w:cstheme="minorHAnsi"/>
        </w:rPr>
        <w:t xml:space="preserve"> v súlade so zákonom o príspevkoch z fondov.</w:t>
      </w:r>
      <w:r w:rsidR="00032824" w:rsidRPr="00337F6A">
        <w:rPr>
          <w:rFonts w:cstheme="minorHAnsi"/>
          <w:vertAlign w:val="superscript"/>
        </w:rPr>
        <w:footnoteReference w:id="66"/>
      </w:r>
      <w:r w:rsidR="00032824" w:rsidRPr="00337F6A">
        <w:rPr>
          <w:rFonts w:cstheme="minorHAnsi"/>
          <w:vertAlign w:val="superscript"/>
        </w:rPr>
        <w:t xml:space="preserve"> </w:t>
      </w:r>
    </w:p>
    <w:p w14:paraId="20DA88D8" w14:textId="1E9B17C3" w:rsidR="00371984" w:rsidRPr="00337F6A" w:rsidRDefault="00371984" w:rsidP="00371984">
      <w:pPr>
        <w:jc w:val="both"/>
        <w:rPr>
          <w:rFonts w:cstheme="minorHAnsi"/>
        </w:rPr>
      </w:pPr>
      <w:r w:rsidRPr="00337F6A">
        <w:rPr>
          <w:rFonts w:cstheme="minorHAnsi"/>
        </w:rPr>
        <w:t xml:space="preserve">Pri poskytovaní príspevku je potrebné uplatňovať princíp partnerstva a viacúrovňového riadenia, nediskriminácie, transparentnosti, hospodárnosti, efektívnosti, účelnosti, účinnosti a zákaz konfliktu záujmov. </w:t>
      </w:r>
      <w:r w:rsidR="006A6AE4" w:rsidRPr="00337F6A">
        <w:rPr>
          <w:rFonts w:cstheme="minorHAnsi"/>
        </w:rPr>
        <w:t>RO v schvaľovacom procese zabezpečí dodržiavanie princípu štyroch očí, nestrannosť a zachovanie dôvernosti informácií.</w:t>
      </w:r>
    </w:p>
    <w:p w14:paraId="7AC084F5" w14:textId="77777777" w:rsidR="00371984" w:rsidRPr="00337F6A" w:rsidRDefault="00371984" w:rsidP="00371984">
      <w:pPr>
        <w:spacing w:before="120" w:after="0"/>
        <w:jc w:val="both"/>
        <w:rPr>
          <w:rFonts w:cstheme="minorHAnsi"/>
        </w:rPr>
      </w:pPr>
      <w:r w:rsidRPr="00337F6A">
        <w:rPr>
          <w:rFonts w:cstheme="minorHAnsi"/>
        </w:rPr>
        <w:t xml:space="preserve">Riadiaci orgán zverejňuje zoznam schválených žiadostí o poskytnutie NFP na webovom sídle </w:t>
      </w:r>
      <w:hyperlink r:id="rId20" w:history="1">
        <w:r w:rsidRPr="00337F6A">
          <w:rPr>
            <w:rStyle w:val="Hypertextovprepojenie"/>
            <w:rFonts w:cstheme="minorHAnsi"/>
            <w:color w:val="0000FF"/>
          </w:rPr>
          <w:t>www.minv.sk</w:t>
        </w:r>
      </w:hyperlink>
      <w:r w:rsidRPr="00337F6A">
        <w:rPr>
          <w:rFonts w:cstheme="minorHAnsi"/>
        </w:rPr>
        <w:t xml:space="preserve"> aspoň v jednom z úradných jazykov inštitúcií EÚ, a aktualizuje tento zoznam najmenej každé 4 mesiace.</w:t>
      </w:r>
      <w:r w:rsidRPr="00337F6A">
        <w:rPr>
          <w:rFonts w:cstheme="minorHAnsi"/>
          <w:vertAlign w:val="superscript"/>
        </w:rPr>
        <w:footnoteReference w:id="67"/>
      </w:r>
    </w:p>
    <w:p w14:paraId="499862C9" w14:textId="718CAFCB" w:rsidR="00EA0A1F" w:rsidRPr="00337F6A" w:rsidRDefault="00EA0A1F" w:rsidP="00371984">
      <w:pPr>
        <w:jc w:val="both"/>
        <w:rPr>
          <w:rFonts w:cstheme="minorHAnsi"/>
          <w:b/>
          <w:bCs/>
          <w:color w:val="0070C0"/>
        </w:rPr>
      </w:pPr>
    </w:p>
    <w:p w14:paraId="58F8C3E2" w14:textId="77777777" w:rsidR="00371984" w:rsidRPr="00337F6A" w:rsidRDefault="00371984" w:rsidP="00371984">
      <w:pPr>
        <w:jc w:val="both"/>
        <w:rPr>
          <w:rFonts w:cstheme="minorHAnsi"/>
          <w:b/>
          <w:bCs/>
          <w:color w:val="2F5496" w:themeColor="accent5" w:themeShade="BF"/>
        </w:rPr>
      </w:pPr>
      <w:bookmarkStart w:id="1404" w:name="_Toc107576642"/>
      <w:r w:rsidRPr="00337F6A">
        <w:rPr>
          <w:rFonts w:cstheme="minorHAnsi"/>
          <w:b/>
          <w:bCs/>
          <w:color w:val="2F5496" w:themeColor="accent5" w:themeShade="BF"/>
        </w:rPr>
        <w:t>Zmluva o poskytnutí NFP</w:t>
      </w:r>
      <w:bookmarkEnd w:id="1404"/>
      <w:r w:rsidRPr="00337F6A">
        <w:rPr>
          <w:rFonts w:cstheme="minorHAnsi"/>
          <w:b/>
          <w:bCs/>
          <w:color w:val="2F5496" w:themeColor="accent5" w:themeShade="BF"/>
        </w:rPr>
        <w:t xml:space="preserve"> (v prípade, ak žiadateľom nie je MV SR)</w:t>
      </w:r>
    </w:p>
    <w:p w14:paraId="5A7F9B01" w14:textId="3E4DD77E" w:rsidR="00371984" w:rsidRPr="00337F6A" w:rsidRDefault="00371984" w:rsidP="00371984">
      <w:pPr>
        <w:jc w:val="both"/>
        <w:rPr>
          <w:rFonts w:cstheme="minorHAnsi"/>
        </w:rPr>
      </w:pPr>
      <w:r w:rsidRPr="00337F6A">
        <w:rPr>
          <w:rFonts w:cstheme="minorHAnsi"/>
        </w:rPr>
        <w:t xml:space="preserve">V prípade, že žiadosť o poskytnutie NFP bola schválená </w:t>
      </w:r>
      <w:r w:rsidR="00540E00" w:rsidRPr="00401E4D">
        <w:rPr>
          <w:rFonts w:cstheme="minorHAnsi"/>
        </w:rPr>
        <w:t>vydaním rozhodnutia o schválení žiadosti o  poskytnutie NFP</w:t>
      </w:r>
      <w:r w:rsidR="00540E00" w:rsidRPr="00337F6A">
        <w:rPr>
          <w:rFonts w:cstheme="minorHAnsi"/>
        </w:rPr>
        <w:t xml:space="preserve"> </w:t>
      </w:r>
      <w:r w:rsidRPr="00337F6A">
        <w:rPr>
          <w:rFonts w:cstheme="minorHAnsi"/>
        </w:rPr>
        <w:t>a žiadateľ s uzavretím zmluvy súhlasil a poskytol potrebnú súčinnosť, je za splnenia ďalších podmienok možné uzavrieť zmluvu o poskytnutí NFP (ďalej len „zmluva“). Podmienkou pre uzavretie zmluvy je aj splnenie podmienok vyplývajúcich z osobitných predpisov, ktoré musia byť splnené pred zaslaním návrhu na uzavretie zmluvy, ako napr. povinnosti vyplývajúce zo zákona č. 315/2016 Z. z. o registri partnerov verejného sektora a o zmene a doplnení niektorých zákonov. Ak z osobitného predpisu vyplýva povinnosť pred poskytnutím príspevku overiť splnenie určitej skutočnosti, riadiaci orgán zadefinuje túto skutočnosť do výzvy.</w:t>
      </w:r>
    </w:p>
    <w:p w14:paraId="6C6A5066" w14:textId="207ED8AF" w:rsidR="00371984" w:rsidRPr="00337F6A" w:rsidRDefault="00371984" w:rsidP="00371984">
      <w:pPr>
        <w:jc w:val="both"/>
        <w:rPr>
          <w:rFonts w:cstheme="minorHAnsi"/>
        </w:rPr>
      </w:pPr>
      <w:r w:rsidRPr="00337F6A">
        <w:rPr>
          <w:rFonts w:cstheme="minorHAnsi"/>
        </w:rPr>
        <w:t>Zmluva predstavuje základný právny rámec pre poskytovanie NFP a upravuje práva a povinnosti zmluvných strán pri realizácii projektu a počas udržateľnosti projektu</w:t>
      </w:r>
      <w:r w:rsidR="00E57810" w:rsidRPr="00337F6A">
        <w:rPr>
          <w:rFonts w:cstheme="minorHAnsi"/>
        </w:rPr>
        <w:t xml:space="preserve"> (ak relevantné)</w:t>
      </w:r>
      <w:r w:rsidRPr="00337F6A">
        <w:rPr>
          <w:rFonts w:cstheme="minorHAnsi"/>
        </w:rPr>
        <w:t>. Proces uzatvárania, zmeny, hromadnej zmeny zmluvy a zverejňovania zmluvy upravuje § 22 zákona o príspevkoch z fondov EÚ. Ak je prijímateľ a poskytovateľ tá istá osoba, zmluva sa neuzatvára, príspevok sa poskytuje na základe rozhodnutia o schválení žiadosti, ktoré vydáva riadiaci orgán.</w:t>
      </w:r>
    </w:p>
    <w:p w14:paraId="75953D26" w14:textId="0871C91C" w:rsidR="008634EB" w:rsidRPr="00337F6A" w:rsidRDefault="00380E9A" w:rsidP="00371984">
      <w:pPr>
        <w:jc w:val="both"/>
        <w:rPr>
          <w:rFonts w:cstheme="minorHAnsi"/>
        </w:rPr>
      </w:pPr>
      <w:r w:rsidRPr="00974C91">
        <w:rPr>
          <w:rFonts w:cstheme="minorHAnsi"/>
        </w:rPr>
        <w:lastRenderedPageBreak/>
        <w:t xml:space="preserve">Vzor zmluvy o poskytnutí NFP pripravuje riadiaci orgán </w:t>
      </w:r>
      <w:r w:rsidR="00905D5B" w:rsidRPr="00974C91">
        <w:rPr>
          <w:rFonts w:cstheme="minorHAnsi"/>
        </w:rPr>
        <w:t xml:space="preserve">a zverejňuje ho </w:t>
      </w:r>
      <w:r w:rsidRPr="00974C91">
        <w:rPr>
          <w:rFonts w:cstheme="minorHAnsi"/>
        </w:rPr>
        <w:t xml:space="preserve">na webovej stránke </w:t>
      </w:r>
      <w:hyperlink r:id="rId21" w:history="1">
        <w:r w:rsidRPr="00974C91">
          <w:rPr>
            <w:rFonts w:cstheme="minorHAnsi"/>
          </w:rPr>
          <w:t>www.minv.sk</w:t>
        </w:r>
      </w:hyperlink>
      <w:r w:rsidR="00B31BB6">
        <w:rPr>
          <w:rFonts w:cstheme="minorHAnsi"/>
        </w:rPr>
        <w:t xml:space="preserve"> </w:t>
      </w:r>
      <w:r w:rsidR="003F3D66" w:rsidRPr="00974C91">
        <w:rPr>
          <w:rFonts w:cstheme="minorHAnsi"/>
        </w:rPr>
        <w:t>a v</w:t>
      </w:r>
      <w:del w:id="1405" w:author="Autor">
        <w:r w:rsidR="003F3D66" w:rsidRPr="00974C91" w:rsidDel="00B1054C">
          <w:rPr>
            <w:rFonts w:cstheme="minorHAnsi"/>
          </w:rPr>
          <w:delText xml:space="preserve"> </w:delText>
        </w:r>
      </w:del>
      <w:ins w:id="1406" w:author="Autor">
        <w:r w:rsidR="00B1054C">
          <w:rPr>
            <w:rFonts w:cstheme="minorHAnsi"/>
          </w:rPr>
          <w:t> </w:t>
        </w:r>
      </w:ins>
      <w:r w:rsidR="003F3D66" w:rsidRPr="00974C91">
        <w:rPr>
          <w:rFonts w:cstheme="minorHAnsi"/>
        </w:rPr>
        <w:t>ITMS</w:t>
      </w:r>
      <w:ins w:id="1407" w:author="Autor">
        <w:r w:rsidR="00B1054C">
          <w:rPr>
            <w:rFonts w:cstheme="minorHAnsi"/>
          </w:rPr>
          <w:t>21+</w:t>
        </w:r>
      </w:ins>
      <w:r w:rsidRPr="00974C91">
        <w:rPr>
          <w:rFonts w:cstheme="minorHAnsi"/>
        </w:rPr>
        <w:t>.</w:t>
      </w:r>
      <w:r w:rsidR="00371984" w:rsidRPr="00337F6A">
        <w:rPr>
          <w:rFonts w:cstheme="minorHAnsi"/>
        </w:rPr>
        <w:t xml:space="preserve"> Riadiaci orgán zverejní vzor zmluvy prostredníctvom ITMS</w:t>
      </w:r>
      <w:ins w:id="1408" w:author="Autor">
        <w:r w:rsidR="00B1054C">
          <w:rPr>
            <w:rFonts w:cstheme="minorHAnsi"/>
          </w:rPr>
          <w:t>21+</w:t>
        </w:r>
      </w:ins>
      <w:r w:rsidR="00371984" w:rsidRPr="00337F6A">
        <w:rPr>
          <w:rFonts w:cstheme="minorHAnsi"/>
        </w:rPr>
        <w:t xml:space="preserve"> najneskôr s vyhlásením prvej výzvy na predkladanie ŽoNFP.</w:t>
      </w:r>
    </w:p>
    <w:p w14:paraId="71F8BF1A" w14:textId="036F1766" w:rsidR="00371984" w:rsidRPr="00337F6A" w:rsidRDefault="00371984" w:rsidP="00371984">
      <w:pPr>
        <w:jc w:val="both"/>
        <w:rPr>
          <w:rFonts w:cstheme="minorHAnsi"/>
        </w:rPr>
      </w:pPr>
      <w:r w:rsidRPr="00337F6A">
        <w:rPr>
          <w:rFonts w:cstheme="minorHAnsi"/>
        </w:rPr>
        <w:t>V prípade zmeny vzoru zmluvy</w:t>
      </w:r>
      <w:r w:rsidR="006433C4" w:rsidRPr="00337F6A">
        <w:rPr>
          <w:rFonts w:cstheme="minorHAnsi"/>
        </w:rPr>
        <w:t xml:space="preserve"> </w:t>
      </w:r>
      <w:r w:rsidRPr="00337F6A">
        <w:rPr>
          <w:rFonts w:cstheme="minorHAnsi"/>
        </w:rPr>
        <w:t xml:space="preserve">riadiaci orgán zverejní prostredníctvom </w:t>
      </w:r>
      <w:r w:rsidR="00145D05" w:rsidRPr="00974C91">
        <w:rPr>
          <w:rFonts w:cstheme="minorHAnsi"/>
        </w:rPr>
        <w:t xml:space="preserve">webovej stránky </w:t>
      </w:r>
      <w:hyperlink r:id="rId22" w:history="1">
        <w:r w:rsidR="00145D05" w:rsidRPr="00974C91">
          <w:rPr>
            <w:rFonts w:cstheme="minorHAnsi"/>
          </w:rPr>
          <w:t>www.minv.sk</w:t>
        </w:r>
      </w:hyperlink>
      <w:r w:rsidR="00145D05" w:rsidRPr="00974C91">
        <w:rPr>
          <w:rFonts w:cstheme="minorHAnsi"/>
        </w:rPr>
        <w:t xml:space="preserve"> </w:t>
      </w:r>
      <w:r w:rsidR="00C91CCF" w:rsidRPr="00974C91">
        <w:rPr>
          <w:rFonts w:cstheme="minorHAnsi"/>
        </w:rPr>
        <w:t>a</w:t>
      </w:r>
      <w:r w:rsidR="006433C4" w:rsidRPr="00974C91">
        <w:rPr>
          <w:rFonts w:cstheme="minorHAnsi"/>
        </w:rPr>
        <w:t> v</w:t>
      </w:r>
      <w:del w:id="1409" w:author="Autor">
        <w:r w:rsidR="006433C4" w:rsidRPr="00974C91" w:rsidDel="00B1054C">
          <w:rPr>
            <w:rFonts w:cstheme="minorHAnsi"/>
          </w:rPr>
          <w:delText xml:space="preserve"> </w:delText>
        </w:r>
      </w:del>
      <w:ins w:id="1410" w:author="Autor">
        <w:r w:rsidR="00B1054C">
          <w:rPr>
            <w:rFonts w:cstheme="minorHAnsi"/>
          </w:rPr>
          <w:t> </w:t>
        </w:r>
      </w:ins>
      <w:r w:rsidRPr="00337F6A">
        <w:rPr>
          <w:rFonts w:cstheme="minorHAnsi"/>
        </w:rPr>
        <w:t>ITMS</w:t>
      </w:r>
      <w:ins w:id="1411" w:author="Autor">
        <w:r w:rsidR="00B1054C">
          <w:rPr>
            <w:rFonts w:cstheme="minorHAnsi"/>
          </w:rPr>
          <w:t>21+</w:t>
        </w:r>
      </w:ins>
      <w:r w:rsidRPr="00337F6A">
        <w:rPr>
          <w:rFonts w:cstheme="minorHAnsi"/>
        </w:rPr>
        <w:t xml:space="preserve"> aktuálny vzor zmluvy, pričom predchádzajúce verzie uchováva v</w:t>
      </w:r>
      <w:r w:rsidR="008634EB" w:rsidRPr="00337F6A">
        <w:rPr>
          <w:rFonts w:cstheme="minorHAnsi"/>
        </w:rPr>
        <w:t> </w:t>
      </w:r>
      <w:r w:rsidRPr="00337F6A">
        <w:rPr>
          <w:rFonts w:cstheme="minorHAnsi"/>
        </w:rPr>
        <w:t>archíve, v ktorom sú dostupné všetky postupne zverejňované verzie s označením čísla verzie a vymedzeným obdobím platnosti.</w:t>
      </w:r>
    </w:p>
    <w:p w14:paraId="6EC82A99" w14:textId="77777777" w:rsidR="00371984" w:rsidRPr="00337F6A" w:rsidRDefault="00371984" w:rsidP="00371984">
      <w:pPr>
        <w:jc w:val="both"/>
        <w:rPr>
          <w:rFonts w:cstheme="minorHAnsi"/>
          <w:snapToGrid w:val="0"/>
          <w:lang w:eastAsia="sk-SK"/>
        </w:rPr>
      </w:pPr>
      <w:r w:rsidRPr="00337F6A">
        <w:rPr>
          <w:rFonts w:cstheme="minorHAnsi"/>
          <w:b/>
          <w:bCs/>
          <w:color w:val="2F5496" w:themeColor="accent5" w:themeShade="BF"/>
        </w:rPr>
        <w:t xml:space="preserve">Rozhodnutie o schválení ŽoNFP (v prípade, ak je žiadateľom organizačný útvar MV SR) </w:t>
      </w:r>
    </w:p>
    <w:p w14:paraId="10172DFD" w14:textId="24E42A2E" w:rsidR="00CF46FA" w:rsidRDefault="00371984" w:rsidP="00371984">
      <w:pPr>
        <w:jc w:val="both"/>
        <w:rPr>
          <w:rFonts w:cstheme="minorHAnsi"/>
          <w:snapToGrid w:val="0"/>
          <w:lang w:eastAsia="sk-SK"/>
        </w:rPr>
      </w:pPr>
      <w:r w:rsidRPr="00337F6A">
        <w:rPr>
          <w:rFonts w:cstheme="minorHAnsi"/>
          <w:snapToGrid w:val="0"/>
          <w:lang w:eastAsia="sk-SK"/>
        </w:rPr>
        <w:t xml:space="preserve">NFP na realizáciu projektu, ktorého prijímateľom je MV SR, sa poskytuje na základe </w:t>
      </w:r>
      <w:r w:rsidRPr="00337F6A">
        <w:rPr>
          <w:rFonts w:cstheme="minorHAnsi"/>
          <w:b/>
          <w:bCs/>
          <w:snapToGrid w:val="0"/>
          <w:lang w:eastAsia="sk-SK"/>
        </w:rPr>
        <w:t xml:space="preserve">rozhodnutia o schválení ŽoNFP </w:t>
      </w:r>
      <w:r w:rsidRPr="00337F6A">
        <w:rPr>
          <w:rFonts w:cstheme="minorHAnsi"/>
          <w:snapToGrid w:val="0"/>
          <w:lang w:eastAsia="sk-SK"/>
        </w:rPr>
        <w:t>(zmluva o poskytnutí NFP sa v prípade, ak je úspešným žiadateľom MV SR neuzatvára). Vzor rozhodnutia o schválení ŽoNF</w:t>
      </w:r>
      <w:r w:rsidR="00CF46FA" w:rsidRPr="00337F6A">
        <w:rPr>
          <w:rFonts w:cstheme="minorHAnsi"/>
          <w:snapToGrid w:val="0"/>
          <w:lang w:eastAsia="sk-SK"/>
        </w:rPr>
        <w:t>P je prílohou príslušnej výzvy.</w:t>
      </w:r>
    </w:p>
    <w:p w14:paraId="6032EEDE" w14:textId="77777777" w:rsidR="00DC30DB" w:rsidRPr="00337F6A" w:rsidRDefault="00DC30DB" w:rsidP="00371984">
      <w:pPr>
        <w:jc w:val="both"/>
        <w:rPr>
          <w:rFonts w:cstheme="minorHAnsi"/>
          <w:snapToGrid w:val="0"/>
          <w:lang w:eastAsia="sk-SK"/>
        </w:rPr>
      </w:pPr>
    </w:p>
    <w:p w14:paraId="53B0692F" w14:textId="4C0D0F94" w:rsidR="00851B5E" w:rsidRPr="00337F6A" w:rsidRDefault="00393CAA" w:rsidP="007F3715">
      <w:pPr>
        <w:pStyle w:val="Nadpis1"/>
        <w:spacing w:before="0" w:line="240" w:lineRule="auto"/>
        <w:jc w:val="both"/>
        <w:rPr>
          <w:rFonts w:asciiTheme="minorHAnsi" w:hAnsiTheme="minorHAnsi" w:cstheme="minorHAnsi"/>
          <w:b/>
          <w:caps/>
          <w:sz w:val="22"/>
          <w:szCs w:val="22"/>
        </w:rPr>
      </w:pPr>
      <w:bookmarkStart w:id="1412" w:name="_Toc204683769"/>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0</w:t>
      </w:r>
      <w:r w:rsidR="00F058DF" w:rsidRPr="00337F6A">
        <w:rPr>
          <w:rFonts w:asciiTheme="minorHAnsi" w:hAnsiTheme="minorHAnsi" w:cstheme="minorHAnsi"/>
          <w:b/>
          <w:caps/>
          <w:sz w:val="22"/>
          <w:szCs w:val="22"/>
        </w:rPr>
        <w:t>.</w:t>
      </w:r>
      <w:r w:rsidR="00145466" w:rsidRPr="00337F6A">
        <w:rPr>
          <w:rFonts w:asciiTheme="minorHAnsi" w:hAnsiTheme="minorHAnsi" w:cstheme="minorHAnsi"/>
          <w:b/>
          <w:caps/>
          <w:sz w:val="22"/>
          <w:szCs w:val="22"/>
        </w:rPr>
        <w:t xml:space="preserve"> </w:t>
      </w:r>
      <w:r w:rsidR="00851B5E" w:rsidRPr="00337F6A">
        <w:rPr>
          <w:rFonts w:asciiTheme="minorHAnsi" w:hAnsiTheme="minorHAnsi" w:cstheme="minorHAnsi"/>
          <w:b/>
          <w:caps/>
          <w:sz w:val="22"/>
          <w:szCs w:val="22"/>
        </w:rPr>
        <w:t>Finančné riadenie</w:t>
      </w:r>
      <w:bookmarkEnd w:id="1412"/>
    </w:p>
    <w:p w14:paraId="205EC403" w14:textId="77777777" w:rsidR="007F3715" w:rsidRPr="00337F6A" w:rsidRDefault="007F3715" w:rsidP="007F3715">
      <w:pPr>
        <w:spacing w:after="0" w:line="240" w:lineRule="auto"/>
        <w:jc w:val="both"/>
        <w:rPr>
          <w:rFonts w:cstheme="minorHAnsi"/>
          <w:b/>
          <w:bCs/>
        </w:rPr>
      </w:pPr>
    </w:p>
    <w:p w14:paraId="31C0178D" w14:textId="51698895" w:rsidR="00851B5E" w:rsidRPr="00337F6A" w:rsidRDefault="00851B5E" w:rsidP="007F3715">
      <w:pPr>
        <w:spacing w:after="0" w:line="240" w:lineRule="auto"/>
        <w:jc w:val="both"/>
        <w:rPr>
          <w:rFonts w:cstheme="minorHAnsi"/>
          <w:color w:val="FF0000"/>
        </w:rPr>
      </w:pPr>
      <w:r w:rsidRPr="00337F6A">
        <w:rPr>
          <w:rFonts w:cstheme="minorHAnsi"/>
          <w:b/>
          <w:bCs/>
        </w:rPr>
        <w:t xml:space="preserve">Časť systému riadenia programov Fondov pre oblasť vnútorných záležitostí na roky </w:t>
      </w:r>
      <w:r w:rsidRPr="00337F6A">
        <w:rPr>
          <w:rFonts w:cstheme="minorHAnsi"/>
          <w:b/>
          <w:bCs/>
        </w:rPr>
        <w:br/>
        <w:t>2021 – 2027 za oblasť finančného riadenia je predmetom samostatného dokumentu</w:t>
      </w:r>
      <w:r w:rsidR="00715CCF">
        <w:rPr>
          <w:rFonts w:cstheme="minorHAnsi"/>
          <w:b/>
          <w:bCs/>
        </w:rPr>
        <w:t>,</w:t>
      </w:r>
      <w:ins w:id="1413" w:author="Autor">
        <w:r w:rsidR="00715CCF">
          <w:rPr>
            <w:rStyle w:val="Odkaznapoznmkupodiarou"/>
            <w:rFonts w:cstheme="minorHAnsi"/>
            <w:b/>
            <w:bCs/>
          </w:rPr>
          <w:footnoteReference w:id="68"/>
        </w:r>
      </w:ins>
      <w:r w:rsidRPr="00337F6A">
        <w:rPr>
          <w:rFonts w:cstheme="minorHAnsi"/>
          <w:b/>
          <w:bCs/>
        </w:rPr>
        <w:t xml:space="preserve"> ktorý </w:t>
      </w:r>
      <w:r w:rsidR="00A411EA" w:rsidRPr="00337F6A">
        <w:rPr>
          <w:rFonts w:cstheme="minorHAnsi"/>
          <w:b/>
          <w:bCs/>
        </w:rPr>
        <w:t xml:space="preserve">vypracúva Platobná jednotka a </w:t>
      </w:r>
      <w:r w:rsidRPr="00337F6A">
        <w:rPr>
          <w:rFonts w:cstheme="minorHAnsi"/>
          <w:b/>
          <w:bCs/>
        </w:rPr>
        <w:t xml:space="preserve">schvaľuje generálny riaditeľ sekcie </w:t>
      </w:r>
      <w:ins w:id="1420" w:author="Autor">
        <w:r w:rsidR="00B64B16">
          <w:rPr>
            <w:rFonts w:cstheme="minorHAnsi"/>
            <w:b/>
            <w:bCs/>
          </w:rPr>
          <w:t xml:space="preserve">financovania a rozpočtu </w:t>
        </w:r>
      </w:ins>
      <w:del w:id="1421" w:author="Autor">
        <w:r w:rsidRPr="00337F6A" w:rsidDel="00B64B16">
          <w:rPr>
            <w:rFonts w:cstheme="minorHAnsi"/>
            <w:b/>
            <w:bCs/>
          </w:rPr>
          <w:delText xml:space="preserve">ekonomiky </w:delText>
        </w:r>
      </w:del>
      <w:r w:rsidRPr="00337F6A">
        <w:rPr>
          <w:rFonts w:cstheme="minorHAnsi"/>
          <w:b/>
          <w:bCs/>
        </w:rPr>
        <w:t>MV SR.</w:t>
      </w:r>
      <w:r w:rsidR="00946799" w:rsidRPr="00337F6A">
        <w:rPr>
          <w:rFonts w:cstheme="minorHAnsi"/>
          <w:b/>
          <w:bCs/>
        </w:rPr>
        <w:t xml:space="preserve"> </w:t>
      </w:r>
      <w:r w:rsidR="00021B0F" w:rsidRPr="00337F6A">
        <w:rPr>
          <w:rFonts w:cstheme="minorHAnsi"/>
        </w:rPr>
        <w:t xml:space="preserve">Dokument </w:t>
      </w:r>
      <w:r w:rsidR="009A6C73" w:rsidRPr="00337F6A">
        <w:rPr>
          <w:rFonts w:cstheme="minorHAnsi"/>
        </w:rPr>
        <w:t>vypracúva Platobná jednotka a je zasielaný na pripomienky OZP</w:t>
      </w:r>
      <w:r w:rsidR="0025164F" w:rsidRPr="00337F6A">
        <w:rPr>
          <w:rFonts w:cstheme="minorHAnsi"/>
        </w:rPr>
        <w:t xml:space="preserve"> a O</w:t>
      </w:r>
      <w:r w:rsidR="009A6C73" w:rsidRPr="00337F6A">
        <w:rPr>
          <w:rFonts w:cstheme="minorHAnsi"/>
        </w:rPr>
        <w:t xml:space="preserve">O. </w:t>
      </w:r>
    </w:p>
    <w:p w14:paraId="40899B3E" w14:textId="77777777" w:rsidR="007F3715" w:rsidRPr="00337F6A" w:rsidRDefault="007F3715" w:rsidP="009A6C73">
      <w:pPr>
        <w:jc w:val="both"/>
        <w:rPr>
          <w:rFonts w:cstheme="minorHAnsi"/>
        </w:rPr>
      </w:pPr>
    </w:p>
    <w:p w14:paraId="31545025" w14:textId="420FDAD9" w:rsidR="00851B5E" w:rsidRDefault="008A222D" w:rsidP="009A6C73">
      <w:pPr>
        <w:jc w:val="both"/>
        <w:rPr>
          <w:rFonts w:cstheme="minorHAnsi"/>
        </w:rPr>
      </w:pPr>
      <w:r w:rsidRPr="00337F6A">
        <w:rPr>
          <w:rFonts w:cstheme="minorHAnsi"/>
        </w:rPr>
        <w:t>V dokumente sú upravené najmä nasledujúce témy finančného riadenia: štruktúra financovania, platby na národnej úrovni, pravidlá pri preplácaní výdavkov projektov prijímateľa, ktoré sú predmetom prebiehajúceho skúmania</w:t>
      </w:r>
      <w:r w:rsidR="009A6C73" w:rsidRPr="00337F6A">
        <w:rPr>
          <w:rFonts w:cstheme="minorHAnsi"/>
        </w:rPr>
        <w:t>, finančné riadenie vo vzťahu k EK, vysporiadanie finančných vzťahov, nezrovnalosti, finančné opravy, vysporiadanie finančných vzťahov na národnej úrovni, účtovníctvo RO a prijímateľov, používanie prostriedkov EÚ, programové rozpočtovanie, realizácia výdavkov prostredníctvom Štátnej pokladnice. V materiáli sú upravené aj finančné kontroly vykonávané Platobnou jednotkou.</w:t>
      </w:r>
    </w:p>
    <w:p w14:paraId="754B8115" w14:textId="77777777" w:rsidR="00DC30DB" w:rsidRPr="00337F6A" w:rsidRDefault="00DC30DB" w:rsidP="009A6C73">
      <w:pPr>
        <w:jc w:val="both"/>
        <w:rPr>
          <w:rFonts w:cstheme="minorHAnsi"/>
        </w:rPr>
      </w:pPr>
    </w:p>
    <w:p w14:paraId="52CB4213" w14:textId="6007A551" w:rsidR="00851B5E" w:rsidRPr="00337F6A" w:rsidRDefault="00393CAA" w:rsidP="007F3715">
      <w:pPr>
        <w:pStyle w:val="Nadpis1"/>
        <w:spacing w:before="0" w:line="240" w:lineRule="auto"/>
        <w:rPr>
          <w:rFonts w:asciiTheme="minorHAnsi" w:hAnsiTheme="minorHAnsi" w:cstheme="minorHAnsi"/>
          <w:b/>
          <w:caps/>
          <w:sz w:val="22"/>
          <w:szCs w:val="22"/>
        </w:rPr>
      </w:pPr>
      <w:bookmarkStart w:id="1422" w:name="_Toc204683770"/>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1</w:t>
      </w:r>
      <w:r w:rsidR="00145466" w:rsidRPr="00337F6A">
        <w:rPr>
          <w:rFonts w:asciiTheme="minorHAnsi" w:hAnsiTheme="minorHAnsi" w:cstheme="minorHAnsi"/>
          <w:b/>
          <w:caps/>
          <w:sz w:val="22"/>
          <w:szCs w:val="22"/>
        </w:rPr>
        <w:t xml:space="preserve">. </w:t>
      </w:r>
      <w:r w:rsidR="008F287D" w:rsidRPr="00337F6A">
        <w:rPr>
          <w:rFonts w:asciiTheme="minorHAnsi" w:hAnsiTheme="minorHAnsi" w:cstheme="minorHAnsi"/>
          <w:b/>
          <w:caps/>
          <w:sz w:val="22"/>
          <w:szCs w:val="22"/>
        </w:rPr>
        <w:t>finančnÁ kontrola</w:t>
      </w:r>
      <w:bookmarkEnd w:id="1422"/>
    </w:p>
    <w:p w14:paraId="76642D6F" w14:textId="77777777" w:rsidR="007F3715" w:rsidRPr="00337F6A" w:rsidRDefault="007F3715" w:rsidP="007F3715">
      <w:pPr>
        <w:spacing w:after="0" w:line="240" w:lineRule="auto"/>
        <w:jc w:val="both"/>
        <w:rPr>
          <w:rFonts w:cstheme="minorHAnsi"/>
        </w:rPr>
      </w:pPr>
    </w:p>
    <w:p w14:paraId="35BD2792" w14:textId="61CEA4BD" w:rsidR="007F3715" w:rsidRPr="00337F6A" w:rsidRDefault="00851B5E" w:rsidP="005C307A">
      <w:pPr>
        <w:spacing w:after="0" w:line="240" w:lineRule="auto"/>
        <w:jc w:val="both"/>
        <w:rPr>
          <w:rFonts w:cstheme="minorHAnsi"/>
        </w:rPr>
      </w:pPr>
      <w:r w:rsidRPr="00337F6A">
        <w:rPr>
          <w:rFonts w:cstheme="minorHAnsi"/>
        </w:rPr>
        <w:t>Úlohy RO v rámci nastavenia systému riadenia a overovania projektu vyplývajú priamo z legislatívy EÚ</w:t>
      </w:r>
      <w:r w:rsidR="008A2ACF" w:rsidRPr="00337F6A">
        <w:rPr>
          <w:rStyle w:val="Odkaznapoznmkupodiarou"/>
          <w:rFonts w:cstheme="minorHAnsi"/>
        </w:rPr>
        <w:footnoteReference w:id="69"/>
      </w:r>
      <w:r w:rsidR="008A2ACF" w:rsidRPr="00337F6A">
        <w:rPr>
          <w:rFonts w:cstheme="minorHAnsi"/>
        </w:rPr>
        <w:t>.</w:t>
      </w:r>
      <w:r w:rsidRPr="00337F6A">
        <w:rPr>
          <w:rFonts w:cstheme="minorHAnsi"/>
        </w:rPr>
        <w:t xml:space="preserve"> RO overuje predovšetkým, </w:t>
      </w:r>
      <w:r w:rsidRPr="00354A74">
        <w:rPr>
          <w:rFonts w:cstheme="minorHAnsi"/>
          <w:b/>
          <w:rPrChange w:id="1423" w:author="Autor">
            <w:rPr>
              <w:rFonts w:cstheme="minorHAnsi"/>
            </w:rPr>
          </w:rPrChange>
        </w:rPr>
        <w:t>či sa spolufinancované tovary a práce dodali a spolufinancované služby poskytli, a či je projekt v súlade s  uplatniteľným právom, programom a podmienkami na získanie NFP</w:t>
      </w:r>
      <w:r w:rsidRPr="00337F6A">
        <w:rPr>
          <w:rFonts w:cstheme="minorHAnsi"/>
        </w:rPr>
        <w:t xml:space="preserve">. </w:t>
      </w:r>
    </w:p>
    <w:p w14:paraId="132C8B9D" w14:textId="2F2E9A11" w:rsidR="002613EA" w:rsidRPr="002D3221" w:rsidRDefault="009B1096" w:rsidP="00851B5E">
      <w:pPr>
        <w:jc w:val="both"/>
        <w:rPr>
          <w:rFonts w:cstheme="minorHAnsi"/>
        </w:rPr>
      </w:pPr>
      <w:r w:rsidRPr="00337F6A">
        <w:rPr>
          <w:rFonts w:cstheme="minorHAnsi"/>
        </w:rPr>
        <w:t>EK</w:t>
      </w:r>
      <w:r w:rsidR="00851B5E" w:rsidRPr="00337F6A">
        <w:rPr>
          <w:rFonts w:cstheme="minorHAnsi"/>
        </w:rPr>
        <w:t xml:space="preserve"> vo svojich dokumentoch pre programové obdobie 2021 – 2027 presadzuje opatrenia na zjednodušenie a zefektívnenie systému kontroly. Kontroly majú byť vykonané cielenejšie a proporcionálnejšie zo strany riadiac</w:t>
      </w:r>
      <w:ins w:id="1424" w:author="Autor">
        <w:r w:rsidR="00A72832">
          <w:rPr>
            <w:rFonts w:cstheme="minorHAnsi"/>
          </w:rPr>
          <w:t>eho</w:t>
        </w:r>
      </w:ins>
      <w:del w:id="1425" w:author="Autor">
        <w:r w:rsidR="00851B5E" w:rsidRPr="00337F6A" w:rsidDel="00A72832">
          <w:rPr>
            <w:rFonts w:cstheme="minorHAnsi"/>
          </w:rPr>
          <w:delText>ich</w:delText>
        </w:r>
      </w:del>
      <w:r w:rsidR="00851B5E" w:rsidRPr="00337F6A">
        <w:rPr>
          <w:rFonts w:cstheme="minorHAnsi"/>
        </w:rPr>
        <w:t xml:space="preserve"> orgán</w:t>
      </w:r>
      <w:ins w:id="1426" w:author="Autor">
        <w:r w:rsidR="00A72832">
          <w:rPr>
            <w:rFonts w:cstheme="minorHAnsi"/>
          </w:rPr>
          <w:t>u</w:t>
        </w:r>
      </w:ins>
      <w:del w:id="1427" w:author="Autor">
        <w:r w:rsidR="00851B5E" w:rsidRPr="00337F6A" w:rsidDel="00A72832">
          <w:rPr>
            <w:rFonts w:cstheme="minorHAnsi"/>
          </w:rPr>
          <w:delText>ov</w:delText>
        </w:r>
      </w:del>
      <w:r w:rsidR="00851B5E" w:rsidRPr="00337F6A">
        <w:rPr>
          <w:rFonts w:cstheme="minorHAnsi"/>
        </w:rPr>
        <w:t xml:space="preserve"> so zameraním na overovanie </w:t>
      </w:r>
      <w:r w:rsidR="00851B5E" w:rsidRPr="002D3221">
        <w:rPr>
          <w:rFonts w:cstheme="minorHAnsi"/>
        </w:rPr>
        <w:t xml:space="preserve">založenom </w:t>
      </w:r>
      <w:r w:rsidR="00851B5E" w:rsidRPr="000B2BA0">
        <w:rPr>
          <w:rFonts w:cstheme="minorHAnsi"/>
          <w:b/>
          <w:rPrChange w:id="1428" w:author="Autor">
            <w:rPr>
              <w:rFonts w:cstheme="minorHAnsi"/>
            </w:rPr>
          </w:rPrChange>
        </w:rPr>
        <w:t xml:space="preserve">na </w:t>
      </w:r>
      <w:r w:rsidR="00424E69" w:rsidRPr="000B2BA0">
        <w:rPr>
          <w:rFonts w:cstheme="minorHAnsi"/>
          <w:b/>
          <w:rPrChange w:id="1429" w:author="Autor">
            <w:rPr>
              <w:rFonts w:cstheme="minorHAnsi"/>
            </w:rPr>
          </w:rPrChange>
        </w:rPr>
        <w:t>písomnej analýze rizík</w:t>
      </w:r>
      <w:del w:id="1430" w:author="Autor">
        <w:r w:rsidR="00424E69" w:rsidRPr="000B2BA0" w:rsidDel="008A68B8">
          <w:rPr>
            <w:rFonts w:cstheme="minorHAnsi"/>
            <w:b/>
            <w:rPrChange w:id="1431" w:author="Autor">
              <w:rPr>
                <w:rFonts w:cstheme="minorHAnsi"/>
              </w:rPr>
            </w:rPrChange>
          </w:rPr>
          <w:delText xml:space="preserve"> </w:delText>
        </w:r>
        <w:r w:rsidR="00424E69" w:rsidRPr="002D3221" w:rsidDel="008A68B8">
          <w:rPr>
            <w:rFonts w:cstheme="minorHAnsi"/>
          </w:rPr>
          <w:delText>(ďalej len „</w:delText>
        </w:r>
        <w:r w:rsidR="00E30AD2" w:rsidRPr="00C42C7D" w:rsidDel="008A68B8">
          <w:rPr>
            <w:rFonts w:cstheme="minorHAnsi"/>
            <w:b/>
            <w:rPrChange w:id="1432" w:author="Autor">
              <w:rPr>
                <w:rFonts w:cstheme="minorHAnsi"/>
              </w:rPr>
            </w:rPrChange>
          </w:rPr>
          <w:delText>A</w:delText>
        </w:r>
        <w:r w:rsidR="002613EA" w:rsidRPr="00C42C7D" w:rsidDel="008A68B8">
          <w:rPr>
            <w:rFonts w:cstheme="minorHAnsi"/>
            <w:b/>
            <w:rPrChange w:id="1433" w:author="Autor">
              <w:rPr>
                <w:rFonts w:cstheme="minorHAnsi"/>
              </w:rPr>
            </w:rPrChange>
          </w:rPr>
          <w:delText>R</w:delText>
        </w:r>
        <w:r w:rsidR="00424E69" w:rsidRPr="002D3221" w:rsidDel="008A68B8">
          <w:rPr>
            <w:rFonts w:cstheme="minorHAnsi"/>
          </w:rPr>
          <w:delText>“)</w:delText>
        </w:r>
      </w:del>
      <w:r w:rsidR="00851B5E" w:rsidRPr="002D3221">
        <w:rPr>
          <w:rFonts w:cstheme="minorHAnsi"/>
        </w:rPr>
        <w:t xml:space="preserve">. </w:t>
      </w:r>
    </w:p>
    <w:p w14:paraId="125D019D" w14:textId="44F86B8B" w:rsidR="004D065D" w:rsidRPr="00337F6A" w:rsidRDefault="00EB3C47" w:rsidP="00851B5E">
      <w:pPr>
        <w:jc w:val="both"/>
        <w:rPr>
          <w:rFonts w:cstheme="minorHAnsi"/>
        </w:rPr>
      </w:pPr>
      <w:r w:rsidRPr="00337F6A">
        <w:rPr>
          <w:rFonts w:cstheme="minorHAnsi"/>
        </w:rPr>
        <w:t xml:space="preserve">V nariadeniach o AMIF, ISF a BMVI sú stanovené osobitné pravidlá overovania zo strany RO, ktoré </w:t>
      </w:r>
      <w:r w:rsidR="00DF64B8" w:rsidRPr="00337F6A">
        <w:rPr>
          <w:rFonts w:cstheme="minorHAnsi"/>
        </w:rPr>
        <w:t xml:space="preserve">môžu byť </w:t>
      </w:r>
      <w:r w:rsidRPr="00337F6A">
        <w:rPr>
          <w:rFonts w:cstheme="minorHAnsi"/>
        </w:rPr>
        <w:t>uplatniteľné v prípade, že prijímateľom je medzinárodná organizácia.</w:t>
      </w:r>
      <w:r w:rsidRPr="00337F6A">
        <w:rPr>
          <w:rStyle w:val="Odkaznapoznmkupodiarou"/>
          <w:rFonts w:cstheme="minorHAnsi"/>
        </w:rPr>
        <w:footnoteReference w:id="70"/>
      </w:r>
      <w:r w:rsidRPr="00337F6A">
        <w:rPr>
          <w:rFonts w:cstheme="minorHAnsi"/>
        </w:rPr>
        <w:t xml:space="preserve"> </w:t>
      </w:r>
      <w:r w:rsidR="00074EE7" w:rsidRPr="00337F6A">
        <w:rPr>
          <w:rFonts w:cstheme="minorHAnsi"/>
        </w:rPr>
        <w:t xml:space="preserve">Ak je prijímateľom </w:t>
      </w:r>
      <w:r w:rsidR="00074EE7" w:rsidRPr="00337F6A">
        <w:rPr>
          <w:rFonts w:cstheme="minorHAnsi"/>
        </w:rPr>
        <w:lastRenderedPageBreak/>
        <w:t>medzinárodná organizácia, ako sa vymedzuje v článku 2 bode 9 nariadenia o spoločných ustanoveniach, RO nie je povinný vykonať overovanie uvedené v článku 74 ods. 1 prvom pododseku písm. a) nariadenia o spoločných ustanoveniach za predpokladu, že medzinárodná organi</w:t>
      </w:r>
      <w:r w:rsidR="00821933" w:rsidRPr="00337F6A">
        <w:rPr>
          <w:rFonts w:cstheme="minorHAnsi"/>
        </w:rPr>
        <w:t>zácia predloží RO</w:t>
      </w:r>
      <w:r w:rsidR="00074EE7" w:rsidRPr="00337F6A">
        <w:rPr>
          <w:rFonts w:cstheme="minorHAnsi"/>
        </w:rPr>
        <w:t xml:space="preserve"> dokumenty uvedené v článku 155 ods. 1 písm. a), b) a c) nariadenia o rozpočtových pravidlách.</w:t>
      </w:r>
      <w:r w:rsidR="00D00DFA" w:rsidRPr="00337F6A">
        <w:rPr>
          <w:rStyle w:val="Odkaznapoznmkupodiarou"/>
          <w:rFonts w:cstheme="minorHAnsi"/>
        </w:rPr>
        <w:footnoteReference w:id="71"/>
      </w:r>
    </w:p>
    <w:p w14:paraId="2EF4BC36" w14:textId="77777777" w:rsidR="00851B5E" w:rsidRPr="00337F6A" w:rsidRDefault="00851B5E" w:rsidP="00851B5E">
      <w:pPr>
        <w:jc w:val="both"/>
        <w:rPr>
          <w:rFonts w:cstheme="minorHAnsi"/>
        </w:rPr>
      </w:pPr>
      <w:r w:rsidRPr="00337F6A">
        <w:rPr>
          <w:rFonts w:cstheme="minorHAnsi"/>
        </w:rPr>
        <w:t xml:space="preserve">RO vykonáva overovanie projektu podľa osobitého predpisu ako </w:t>
      </w:r>
      <w:r w:rsidRPr="00354A74">
        <w:rPr>
          <w:rFonts w:cstheme="minorHAnsi"/>
          <w:b/>
          <w:rPrChange w:id="1434" w:author="Autor">
            <w:rPr>
              <w:rFonts w:cstheme="minorHAnsi"/>
            </w:rPr>
          </w:rPrChange>
        </w:rPr>
        <w:t>finančnú kontrolu</w:t>
      </w:r>
      <w:r w:rsidRPr="00337F6A">
        <w:rPr>
          <w:rFonts w:cstheme="minorHAnsi"/>
        </w:rPr>
        <w:t xml:space="preserve"> , ktorá je súčasťou finančného riadenia. Finančnou kontrolou sa overuje v súlade s cieľmi a podľa povahy každej finančnej operácie alebo jej časti, jej súlad </w:t>
      </w:r>
      <w:r w:rsidR="00B620B1" w:rsidRPr="00337F6A">
        <w:rPr>
          <w:rFonts w:cstheme="minorHAnsi"/>
        </w:rPr>
        <w:t xml:space="preserve">najmä </w:t>
      </w:r>
      <w:r w:rsidRPr="00337F6A">
        <w:rPr>
          <w:rFonts w:cstheme="minorHAnsi"/>
        </w:rPr>
        <w:t>s:</w:t>
      </w:r>
    </w:p>
    <w:p w14:paraId="7DE5239A" w14:textId="77777777" w:rsidR="00851B5E" w:rsidRPr="00337F6A" w:rsidRDefault="00851B5E" w:rsidP="00A81105">
      <w:pPr>
        <w:pStyle w:val="Odsekzoznamu"/>
        <w:numPr>
          <w:ilvl w:val="0"/>
          <w:numId w:val="10"/>
        </w:numPr>
        <w:jc w:val="both"/>
        <w:rPr>
          <w:rFonts w:cstheme="minorHAnsi"/>
        </w:rPr>
      </w:pPr>
      <w:r w:rsidRPr="00337F6A">
        <w:rPr>
          <w:rFonts w:cstheme="minorHAnsi"/>
        </w:rPr>
        <w:t>osobitnými predpismi alebo medzinárodnými zmluvami, ktorými je SR viazaná a na základe ktorých sa SR poskytujú finančné prostriedky zo zahraničia,</w:t>
      </w:r>
    </w:p>
    <w:p w14:paraId="5A93CFCB" w14:textId="77777777" w:rsidR="00851B5E" w:rsidRPr="00337F6A" w:rsidRDefault="00851B5E" w:rsidP="00A81105">
      <w:pPr>
        <w:pStyle w:val="Odsekzoznamu"/>
        <w:numPr>
          <w:ilvl w:val="0"/>
          <w:numId w:val="10"/>
        </w:numPr>
        <w:jc w:val="both"/>
        <w:rPr>
          <w:rFonts w:cstheme="minorHAnsi"/>
        </w:rPr>
      </w:pPr>
      <w:r w:rsidRPr="00337F6A">
        <w:rPr>
          <w:rFonts w:cstheme="minorHAnsi"/>
        </w:rPr>
        <w:t>zmluvami uzatvorenými orgánom verejnej správy,</w:t>
      </w:r>
    </w:p>
    <w:p w14:paraId="73977A88" w14:textId="77777777" w:rsidR="00851B5E" w:rsidRPr="00337F6A" w:rsidRDefault="00851B5E" w:rsidP="00A81105">
      <w:pPr>
        <w:pStyle w:val="Odsekzoznamu"/>
        <w:numPr>
          <w:ilvl w:val="0"/>
          <w:numId w:val="10"/>
        </w:numPr>
        <w:jc w:val="both"/>
        <w:rPr>
          <w:rFonts w:cstheme="minorHAnsi"/>
        </w:rPr>
      </w:pPr>
      <w:r w:rsidRPr="00337F6A">
        <w:rPr>
          <w:rFonts w:cstheme="minorHAnsi"/>
        </w:rPr>
        <w:t>rozhodnutiami vydanými na základe osobitných predpisov,</w:t>
      </w:r>
    </w:p>
    <w:p w14:paraId="1544A0CE" w14:textId="77777777" w:rsidR="00851B5E" w:rsidRPr="00337F6A" w:rsidRDefault="00851B5E" w:rsidP="00A81105">
      <w:pPr>
        <w:pStyle w:val="Odsekzoznamu"/>
        <w:numPr>
          <w:ilvl w:val="0"/>
          <w:numId w:val="10"/>
        </w:numPr>
        <w:jc w:val="both"/>
        <w:rPr>
          <w:rFonts w:cstheme="minorHAnsi"/>
        </w:rPr>
      </w:pPr>
      <w:r w:rsidRPr="00337F6A">
        <w:rPr>
          <w:rFonts w:cstheme="minorHAnsi"/>
        </w:rPr>
        <w:t>vnútornými predpismi,</w:t>
      </w:r>
    </w:p>
    <w:p w14:paraId="04D9B9CF" w14:textId="77777777" w:rsidR="00851B5E" w:rsidRPr="00337F6A" w:rsidRDefault="00851B5E" w:rsidP="00A81105">
      <w:pPr>
        <w:pStyle w:val="Odsekzoznamu"/>
        <w:numPr>
          <w:ilvl w:val="0"/>
          <w:numId w:val="10"/>
        </w:numPr>
        <w:jc w:val="both"/>
        <w:rPr>
          <w:rFonts w:cstheme="minorHAnsi"/>
        </w:rPr>
      </w:pPr>
      <w:r w:rsidRPr="00337F6A">
        <w:rPr>
          <w:rFonts w:cstheme="minorHAnsi"/>
        </w:rPr>
        <w:t xml:space="preserve">inými podmienkami poskytnutia </w:t>
      </w:r>
      <w:r w:rsidR="00B620B1" w:rsidRPr="00337F6A">
        <w:rPr>
          <w:rFonts w:cstheme="minorHAnsi"/>
        </w:rPr>
        <w:t xml:space="preserve">a použitia </w:t>
      </w:r>
      <w:r w:rsidRPr="00337F6A">
        <w:rPr>
          <w:rFonts w:cstheme="minorHAnsi"/>
        </w:rPr>
        <w:t>verejných financií neuvedenými v bodoch vyššie.</w:t>
      </w:r>
    </w:p>
    <w:p w14:paraId="2FB9EBCE" w14:textId="77777777" w:rsidR="00851B5E" w:rsidRPr="00337F6A" w:rsidRDefault="00851B5E" w:rsidP="00851B5E">
      <w:pPr>
        <w:jc w:val="both"/>
        <w:rPr>
          <w:rFonts w:cstheme="minorHAnsi"/>
        </w:rPr>
      </w:pPr>
      <w:r w:rsidRPr="00337F6A">
        <w:rPr>
          <w:rFonts w:cstheme="minorHAnsi"/>
        </w:rPr>
        <w:t xml:space="preserve">Cieľom kontroly projektu je </w:t>
      </w:r>
      <w:r w:rsidRPr="00354A74">
        <w:rPr>
          <w:rFonts w:cstheme="minorHAnsi"/>
          <w:b/>
          <w:rPrChange w:id="1435" w:author="Autor">
            <w:rPr>
              <w:rFonts w:cstheme="minorHAnsi"/>
            </w:rPr>
          </w:rPrChange>
        </w:rPr>
        <w:t xml:space="preserve">v súlade so zákonom </w:t>
      </w:r>
      <w:r w:rsidR="00B620B1" w:rsidRPr="00354A74">
        <w:rPr>
          <w:rFonts w:cstheme="minorHAnsi"/>
          <w:b/>
          <w:rPrChange w:id="1436" w:author="Autor">
            <w:rPr>
              <w:rFonts w:cstheme="minorHAnsi"/>
            </w:rPr>
          </w:rPrChange>
        </w:rPr>
        <w:t xml:space="preserve">č. 357/2015 Z. z. </w:t>
      </w:r>
      <w:r w:rsidRPr="00354A74">
        <w:rPr>
          <w:rFonts w:cstheme="minorHAnsi"/>
          <w:b/>
          <w:rPrChange w:id="1437" w:author="Autor">
            <w:rPr>
              <w:rFonts w:cstheme="minorHAnsi"/>
            </w:rPr>
          </w:rPrChange>
        </w:rPr>
        <w:t>o finančnej kontrole a audite</w:t>
      </w:r>
      <w:r w:rsidRPr="00337F6A">
        <w:rPr>
          <w:rFonts w:cstheme="minorHAnsi"/>
        </w:rPr>
        <w:t xml:space="preserve"> najmä zabezpečenie hospodárneho, efektívneho, účinného a účelného poskytnutia NFP pri dodržaní legislatívy EÚ a SR, podmienok poskytnutia NFP stanovených zmluvou o poskytnutí NFP, predchádzanie podvodom, nezrovnalostiam a korupcii, ich odhaľovanie, overovanie splnenia prijatých opatrení k nedostatkom zisteným </w:t>
      </w:r>
      <w:r w:rsidR="006B3427" w:rsidRPr="00337F6A">
        <w:rPr>
          <w:rFonts w:cstheme="minorHAnsi"/>
        </w:rPr>
        <w:t>AFK</w:t>
      </w:r>
      <w:r w:rsidRPr="00337F6A">
        <w:rPr>
          <w:rFonts w:cstheme="minorHAnsi"/>
        </w:rPr>
        <w:t xml:space="preserve"> alebo finančnou kontrolou na mieste, primerané riadenie rizík súvisiacich so zákonnosťou, oprávnenosťou a správnosťou finančných operácií a iné.</w:t>
      </w:r>
    </w:p>
    <w:p w14:paraId="0A97FAC2" w14:textId="77777777" w:rsidR="00851B5E" w:rsidRPr="00337F6A" w:rsidRDefault="00851B5E" w:rsidP="00851B5E">
      <w:pPr>
        <w:jc w:val="both"/>
        <w:rPr>
          <w:rFonts w:cstheme="minorHAnsi"/>
        </w:rPr>
      </w:pPr>
      <w:r w:rsidRPr="00337F6A">
        <w:rPr>
          <w:rFonts w:cstheme="minorHAnsi"/>
        </w:rPr>
        <w:t xml:space="preserve">Finančná kontrola je vykonávaná ako </w:t>
      </w:r>
      <w:r w:rsidRPr="00817904">
        <w:rPr>
          <w:rFonts w:cstheme="minorHAnsi"/>
          <w:b/>
          <w:rPrChange w:id="1438" w:author="Autor">
            <w:rPr>
              <w:rFonts w:cstheme="minorHAnsi"/>
            </w:rPr>
          </w:rPrChange>
        </w:rPr>
        <w:t>základná finančná kontrola</w:t>
      </w:r>
      <w:r w:rsidRPr="00337F6A">
        <w:rPr>
          <w:rFonts w:cstheme="minorHAnsi"/>
        </w:rPr>
        <w:t xml:space="preserve">, </w:t>
      </w:r>
      <w:r w:rsidR="006B3427" w:rsidRPr="00817904">
        <w:rPr>
          <w:rFonts w:cstheme="minorHAnsi"/>
          <w:b/>
          <w:rPrChange w:id="1439" w:author="Autor">
            <w:rPr>
              <w:rFonts w:cstheme="minorHAnsi"/>
            </w:rPr>
          </w:rPrChange>
        </w:rPr>
        <w:t>AFK</w:t>
      </w:r>
      <w:r w:rsidR="006B3427" w:rsidRPr="00337F6A">
        <w:rPr>
          <w:rFonts w:cstheme="minorHAnsi"/>
        </w:rPr>
        <w:t xml:space="preserve"> </w:t>
      </w:r>
      <w:r w:rsidRPr="00337F6A">
        <w:rPr>
          <w:rFonts w:cstheme="minorHAnsi"/>
        </w:rPr>
        <w:t xml:space="preserve"> a  </w:t>
      </w:r>
      <w:r w:rsidRPr="00817904">
        <w:rPr>
          <w:rFonts w:cstheme="minorHAnsi"/>
          <w:b/>
          <w:rPrChange w:id="1440" w:author="Autor">
            <w:rPr>
              <w:rFonts w:cstheme="minorHAnsi"/>
            </w:rPr>
          </w:rPrChange>
        </w:rPr>
        <w:t>finančná kontrola na mieste</w:t>
      </w:r>
      <w:r w:rsidRPr="00337F6A">
        <w:rPr>
          <w:rFonts w:cstheme="minorHAnsi"/>
        </w:rPr>
        <w:t>.</w:t>
      </w:r>
    </w:p>
    <w:p w14:paraId="037B8B71" w14:textId="77777777" w:rsidR="00851B5E" w:rsidRPr="00337F6A" w:rsidRDefault="00851B5E" w:rsidP="00851B5E">
      <w:pPr>
        <w:jc w:val="both"/>
        <w:rPr>
          <w:rFonts w:cstheme="minorHAnsi"/>
        </w:rPr>
      </w:pPr>
      <w:r w:rsidRPr="00817904">
        <w:rPr>
          <w:rFonts w:cstheme="minorHAnsi"/>
          <w:b/>
          <w:rPrChange w:id="1441" w:author="Autor">
            <w:rPr>
              <w:rFonts w:cstheme="minorHAnsi"/>
            </w:rPr>
          </w:rPrChange>
        </w:rPr>
        <w:t>A</w:t>
      </w:r>
      <w:r w:rsidR="006B3427" w:rsidRPr="00817904">
        <w:rPr>
          <w:rFonts w:cstheme="minorHAnsi"/>
          <w:b/>
          <w:rPrChange w:id="1442" w:author="Autor">
            <w:rPr>
              <w:rFonts w:cstheme="minorHAnsi"/>
            </w:rPr>
          </w:rPrChange>
        </w:rPr>
        <w:t>FK</w:t>
      </w:r>
      <w:r w:rsidRPr="00337F6A">
        <w:rPr>
          <w:rFonts w:cstheme="minorHAnsi"/>
        </w:rPr>
        <w:t xml:space="preserve"> sa vykonáva povinne vo vzťahu ku každej finančnej operácii alebo jej časti, ak orgán verejnej správy poskytne verejné financie inej osobe alebo poskytol verejné financie inej osobe, alebo ak sa poskytujú v súlade s osobitným predpisom.</w:t>
      </w:r>
    </w:p>
    <w:p w14:paraId="35A132E9" w14:textId="77777777" w:rsidR="00851B5E" w:rsidRPr="00337F6A" w:rsidRDefault="00851B5E" w:rsidP="00851B5E">
      <w:pPr>
        <w:jc w:val="both"/>
        <w:rPr>
          <w:rFonts w:cstheme="minorHAnsi"/>
        </w:rPr>
      </w:pPr>
      <w:r w:rsidRPr="00817904">
        <w:rPr>
          <w:rFonts w:cstheme="minorHAnsi"/>
          <w:b/>
          <w:rPrChange w:id="1443" w:author="Autor">
            <w:rPr>
              <w:rFonts w:cstheme="minorHAnsi"/>
            </w:rPr>
          </w:rPrChange>
        </w:rPr>
        <w:t>Finančná kontrola na mieste</w:t>
      </w:r>
      <w:r w:rsidRPr="00337F6A">
        <w:rPr>
          <w:rFonts w:cstheme="minorHAnsi"/>
        </w:rPr>
        <w:t xml:space="preserve"> sa vykonáva v prípade, ak je potrebné preveriť a zistiť skutočnosti, ktoré sa považujú za potrebné na účely overenia finančnej operácie alebo jej časti alebo v prípadoch kedy to ustanovuje osobitný predpis.</w:t>
      </w:r>
    </w:p>
    <w:p w14:paraId="042AEBB7" w14:textId="77777777" w:rsidR="00851B5E" w:rsidRPr="00337F6A" w:rsidRDefault="00851B5E" w:rsidP="00851B5E">
      <w:pPr>
        <w:jc w:val="both"/>
        <w:rPr>
          <w:rFonts w:cstheme="minorHAnsi"/>
        </w:rPr>
      </w:pPr>
      <w:r w:rsidRPr="00337F6A">
        <w:rPr>
          <w:rFonts w:cstheme="minorHAnsi"/>
        </w:rPr>
        <w:t xml:space="preserve">V prípade potreby je riadiaci orgán oprávnený </w:t>
      </w:r>
      <w:r w:rsidRPr="00354A74">
        <w:rPr>
          <w:rFonts w:cstheme="minorHAnsi"/>
          <w:b/>
          <w:rPrChange w:id="1444" w:author="Autor">
            <w:rPr>
              <w:rFonts w:cstheme="minorHAnsi"/>
            </w:rPr>
          </w:rPrChange>
        </w:rPr>
        <w:t>overovať vybrané skutočnosti aj opätovne</w:t>
      </w:r>
      <w:r w:rsidRPr="00337F6A">
        <w:rPr>
          <w:rFonts w:cstheme="minorHAnsi"/>
        </w:rPr>
        <w:t xml:space="preserve"> vykonaním opätovnej </w:t>
      </w:r>
      <w:r w:rsidR="006B3427" w:rsidRPr="00337F6A">
        <w:rPr>
          <w:rFonts w:cstheme="minorHAnsi"/>
        </w:rPr>
        <w:t>AFK</w:t>
      </w:r>
      <w:r w:rsidRPr="00337F6A">
        <w:rPr>
          <w:rFonts w:cstheme="minorHAnsi"/>
        </w:rPr>
        <w:t xml:space="preserve"> alebo finančnej kontroly na mieste.  V rámci opätovnej </w:t>
      </w:r>
      <w:r w:rsidR="006B3427" w:rsidRPr="00337F6A">
        <w:rPr>
          <w:rFonts w:cstheme="minorHAnsi"/>
        </w:rPr>
        <w:t>AFK</w:t>
      </w:r>
      <w:r w:rsidR="0092571B" w:rsidRPr="00337F6A">
        <w:rPr>
          <w:rFonts w:cstheme="minorHAnsi"/>
        </w:rPr>
        <w:t>/finančnej kontroly na mieste</w:t>
      </w:r>
      <w:r w:rsidRPr="00337F6A">
        <w:rPr>
          <w:rFonts w:cstheme="minorHAnsi"/>
        </w:rPr>
        <w:t xml:space="preserve"> sa overia len tie skutočnosti, ktoré odôvodňujú jej začatie.</w:t>
      </w:r>
    </w:p>
    <w:p w14:paraId="7DA18180" w14:textId="77777777" w:rsidR="00851B5E" w:rsidRPr="00337F6A" w:rsidRDefault="00851B5E" w:rsidP="00B808F1">
      <w:pPr>
        <w:jc w:val="both"/>
        <w:rPr>
          <w:rFonts w:eastAsiaTheme="majorEastAsia" w:cstheme="minorHAnsi"/>
          <w:b/>
          <w:color w:val="5B9BD5" w:themeColor="accent1"/>
          <w:lang w:eastAsia="sk-SK"/>
        </w:rPr>
      </w:pPr>
      <w:r w:rsidRPr="00337F6A">
        <w:rPr>
          <w:rFonts w:eastAsia="Times New Roman" w:cstheme="minorHAnsi"/>
          <w:lang w:eastAsia="sk-SK"/>
        </w:rPr>
        <w:t xml:space="preserve">Postup výkonu finančnej kontroly v zmysle zákona o finančnej kontrole </w:t>
      </w:r>
      <w:r w:rsidR="008624DB" w:rsidRPr="00337F6A">
        <w:rPr>
          <w:rFonts w:eastAsia="Times New Roman" w:cstheme="minorHAnsi"/>
          <w:lang w:eastAsia="sk-SK"/>
        </w:rPr>
        <w:t xml:space="preserve">a audite </w:t>
      </w:r>
      <w:r w:rsidRPr="00337F6A">
        <w:rPr>
          <w:rFonts w:eastAsia="Times New Roman" w:cstheme="minorHAnsi"/>
          <w:lang w:eastAsia="sk-SK"/>
        </w:rPr>
        <w:t>a vzorové dokumenty sú upravené v metodickom usmernení</w:t>
      </w:r>
      <w:r w:rsidRPr="00337F6A">
        <w:rPr>
          <w:rStyle w:val="Odkaznapoznmkupodiarou"/>
          <w:rFonts w:cstheme="minorHAnsi"/>
        </w:rPr>
        <w:footnoteReference w:id="72"/>
      </w:r>
      <w:r w:rsidRPr="00337F6A">
        <w:rPr>
          <w:rFonts w:eastAsia="Times New Roman" w:cstheme="minorHAnsi"/>
          <w:lang w:eastAsia="sk-SK"/>
        </w:rPr>
        <w:t xml:space="preserve"> MF SR. </w:t>
      </w:r>
    </w:p>
    <w:p w14:paraId="37F20A48" w14:textId="77A0BDC0" w:rsidR="007C4469" w:rsidRPr="00337F6A" w:rsidRDefault="007C4469" w:rsidP="00851B5E">
      <w:pPr>
        <w:jc w:val="both"/>
        <w:rPr>
          <w:rFonts w:cstheme="minorHAnsi"/>
        </w:rPr>
      </w:pPr>
      <w:r w:rsidRPr="00337F6A">
        <w:rPr>
          <w:rFonts w:cstheme="minorHAnsi"/>
        </w:rPr>
        <w:t xml:space="preserve">RO pri výkone finančnej kontroly </w:t>
      </w:r>
      <w:r w:rsidR="00D146A1" w:rsidRPr="00337F6A">
        <w:rPr>
          <w:rFonts w:cstheme="minorHAnsi"/>
        </w:rPr>
        <w:t xml:space="preserve">projektov realizovaných medzinárodnými organizáciami </w:t>
      </w:r>
      <w:r w:rsidR="004107F2" w:rsidRPr="00337F6A">
        <w:rPr>
          <w:rFonts w:cstheme="minorHAnsi"/>
        </w:rPr>
        <w:t xml:space="preserve">alebo ich agentúrami </w:t>
      </w:r>
      <w:r w:rsidRPr="00337F6A">
        <w:rPr>
          <w:rFonts w:cstheme="minorHAnsi"/>
        </w:rPr>
        <w:t>postupuje v súlade s ustanoveniami čl. 22 nariadenia o AMIF, čl. 18 nariadenia o BMVI a čl. 17 ISF</w:t>
      </w:r>
      <w:r w:rsidR="004107F2" w:rsidRPr="00337F6A">
        <w:rPr>
          <w:rFonts w:cstheme="minorHAnsi"/>
        </w:rPr>
        <w:t xml:space="preserve"> (ak EK </w:t>
      </w:r>
      <w:r w:rsidR="00C513A7" w:rsidRPr="00337F6A">
        <w:rPr>
          <w:rFonts w:cstheme="minorHAnsi"/>
        </w:rPr>
        <w:t xml:space="preserve">kladne </w:t>
      </w:r>
      <w:r w:rsidR="004107F2" w:rsidRPr="00337F6A">
        <w:rPr>
          <w:rFonts w:cstheme="minorHAnsi"/>
        </w:rPr>
        <w:t xml:space="preserve">posúdila </w:t>
      </w:r>
      <w:r w:rsidR="00C513A7" w:rsidRPr="00337F6A">
        <w:rPr>
          <w:rFonts w:cstheme="minorHAnsi"/>
        </w:rPr>
        <w:t>systémy, pravidlá a postupy týchto organizácií a zároveň sú splnené ďalšie požiadavky uvedené v</w:t>
      </w:r>
      <w:r w:rsidR="00C56D03" w:rsidRPr="00337F6A">
        <w:rPr>
          <w:rFonts w:cstheme="minorHAnsi"/>
        </w:rPr>
        <w:t xml:space="preserve"> uvedených </w:t>
      </w:r>
      <w:r w:rsidR="00C513A7" w:rsidRPr="00337F6A">
        <w:rPr>
          <w:rFonts w:cstheme="minorHAnsi"/>
        </w:rPr>
        <w:t>článkoch nariadení)</w:t>
      </w:r>
      <w:ins w:id="1445" w:author="Autor">
        <w:r w:rsidR="00483057">
          <w:rPr>
            <w:rFonts w:cstheme="minorHAnsi"/>
          </w:rPr>
          <w:t xml:space="preserve">, </w:t>
        </w:r>
        <w:r w:rsidR="00601E6B">
          <w:rPr>
            <w:rFonts w:cstheme="minorHAnsi"/>
          </w:rPr>
          <w:t>ak RO rozhodol, že výnimka sa uplatní</w:t>
        </w:r>
      </w:ins>
      <w:r w:rsidR="00C513A7" w:rsidRPr="00337F6A">
        <w:rPr>
          <w:rFonts w:cstheme="minorHAnsi"/>
        </w:rPr>
        <w:t>.</w:t>
      </w:r>
    </w:p>
    <w:p w14:paraId="5B812C85" w14:textId="77777777" w:rsidR="00B00EF8" w:rsidRPr="00337F6A" w:rsidRDefault="0031338E" w:rsidP="003D7172">
      <w:pPr>
        <w:jc w:val="both"/>
        <w:rPr>
          <w:rFonts w:cstheme="minorHAnsi"/>
        </w:rPr>
      </w:pPr>
      <w:r w:rsidRPr="00337F6A">
        <w:rPr>
          <w:rFonts w:cstheme="minorHAnsi"/>
        </w:rPr>
        <w:t xml:space="preserve">V zmysle </w:t>
      </w:r>
      <w:r w:rsidR="00376CA7" w:rsidRPr="00337F6A">
        <w:rPr>
          <w:rFonts w:cstheme="minorHAnsi"/>
        </w:rPr>
        <w:t xml:space="preserve">nariadenia </w:t>
      </w:r>
      <w:r w:rsidR="00DC0A5B" w:rsidRPr="00337F6A">
        <w:rPr>
          <w:rFonts w:cstheme="minorHAnsi"/>
        </w:rPr>
        <w:t xml:space="preserve">o spoločných ustanoveniach </w:t>
      </w:r>
      <w:r w:rsidR="00376CA7" w:rsidRPr="00337F6A">
        <w:rPr>
          <w:rFonts w:cstheme="minorHAnsi"/>
        </w:rPr>
        <w:t xml:space="preserve">a </w:t>
      </w:r>
      <w:r w:rsidRPr="00337F6A">
        <w:rPr>
          <w:rFonts w:cstheme="minorHAnsi"/>
        </w:rPr>
        <w:t xml:space="preserve">zákona o finančnej kontrole a audite vykonáva RO </w:t>
      </w:r>
      <w:r w:rsidR="0061258A" w:rsidRPr="00337F6A">
        <w:rPr>
          <w:rFonts w:cstheme="minorHAnsi"/>
        </w:rPr>
        <w:t xml:space="preserve">nasledovné </w:t>
      </w:r>
      <w:r w:rsidR="00C16DA0" w:rsidRPr="00337F6A">
        <w:rPr>
          <w:rFonts w:cstheme="minorHAnsi"/>
        </w:rPr>
        <w:t>overovanie projektu</w:t>
      </w:r>
      <w:r w:rsidRPr="00337F6A">
        <w:rPr>
          <w:rFonts w:cstheme="minorHAnsi"/>
        </w:rPr>
        <w:t>:</w:t>
      </w:r>
    </w:p>
    <w:tbl>
      <w:tblPr>
        <w:tblStyle w:val="Mriekatabuky"/>
        <w:tblW w:w="0" w:type="auto"/>
        <w:tblLook w:val="04A0" w:firstRow="1" w:lastRow="0" w:firstColumn="1" w:lastColumn="0" w:noHBand="0" w:noVBand="1"/>
        <w:tblPrChange w:id="1446" w:author="Autor">
          <w:tblPr>
            <w:tblStyle w:val="Mriekatabuky"/>
            <w:tblW w:w="0" w:type="auto"/>
            <w:tblLook w:val="04A0" w:firstRow="1" w:lastRow="0" w:firstColumn="1" w:lastColumn="0" w:noHBand="0" w:noVBand="1"/>
          </w:tblPr>
        </w:tblPrChange>
      </w:tblPr>
      <w:tblGrid>
        <w:gridCol w:w="9062"/>
        <w:tblGridChange w:id="1447">
          <w:tblGrid>
            <w:gridCol w:w="9062"/>
          </w:tblGrid>
        </w:tblGridChange>
      </w:tblGrid>
      <w:tr w:rsidR="004A46C0" w:rsidRPr="00337F6A" w14:paraId="65D2F277" w14:textId="77777777" w:rsidTr="00497902">
        <w:tc>
          <w:tcPr>
            <w:tcW w:w="9062" w:type="dxa"/>
            <w:shd w:val="clear" w:color="auto" w:fill="auto"/>
            <w:tcPrChange w:id="1448" w:author="Autor">
              <w:tcPr>
                <w:tcW w:w="9062" w:type="dxa"/>
                <w:shd w:val="clear" w:color="auto" w:fill="F2F2F2" w:themeFill="background1" w:themeFillShade="F2"/>
              </w:tcPr>
            </w:tcPrChange>
          </w:tcPr>
          <w:p w14:paraId="0595C549" w14:textId="46893B53" w:rsidR="004A46C0" w:rsidRPr="00A603AD" w:rsidRDefault="00952164">
            <w:pPr>
              <w:tabs>
                <w:tab w:val="left" w:pos="567"/>
              </w:tabs>
              <w:spacing w:before="120" w:after="120" w:line="276" w:lineRule="auto"/>
              <w:jc w:val="both"/>
              <w:rPr>
                <w:rFonts w:cstheme="minorHAnsi"/>
                <w:b/>
                <w:bCs/>
                <w:u w:val="single"/>
                <w:rPrChange w:id="1449" w:author="Autor">
                  <w:rPr/>
                </w:rPrChange>
              </w:rPr>
              <w:pPrChange w:id="1450" w:author="Autor">
                <w:pPr>
                  <w:pStyle w:val="Odsekzoznamu"/>
                  <w:numPr>
                    <w:numId w:val="24"/>
                  </w:numPr>
                  <w:tabs>
                    <w:tab w:val="left" w:pos="567"/>
                  </w:tabs>
                  <w:spacing w:before="120" w:after="120" w:line="276" w:lineRule="auto"/>
                  <w:ind w:left="851" w:hanging="567"/>
                  <w:jc w:val="both"/>
                </w:pPr>
              </w:pPrChange>
            </w:pPr>
            <w:r w:rsidRPr="00A603AD">
              <w:rPr>
                <w:rFonts w:cstheme="minorHAnsi"/>
                <w:b/>
                <w:bCs/>
                <w:u w:val="single"/>
                <w:rPrChange w:id="1451" w:author="Autor">
                  <w:rPr/>
                </w:rPrChange>
              </w:rPr>
              <w:t>Administratívna finančná k</w:t>
            </w:r>
            <w:r w:rsidR="004A46C0" w:rsidRPr="00A603AD">
              <w:rPr>
                <w:rFonts w:cstheme="minorHAnsi"/>
                <w:b/>
                <w:bCs/>
                <w:u w:val="single"/>
                <w:rPrChange w:id="1452" w:author="Autor">
                  <w:rPr/>
                </w:rPrChange>
              </w:rPr>
              <w:t xml:space="preserve">ontrola žiadostí o platbu </w:t>
            </w:r>
          </w:p>
          <w:p w14:paraId="5DBE2243" w14:textId="0BC9C51A" w:rsidR="004A46C0" w:rsidRPr="00357E74" w:rsidRDefault="004A46C0" w:rsidP="004A46C0">
            <w:pPr>
              <w:spacing w:before="120" w:after="120" w:line="276" w:lineRule="auto"/>
              <w:rPr>
                <w:ins w:id="1453" w:author="Autor"/>
                <w:rFonts w:cstheme="minorHAnsi"/>
              </w:rPr>
            </w:pPr>
            <w:r w:rsidRPr="00357E74">
              <w:rPr>
                <w:rFonts w:cstheme="minorHAnsi"/>
                <w:b/>
                <w:bCs/>
                <w:color w:val="0070C0"/>
              </w:rPr>
              <w:lastRenderedPageBreak/>
              <w:t>O</w:t>
            </w:r>
            <w:ins w:id="1454" w:author="Autor">
              <w:r w:rsidR="000B7C7E" w:rsidRPr="00357E74">
                <w:rPr>
                  <w:rFonts w:cstheme="minorHAnsi"/>
                  <w:b/>
                  <w:bCs/>
                  <w:color w:val="0070C0"/>
                </w:rPr>
                <w:t>ddelenie</w:t>
              </w:r>
            </w:ins>
            <w:del w:id="1455" w:author="Autor">
              <w:r w:rsidRPr="00357E74" w:rsidDel="000B7C7E">
                <w:rPr>
                  <w:rFonts w:cstheme="minorHAnsi"/>
                  <w:b/>
                  <w:bCs/>
                  <w:color w:val="0070C0"/>
                </w:rPr>
                <w:delText>dbor</w:delText>
              </w:r>
            </w:del>
            <w:r w:rsidRPr="00357E74">
              <w:rPr>
                <w:rFonts w:cstheme="minorHAnsi"/>
                <w:b/>
                <w:bCs/>
                <w:color w:val="0070C0"/>
              </w:rPr>
              <w:t xml:space="preserve"> zahraničnej pomoci</w:t>
            </w:r>
            <w:r w:rsidRPr="00357E74">
              <w:rPr>
                <w:rFonts w:cstheme="minorHAnsi"/>
                <w:color w:val="0070C0"/>
              </w:rPr>
              <w:t xml:space="preserve"> </w:t>
            </w:r>
            <w:r w:rsidRPr="00357E74">
              <w:rPr>
                <w:rFonts w:cstheme="minorHAnsi"/>
              </w:rPr>
              <w:t xml:space="preserve">vykonáva </w:t>
            </w:r>
            <w:ins w:id="1456" w:author="Autor">
              <w:r w:rsidR="008A68B8">
                <w:rPr>
                  <w:rFonts w:cstheme="minorHAnsi"/>
                  <w:b/>
                  <w:bCs/>
                </w:rPr>
                <w:t>analýzu rizík</w:t>
              </w:r>
            </w:ins>
            <w:del w:id="1457" w:author="Autor">
              <w:r w:rsidR="003A6924" w:rsidRPr="00357E74" w:rsidDel="008A68B8">
                <w:rPr>
                  <w:rFonts w:cstheme="minorHAnsi"/>
                  <w:b/>
                  <w:bCs/>
                </w:rPr>
                <w:delText>AR</w:delText>
              </w:r>
            </w:del>
            <w:r w:rsidRPr="00357E74">
              <w:rPr>
                <w:rFonts w:cstheme="minorHAnsi"/>
              </w:rPr>
              <w:t xml:space="preserve"> predložených </w:t>
            </w:r>
            <w:r w:rsidRPr="00357E74">
              <w:rPr>
                <w:rFonts w:cstheme="minorHAnsi"/>
                <w:b/>
                <w:bCs/>
              </w:rPr>
              <w:t>žiadostí o platbu</w:t>
            </w:r>
            <w:r w:rsidRPr="00357E74">
              <w:rPr>
                <w:rFonts w:cstheme="minorHAnsi"/>
              </w:rPr>
              <w:t xml:space="preserve"> a podľa jej výsledku:</w:t>
            </w:r>
          </w:p>
          <w:p w14:paraId="63DC06A2" w14:textId="23C392D2" w:rsidR="00357E74" w:rsidRPr="00357E74" w:rsidRDefault="00E54DCB" w:rsidP="00357E74">
            <w:pPr>
              <w:pStyle w:val="Point0"/>
              <w:keepNext/>
              <w:spacing w:before="0" w:line="276" w:lineRule="auto"/>
              <w:ind w:left="284" w:hanging="284"/>
              <w:jc w:val="both"/>
              <w:rPr>
                <w:ins w:id="1458" w:author="Autor"/>
                <w:rFonts w:ascii="Calibri" w:hAnsi="Calibri" w:cs="Calibri"/>
                <w:strike/>
                <w:sz w:val="22"/>
                <w:lang w:val="sk-SK"/>
                <w:rPrChange w:id="1459" w:author="Autor">
                  <w:rPr>
                    <w:ins w:id="1460" w:author="Autor"/>
                    <w:rFonts w:ascii="Calibri" w:hAnsi="Calibri" w:cs="Calibri"/>
                    <w:strike/>
                    <w:sz w:val="23"/>
                    <w:szCs w:val="23"/>
                    <w:lang w:val="sk-SK"/>
                  </w:rPr>
                </w:rPrChange>
              </w:rPr>
            </w:pPr>
            <w:ins w:id="1461" w:author="Autor">
              <w:r>
                <w:rPr>
                  <w:rFonts w:ascii="Calibri" w:hAnsi="Calibri" w:cs="Calibri"/>
                  <w:sz w:val="22"/>
                  <w:lang w:val="sk-SK"/>
                </w:rPr>
                <w:t xml:space="preserve">- </w:t>
              </w:r>
              <w:r w:rsidR="00357E74" w:rsidRPr="00357E74">
                <w:rPr>
                  <w:rFonts w:ascii="Calibri" w:hAnsi="Calibri" w:cs="Calibri"/>
                  <w:sz w:val="22"/>
                  <w:lang w:val="sk-SK"/>
                  <w:rPrChange w:id="1462" w:author="Autor">
                    <w:rPr>
                      <w:rFonts w:ascii="Calibri" w:hAnsi="Calibri" w:cs="Calibri"/>
                      <w:sz w:val="23"/>
                      <w:szCs w:val="23"/>
                      <w:lang w:val="sk-SK"/>
                    </w:rPr>
                  </w:rPrChange>
                </w:rPr>
                <w:t xml:space="preserve">vypracúva </w:t>
              </w:r>
              <w:r w:rsidR="00357E74" w:rsidRPr="00357E74">
                <w:rPr>
                  <w:rFonts w:ascii="Calibri" w:hAnsi="Calibri" w:cs="Calibri"/>
                  <w:b/>
                  <w:sz w:val="22"/>
                  <w:lang w:val="sk-SK"/>
                  <w:rPrChange w:id="1463" w:author="Autor">
                    <w:rPr>
                      <w:rFonts w:ascii="Calibri" w:hAnsi="Calibri" w:cs="Calibri"/>
                      <w:sz w:val="23"/>
                      <w:szCs w:val="23"/>
                      <w:lang w:val="sk-SK"/>
                    </w:rPr>
                  </w:rPrChange>
                </w:rPr>
                <w:t>stanovisko ku kontrole žiadosti o platbu</w:t>
              </w:r>
              <w:r w:rsidR="00357E74" w:rsidRPr="00357E74">
                <w:rPr>
                  <w:rFonts w:ascii="Calibri" w:hAnsi="Calibri" w:cs="Calibri"/>
                  <w:sz w:val="22"/>
                  <w:lang w:val="sk-SK"/>
                  <w:rPrChange w:id="1464" w:author="Autor">
                    <w:rPr>
                      <w:rFonts w:ascii="Calibri" w:hAnsi="Calibri" w:cs="Calibri"/>
                      <w:sz w:val="23"/>
                      <w:szCs w:val="23"/>
                      <w:lang w:val="sk-SK"/>
                    </w:rPr>
                  </w:rPrChange>
                </w:rPr>
                <w:t xml:space="preserve"> pre platobnú jednotku v prípadoch, ktoré stanovuje Manuál procedúr programov,  </w:t>
              </w:r>
            </w:ins>
          </w:p>
          <w:p w14:paraId="0AF755BD" w14:textId="626500D1" w:rsidR="00357E74" w:rsidRPr="00C1395B" w:rsidRDefault="00E54DCB" w:rsidP="00357E74">
            <w:pPr>
              <w:pStyle w:val="Point0"/>
              <w:keepNext/>
              <w:spacing w:before="0" w:line="276" w:lineRule="auto"/>
              <w:ind w:left="284" w:hanging="284"/>
              <w:jc w:val="both"/>
              <w:rPr>
                <w:ins w:id="1465" w:author="Autor"/>
                <w:rFonts w:ascii="Calibri" w:hAnsi="Calibri" w:cs="Calibri"/>
                <w:color w:val="C00000"/>
                <w:sz w:val="22"/>
                <w:lang w:val="sk-SK"/>
                <w:rPrChange w:id="1466" w:author="Autor">
                  <w:rPr>
                    <w:ins w:id="1467" w:author="Autor"/>
                    <w:rFonts w:ascii="Calibri" w:hAnsi="Calibri" w:cs="Calibri"/>
                    <w:sz w:val="23"/>
                    <w:szCs w:val="23"/>
                    <w:lang w:val="sk-SK"/>
                  </w:rPr>
                </w:rPrChange>
              </w:rPr>
            </w:pPr>
            <w:ins w:id="1468" w:author="Autor">
              <w:r w:rsidRPr="00E54DCB">
                <w:rPr>
                  <w:rFonts w:ascii="Calibri" w:hAnsi="Calibri" w:cs="Calibri"/>
                  <w:sz w:val="22"/>
                  <w:lang w:val="sk-SK"/>
                </w:rPr>
                <w:t xml:space="preserve">- </w:t>
              </w:r>
              <w:r w:rsidR="00357E74" w:rsidRPr="00357E74">
                <w:rPr>
                  <w:rFonts w:ascii="Calibri" w:hAnsi="Calibri" w:cs="Calibri"/>
                  <w:sz w:val="22"/>
                  <w:lang w:val="sk-SK"/>
                  <w:rPrChange w:id="1469" w:author="Autor">
                    <w:rPr>
                      <w:rFonts w:ascii="Calibri" w:hAnsi="Calibri" w:cs="Calibri"/>
                      <w:sz w:val="23"/>
                      <w:szCs w:val="23"/>
                      <w:lang w:val="sk-SK"/>
                    </w:rPr>
                  </w:rPrChange>
                </w:rPr>
                <w:t>vykonáva „</w:t>
              </w:r>
              <w:r w:rsidR="00357E74" w:rsidRPr="00357E74">
                <w:rPr>
                  <w:rFonts w:ascii="Calibri" w:hAnsi="Calibri" w:cs="Calibri"/>
                  <w:b/>
                  <w:sz w:val="22"/>
                  <w:lang w:val="sk-SK"/>
                  <w:rPrChange w:id="1470" w:author="Autor">
                    <w:rPr>
                      <w:rFonts w:ascii="Calibri" w:hAnsi="Calibri" w:cs="Calibri"/>
                      <w:sz w:val="23"/>
                      <w:szCs w:val="23"/>
                      <w:lang w:val="sk-SK"/>
                    </w:rPr>
                  </w:rPrChange>
                </w:rPr>
                <w:t>formálnu kontrolu</w:t>
              </w:r>
              <w:r w:rsidR="00357E74" w:rsidRPr="00357E74">
                <w:rPr>
                  <w:rFonts w:ascii="Calibri" w:hAnsi="Calibri" w:cs="Calibri"/>
                  <w:sz w:val="22"/>
                  <w:lang w:val="sk-SK"/>
                  <w:rPrChange w:id="1471" w:author="Autor">
                    <w:rPr>
                      <w:rFonts w:ascii="Calibri" w:hAnsi="Calibri" w:cs="Calibri"/>
                      <w:sz w:val="23"/>
                      <w:szCs w:val="23"/>
                      <w:lang w:val="sk-SK"/>
                    </w:rPr>
                  </w:rPrChange>
                </w:rPr>
                <w:t>“ žiadosti o platbu typu zúčtovanie zálohovej platby/ zúčtovanie predfinancovania/ priebežná platba (</w:t>
              </w:r>
              <w:r w:rsidR="00354A74">
                <w:rPr>
                  <w:rFonts w:ascii="Calibri" w:hAnsi="Calibri" w:cs="Calibri"/>
                  <w:sz w:val="22"/>
                  <w:lang w:val="sk-SK"/>
                </w:rPr>
                <w:t xml:space="preserve">AFK </w:t>
              </w:r>
              <w:r w:rsidR="00357E74" w:rsidRPr="00357E74">
                <w:rPr>
                  <w:rFonts w:ascii="Calibri" w:hAnsi="Calibri" w:cs="Calibri"/>
                  <w:sz w:val="22"/>
                  <w:lang w:val="sk-SK"/>
                  <w:rPrChange w:id="1472" w:author="Autor">
                    <w:rPr>
                      <w:rFonts w:ascii="Calibri" w:hAnsi="Calibri" w:cs="Calibri"/>
                      <w:sz w:val="23"/>
                      <w:szCs w:val="23"/>
                      <w:lang w:val="sk-SK"/>
                    </w:rPr>
                  </w:rPrChange>
                </w:rPr>
                <w:t>v minimálnom rozsahu), ak to vyplynulo z</w:t>
              </w:r>
              <w:r w:rsidR="008A68B8">
                <w:rPr>
                  <w:rFonts w:ascii="Calibri" w:hAnsi="Calibri" w:cs="Calibri"/>
                  <w:sz w:val="22"/>
                  <w:lang w:val="sk-SK"/>
                </w:rPr>
                <w:t> </w:t>
              </w:r>
              <w:r w:rsidR="00357E74" w:rsidRPr="00357E74">
                <w:rPr>
                  <w:rFonts w:ascii="Calibri" w:hAnsi="Calibri" w:cs="Calibri"/>
                  <w:sz w:val="22"/>
                  <w:lang w:val="sk-SK"/>
                  <w:rPrChange w:id="1473" w:author="Autor">
                    <w:rPr>
                      <w:rFonts w:ascii="Calibri" w:hAnsi="Calibri" w:cs="Calibri"/>
                      <w:sz w:val="23"/>
                      <w:szCs w:val="23"/>
                      <w:lang w:val="sk-SK"/>
                    </w:rPr>
                  </w:rPrChange>
                </w:rPr>
                <w:t>vykonanej</w:t>
              </w:r>
              <w:r w:rsidR="008A68B8">
                <w:rPr>
                  <w:rFonts w:ascii="Calibri" w:hAnsi="Calibri" w:cs="Calibri"/>
                  <w:sz w:val="22"/>
                  <w:lang w:val="sk-SK"/>
                </w:rPr>
                <w:t xml:space="preserve"> analýzy rizík</w:t>
              </w:r>
              <w:r w:rsidR="00DD75A3" w:rsidRPr="00DD75A3">
                <w:rPr>
                  <w:rFonts w:ascii="Calibri" w:hAnsi="Calibri" w:cs="Calibri"/>
                  <w:sz w:val="22"/>
                  <w:lang w:val="sk-SK"/>
                </w:rPr>
                <w:t>.</w:t>
              </w:r>
            </w:ins>
          </w:p>
          <w:p w14:paraId="7EC685B5" w14:textId="2A362571" w:rsidR="00357E74" w:rsidRPr="00357E74" w:rsidDel="00357E74" w:rsidRDefault="00357E74">
            <w:pPr>
              <w:rPr>
                <w:del w:id="1474" w:author="Autor"/>
                <w:rFonts w:cstheme="minorHAnsi"/>
                <w:iCs/>
              </w:rPr>
              <w:pPrChange w:id="1475" w:author="Autor">
                <w:pPr>
                  <w:spacing w:before="120" w:after="120" w:line="276" w:lineRule="auto"/>
                </w:pPr>
              </w:pPrChange>
            </w:pPr>
          </w:p>
          <w:p w14:paraId="62354CA3" w14:textId="6B7169FE" w:rsidR="004A46C0" w:rsidRPr="00357E74" w:rsidDel="00357E74" w:rsidRDefault="004A46C0">
            <w:pPr>
              <w:rPr>
                <w:del w:id="1476" w:author="Autor"/>
                <w:color w:val="C00000"/>
                <w:rPrChange w:id="1477" w:author="Autor">
                  <w:rPr>
                    <w:del w:id="1478" w:author="Autor"/>
                    <w:rFonts w:cstheme="minorHAnsi"/>
                  </w:rPr>
                </w:rPrChange>
              </w:rPr>
              <w:pPrChange w:id="1479" w:author="Autor">
                <w:pPr>
                  <w:pStyle w:val="Odsekzoznamu"/>
                  <w:widowControl w:val="0"/>
                  <w:numPr>
                    <w:numId w:val="22"/>
                  </w:numPr>
                  <w:autoSpaceDE w:val="0"/>
                  <w:autoSpaceDN w:val="0"/>
                  <w:adjustRightInd w:val="0"/>
                  <w:spacing w:line="276" w:lineRule="auto"/>
                  <w:ind w:hanging="360"/>
                  <w:contextualSpacing w:val="0"/>
                  <w:jc w:val="both"/>
                </w:pPr>
              </w:pPrChange>
            </w:pPr>
            <w:del w:id="1480" w:author="Autor">
              <w:r w:rsidRPr="00357E74" w:rsidDel="00357E74">
                <w:rPr>
                  <w:color w:val="C00000"/>
                  <w:rPrChange w:id="1481" w:author="Autor">
                    <w:rPr>
                      <w:rFonts w:cstheme="minorHAnsi"/>
                    </w:rPr>
                  </w:rPrChange>
                </w:rPr>
                <w:delText xml:space="preserve">vypracúva </w:delText>
              </w:r>
              <w:r w:rsidRPr="00357E74" w:rsidDel="00357E74">
                <w:rPr>
                  <w:b/>
                  <w:bCs/>
                  <w:color w:val="C00000"/>
                  <w:rPrChange w:id="1482" w:author="Autor">
                    <w:rPr>
                      <w:rFonts w:cstheme="minorHAnsi"/>
                      <w:b/>
                      <w:bCs/>
                    </w:rPr>
                  </w:rPrChange>
                </w:rPr>
                <w:delText>stanovisko k vecnej správnosti</w:delText>
              </w:r>
              <w:r w:rsidRPr="00357E74" w:rsidDel="00357E74">
                <w:rPr>
                  <w:color w:val="C00000"/>
                  <w:rPrChange w:id="1483" w:author="Autor">
                    <w:rPr>
                      <w:rFonts w:cstheme="minorHAnsi"/>
                    </w:rPr>
                  </w:rPrChange>
                </w:rPr>
                <w:delText xml:space="preserve"> v rámci overenia žiadosti o platbu, ak na základe vykonanej A</w:delText>
              </w:r>
              <w:r w:rsidR="003A6924" w:rsidRPr="00357E74" w:rsidDel="00357E74">
                <w:rPr>
                  <w:color w:val="C00000"/>
                  <w:rPrChange w:id="1484" w:author="Autor">
                    <w:rPr>
                      <w:rFonts w:cstheme="minorHAnsi"/>
                    </w:rPr>
                  </w:rPrChange>
                </w:rPr>
                <w:delText>R</w:delText>
              </w:r>
              <w:r w:rsidRPr="00357E74" w:rsidDel="00357E74">
                <w:rPr>
                  <w:color w:val="C00000"/>
                  <w:rPrChange w:id="1485" w:author="Autor">
                    <w:rPr>
                      <w:rFonts w:cstheme="minorHAnsi"/>
                    </w:rPr>
                  </w:rPrChange>
                </w:rPr>
                <w:delText xml:space="preserve"> vyplynula povinnosť kontroly žiadosti o platbu v rozsahu 100%</w:delText>
              </w:r>
              <w:r w:rsidR="00653ABE" w:rsidRPr="00357E74" w:rsidDel="00357E74">
                <w:rPr>
                  <w:color w:val="C00000"/>
                  <w:rPrChange w:id="1486" w:author="Autor">
                    <w:rPr>
                      <w:rFonts w:cstheme="minorHAnsi"/>
                    </w:rPr>
                  </w:rPrChange>
                </w:rPr>
                <w:delText xml:space="preserve"> (úplná kontrola)</w:delText>
              </w:r>
              <w:r w:rsidRPr="00357E74" w:rsidDel="00357E74">
                <w:rPr>
                  <w:color w:val="C00000"/>
                  <w:rPrChange w:id="1487" w:author="Autor">
                    <w:rPr>
                      <w:rFonts w:cstheme="minorHAnsi"/>
                    </w:rPr>
                  </w:rPrChange>
                </w:rPr>
                <w:delText>, alebo</w:delText>
              </w:r>
            </w:del>
          </w:p>
          <w:p w14:paraId="31CA036D" w14:textId="6931B490" w:rsidR="004A46C0" w:rsidRPr="00357E74" w:rsidDel="00357E74" w:rsidRDefault="004A46C0">
            <w:pPr>
              <w:rPr>
                <w:del w:id="1488" w:author="Autor"/>
                <w:color w:val="C00000"/>
                <w:rPrChange w:id="1489" w:author="Autor">
                  <w:rPr>
                    <w:del w:id="1490" w:author="Autor"/>
                    <w:rFonts w:cstheme="minorHAnsi"/>
                  </w:rPr>
                </w:rPrChange>
              </w:rPr>
              <w:pPrChange w:id="1491" w:author="Autor">
                <w:pPr>
                  <w:pStyle w:val="Odsekzoznamu"/>
                  <w:widowControl w:val="0"/>
                  <w:numPr>
                    <w:numId w:val="22"/>
                  </w:numPr>
                  <w:autoSpaceDE w:val="0"/>
                  <w:autoSpaceDN w:val="0"/>
                  <w:adjustRightInd w:val="0"/>
                  <w:spacing w:line="276" w:lineRule="auto"/>
                  <w:ind w:hanging="360"/>
                  <w:jc w:val="both"/>
                </w:pPr>
              </w:pPrChange>
            </w:pPr>
            <w:del w:id="1492" w:author="Autor">
              <w:r w:rsidRPr="00357E74" w:rsidDel="00357E74">
                <w:rPr>
                  <w:color w:val="C00000"/>
                  <w:rPrChange w:id="1493" w:author="Autor">
                    <w:rPr>
                      <w:rFonts w:cstheme="minorHAnsi"/>
                    </w:rPr>
                  </w:rPrChange>
                </w:rPr>
                <w:delText xml:space="preserve">vykonáva </w:delText>
              </w:r>
              <w:r w:rsidRPr="00357E74" w:rsidDel="00357E74">
                <w:rPr>
                  <w:b/>
                  <w:bCs/>
                  <w:color w:val="C00000"/>
                  <w:rPrChange w:id="1494" w:author="Autor">
                    <w:rPr>
                      <w:rFonts w:cstheme="minorHAnsi"/>
                      <w:b/>
                      <w:bCs/>
                    </w:rPr>
                  </w:rPrChange>
                </w:rPr>
                <w:delText xml:space="preserve">AFK </w:delText>
              </w:r>
              <w:r w:rsidR="00653ABE" w:rsidRPr="00357E74" w:rsidDel="00357E74">
                <w:rPr>
                  <w:b/>
                  <w:bCs/>
                  <w:color w:val="C00000"/>
                  <w:rPrChange w:id="1495" w:author="Autor">
                    <w:rPr>
                      <w:rFonts w:cstheme="minorHAnsi"/>
                      <w:b/>
                      <w:bCs/>
                    </w:rPr>
                  </w:rPrChange>
                </w:rPr>
                <w:delText xml:space="preserve">formou formálnej kontroly </w:delText>
              </w:r>
              <w:r w:rsidRPr="00357E74" w:rsidDel="00357E74">
                <w:rPr>
                  <w:b/>
                  <w:bCs/>
                  <w:color w:val="C00000"/>
                  <w:rPrChange w:id="1496" w:author="Autor">
                    <w:rPr>
                      <w:rFonts w:cstheme="minorHAnsi"/>
                      <w:b/>
                      <w:bCs/>
                    </w:rPr>
                  </w:rPrChange>
                </w:rPr>
                <w:delText>stanove</w:delText>
              </w:r>
              <w:r w:rsidR="00653ABE" w:rsidRPr="00357E74" w:rsidDel="00357E74">
                <w:rPr>
                  <w:b/>
                  <w:bCs/>
                  <w:color w:val="C00000"/>
                  <w:rPrChange w:id="1497" w:author="Autor">
                    <w:rPr>
                      <w:rFonts w:cstheme="minorHAnsi"/>
                      <w:b/>
                      <w:bCs/>
                    </w:rPr>
                  </w:rPrChange>
                </w:rPr>
                <w:delText>j</w:delText>
              </w:r>
              <w:r w:rsidRPr="00357E74" w:rsidDel="00357E74">
                <w:rPr>
                  <w:b/>
                  <w:bCs/>
                  <w:color w:val="C00000"/>
                  <w:rPrChange w:id="1498" w:author="Autor">
                    <w:rPr>
                      <w:rFonts w:cstheme="minorHAnsi"/>
                      <w:b/>
                      <w:bCs/>
                    </w:rPr>
                  </w:rPrChange>
                </w:rPr>
                <w:delText xml:space="preserve"> od</w:delText>
              </w:r>
              <w:r w:rsidRPr="00357E74" w:rsidDel="00C811BE">
                <w:rPr>
                  <w:b/>
                  <w:bCs/>
                  <w:color w:val="C00000"/>
                  <w:rPrChange w:id="1499" w:author="Autor">
                    <w:rPr>
                      <w:rFonts w:cstheme="minorHAnsi"/>
                      <w:b/>
                      <w:bCs/>
                    </w:rPr>
                  </w:rPrChange>
                </w:rPr>
                <w:delText>borom</w:delText>
              </w:r>
              <w:r w:rsidRPr="00357E74" w:rsidDel="00357E74">
                <w:rPr>
                  <w:b/>
                  <w:bCs/>
                  <w:color w:val="C00000"/>
                  <w:rPrChange w:id="1500" w:author="Autor">
                    <w:rPr>
                      <w:rFonts w:cstheme="minorHAnsi"/>
                      <w:b/>
                      <w:bCs/>
                    </w:rPr>
                  </w:rPrChange>
                </w:rPr>
                <w:delText xml:space="preserve"> zahraničnej pomoci</w:delText>
              </w:r>
              <w:r w:rsidRPr="00357E74" w:rsidDel="00357E74">
                <w:rPr>
                  <w:color w:val="C00000"/>
                  <w:rPrChange w:id="1501" w:author="Autor">
                    <w:rPr>
                      <w:rFonts w:cstheme="minorHAnsi"/>
                    </w:rPr>
                  </w:rPrChange>
                </w:rPr>
                <w:delText>, ak na základe vykonanej A</w:delText>
              </w:r>
              <w:r w:rsidR="003A6924" w:rsidRPr="00357E74" w:rsidDel="00357E74">
                <w:rPr>
                  <w:color w:val="C00000"/>
                  <w:rPrChange w:id="1502" w:author="Autor">
                    <w:rPr>
                      <w:rFonts w:cstheme="minorHAnsi"/>
                    </w:rPr>
                  </w:rPrChange>
                </w:rPr>
                <w:delText>R</w:delText>
              </w:r>
              <w:r w:rsidRPr="00357E74" w:rsidDel="00357E74">
                <w:rPr>
                  <w:color w:val="C00000"/>
                  <w:rPrChange w:id="1503" w:author="Autor">
                    <w:rPr>
                      <w:rFonts w:cstheme="minorHAnsi"/>
                    </w:rPr>
                  </w:rPrChange>
                </w:rPr>
                <w:delText xml:space="preserve"> nevyplynula povinnosť kontroly žiadosti o platbu v rozsahu 100%.</w:delText>
              </w:r>
            </w:del>
          </w:p>
          <w:p w14:paraId="2DF229E4" w14:textId="77777777" w:rsidR="004A46C0" w:rsidRPr="00337F6A" w:rsidDel="00357E74" w:rsidRDefault="004A46C0">
            <w:pPr>
              <w:rPr>
                <w:del w:id="1504" w:author="Autor"/>
              </w:rPr>
              <w:pPrChange w:id="1505" w:author="Autor">
                <w:pPr>
                  <w:pStyle w:val="Odsekzoznamu"/>
                  <w:widowControl w:val="0"/>
                  <w:autoSpaceDE w:val="0"/>
                  <w:autoSpaceDN w:val="0"/>
                  <w:adjustRightInd w:val="0"/>
                  <w:spacing w:line="276" w:lineRule="auto"/>
                  <w:jc w:val="both"/>
                </w:pPr>
              </w:pPrChange>
            </w:pPr>
          </w:p>
          <w:p w14:paraId="668067E3" w14:textId="77777777" w:rsidR="00FC3188" w:rsidRDefault="004A46C0" w:rsidP="004A46C0">
            <w:pPr>
              <w:widowControl w:val="0"/>
              <w:spacing w:before="120" w:line="276" w:lineRule="auto"/>
              <w:jc w:val="both"/>
              <w:rPr>
                <w:ins w:id="1506" w:author="Autor"/>
                <w:rFonts w:cstheme="minorHAnsi"/>
                <w:b/>
                <w:bCs/>
                <w:color w:val="0070C0"/>
              </w:rPr>
            </w:pPr>
            <w:r w:rsidRPr="00337F6A">
              <w:rPr>
                <w:rFonts w:cstheme="minorHAnsi"/>
                <w:b/>
                <w:bCs/>
                <w:color w:val="0070C0"/>
              </w:rPr>
              <w:t xml:space="preserve">Platobná jednotka </w:t>
            </w:r>
          </w:p>
          <w:p w14:paraId="52522563" w14:textId="543D3688" w:rsidR="00FC3188" w:rsidRPr="009E2DEA" w:rsidRDefault="00FC3188" w:rsidP="00FC3188">
            <w:pPr>
              <w:widowControl w:val="0"/>
              <w:numPr>
                <w:ilvl w:val="0"/>
                <w:numId w:val="20"/>
              </w:numPr>
              <w:spacing w:before="120" w:line="276" w:lineRule="auto"/>
              <w:ind w:left="284" w:hanging="284"/>
              <w:jc w:val="both"/>
              <w:rPr>
                <w:ins w:id="1507" w:author="Autor"/>
                <w:rFonts w:ascii="Calibri" w:eastAsia="Times New Roman" w:hAnsi="Calibri" w:cs="Calibri"/>
                <w:lang w:val="pl-PL" w:eastAsia="sk-SK"/>
              </w:rPr>
            </w:pPr>
            <w:ins w:id="1508" w:author="Autor">
              <w:r w:rsidRPr="009E2DEA">
                <w:rPr>
                  <w:rFonts w:ascii="Calibri" w:eastAsia="Times New Roman" w:hAnsi="Calibri" w:cs="Calibri"/>
                  <w:lang w:val="pl-PL" w:eastAsia="sk-SK"/>
                </w:rPr>
                <w:t xml:space="preserve">vykonáva kontrolu žiadosti o platbu typu poskytnutie zálohovej platby a poskytnutie predfinancovania ako </w:t>
              </w:r>
              <w:r w:rsidRPr="00FC3188">
                <w:rPr>
                  <w:rFonts w:ascii="Calibri" w:eastAsia="Times New Roman" w:hAnsi="Calibri" w:cs="Calibri"/>
                  <w:b/>
                  <w:lang w:val="pl-PL" w:eastAsia="sk-SK"/>
                  <w:rPrChange w:id="1509" w:author="Autor">
                    <w:rPr>
                      <w:rFonts w:ascii="Calibri" w:eastAsia="Times New Roman" w:hAnsi="Calibri" w:cs="Calibri"/>
                      <w:lang w:val="pl-PL" w:eastAsia="sk-SK"/>
                    </w:rPr>
                  </w:rPrChange>
                </w:rPr>
                <w:t>AFK</w:t>
              </w:r>
              <w:r>
                <w:rPr>
                  <w:rFonts w:ascii="Calibri" w:eastAsia="Times New Roman" w:hAnsi="Calibri" w:cs="Calibri"/>
                  <w:lang w:val="pl-PL" w:eastAsia="sk-SK"/>
                </w:rPr>
                <w:t xml:space="preserve"> </w:t>
              </w:r>
              <w:r w:rsidRPr="009E2DEA">
                <w:rPr>
                  <w:rFonts w:ascii="Calibri" w:eastAsia="Times New Roman" w:hAnsi="Calibri" w:cs="Calibri"/>
                  <w:lang w:val="pl-PL" w:eastAsia="sk-SK"/>
                </w:rPr>
                <w:t>podľa zákona o finančnej kontrole a audite</w:t>
              </w:r>
              <w:r w:rsidR="00354A74">
                <w:rPr>
                  <w:rFonts w:ascii="Calibri" w:eastAsia="Times New Roman" w:hAnsi="Calibri" w:cs="Calibri"/>
                  <w:lang w:val="pl-PL" w:eastAsia="sk-SK"/>
                </w:rPr>
                <w:t>,</w:t>
              </w:r>
              <w:r>
                <w:rPr>
                  <w:rFonts w:ascii="Calibri" w:eastAsia="Times New Roman" w:hAnsi="Calibri" w:cs="Calibri"/>
                  <w:lang w:val="pl-PL" w:eastAsia="sk-SK"/>
                </w:rPr>
                <w:t xml:space="preserve"> </w:t>
              </w:r>
            </w:ins>
          </w:p>
          <w:p w14:paraId="5B38B466" w14:textId="73FE1717" w:rsidR="00FC3188" w:rsidRDefault="00FC3188">
            <w:pPr>
              <w:widowControl w:val="0"/>
              <w:numPr>
                <w:ilvl w:val="0"/>
                <w:numId w:val="20"/>
              </w:numPr>
              <w:spacing w:before="120" w:line="276" w:lineRule="auto"/>
              <w:ind w:left="284" w:hanging="284"/>
              <w:jc w:val="both"/>
              <w:rPr>
                <w:ins w:id="1510" w:author="Autor"/>
                <w:rFonts w:ascii="Calibri" w:eastAsia="Times New Roman" w:hAnsi="Calibri" w:cs="Calibri"/>
                <w:lang w:val="pl-PL" w:eastAsia="sk-SK"/>
              </w:rPr>
              <w:pPrChange w:id="1511" w:author="Autor">
                <w:pPr>
                  <w:widowControl w:val="0"/>
                  <w:spacing w:before="120" w:line="276" w:lineRule="auto"/>
                  <w:jc w:val="both"/>
                </w:pPr>
              </w:pPrChange>
            </w:pPr>
            <w:ins w:id="1512" w:author="Autor">
              <w:r w:rsidRPr="009E2DEA">
                <w:rPr>
                  <w:rFonts w:ascii="Calibri" w:eastAsia="Times New Roman" w:hAnsi="Calibri" w:cs="Calibri"/>
                  <w:lang w:val="pl-PL" w:eastAsia="sk-SK"/>
                </w:rPr>
                <w:t xml:space="preserve">vykonáva kontrolu žiadosti o platbu </w:t>
              </w:r>
              <w:r w:rsidRPr="009E2DEA">
                <w:rPr>
                  <w:rFonts w:ascii="Calibri" w:hAnsi="Calibri" w:cs="Calibri"/>
                </w:rPr>
                <w:t>typu zúčtovanie zálohovej platby/ zúčtovanie predfinancovania/ priebežná platba</w:t>
              </w:r>
              <w:r w:rsidRPr="009E2DEA">
                <w:rPr>
                  <w:rFonts w:ascii="Calibri" w:eastAsia="Times New Roman" w:hAnsi="Calibri" w:cs="Calibri"/>
                  <w:lang w:val="pl-PL" w:eastAsia="sk-SK"/>
                </w:rPr>
                <w:t xml:space="preserve"> ako </w:t>
              </w:r>
              <w:r w:rsidR="00354A74" w:rsidRPr="00354A74">
                <w:rPr>
                  <w:rFonts w:ascii="Calibri" w:eastAsia="Times New Roman" w:hAnsi="Calibri" w:cs="Calibri"/>
                  <w:b/>
                  <w:lang w:val="pl-PL" w:eastAsia="sk-SK"/>
                  <w:rPrChange w:id="1513" w:author="Autor">
                    <w:rPr>
                      <w:rFonts w:ascii="Calibri" w:eastAsia="Times New Roman" w:hAnsi="Calibri" w:cs="Calibri"/>
                      <w:lang w:val="pl-PL" w:eastAsia="sk-SK"/>
                    </w:rPr>
                  </w:rPrChange>
                </w:rPr>
                <w:t>AFK</w:t>
              </w:r>
              <w:r w:rsidR="00354A74">
                <w:rPr>
                  <w:rFonts w:ascii="Calibri" w:eastAsia="Times New Roman" w:hAnsi="Calibri" w:cs="Calibri"/>
                  <w:lang w:val="pl-PL" w:eastAsia="sk-SK"/>
                </w:rPr>
                <w:t xml:space="preserve"> </w:t>
              </w:r>
              <w:r w:rsidRPr="009E2DEA">
                <w:rPr>
                  <w:rFonts w:ascii="Calibri" w:eastAsia="Times New Roman" w:hAnsi="Calibri" w:cs="Calibri"/>
                  <w:lang w:val="pl-PL" w:eastAsia="sk-SK"/>
                </w:rPr>
                <w:t xml:space="preserve">podľa zákona o finančnej kontrole </w:t>
              </w:r>
              <w:r w:rsidR="00260D55">
                <w:rPr>
                  <w:rFonts w:ascii="Calibri" w:eastAsia="Times New Roman" w:hAnsi="Calibri" w:cs="Calibri"/>
                  <w:lang w:val="pl-PL" w:eastAsia="sk-SK"/>
                </w:rPr>
                <w:t xml:space="preserve">a audite </w:t>
              </w:r>
              <w:r w:rsidRPr="009E2DEA">
                <w:rPr>
                  <w:rFonts w:ascii="Calibri" w:eastAsia="Times New Roman" w:hAnsi="Calibri" w:cs="Calibri"/>
                  <w:lang w:val="pl-PL" w:eastAsia="sk-SK"/>
                </w:rPr>
                <w:t xml:space="preserve">v prípade, ak na základe vykonanej </w:t>
              </w:r>
              <w:r w:rsidR="008A68B8">
                <w:rPr>
                  <w:rFonts w:ascii="Calibri" w:eastAsia="Times New Roman" w:hAnsi="Calibri" w:cs="Calibri"/>
                  <w:lang w:val="pl-PL" w:eastAsia="sk-SK"/>
                </w:rPr>
                <w:t>analýzy rizík</w:t>
              </w:r>
              <w:r w:rsidR="00260D55">
                <w:rPr>
                  <w:rFonts w:ascii="Calibri" w:eastAsia="Times New Roman" w:hAnsi="Calibri" w:cs="Calibri"/>
                  <w:lang w:val="pl-PL" w:eastAsia="sk-SK"/>
                </w:rPr>
                <w:t xml:space="preserve"> </w:t>
              </w:r>
              <w:r w:rsidRPr="009E2DEA">
                <w:rPr>
                  <w:rFonts w:ascii="Calibri" w:eastAsia="Times New Roman" w:hAnsi="Calibri" w:cs="Calibri"/>
                  <w:lang w:val="pl-PL" w:eastAsia="sk-SK"/>
                </w:rPr>
                <w:t>zo strany oddelenia zahraničnej pomoci vyplynula povinnosť „</w:t>
              </w:r>
              <w:r w:rsidRPr="00CF18AD">
                <w:rPr>
                  <w:rFonts w:ascii="Calibri" w:eastAsia="Times New Roman" w:hAnsi="Calibri" w:cs="Calibri"/>
                  <w:b/>
                  <w:lang w:val="pl-PL" w:eastAsia="sk-SK"/>
                  <w:rPrChange w:id="1514" w:author="Autor">
                    <w:rPr>
                      <w:rFonts w:ascii="Calibri" w:eastAsia="Times New Roman" w:hAnsi="Calibri" w:cs="Calibri"/>
                      <w:lang w:val="pl-PL" w:eastAsia="sk-SK"/>
                    </w:rPr>
                  </w:rPrChange>
                </w:rPr>
                <w:t>úplnej kontroly</w:t>
              </w:r>
              <w:r w:rsidRPr="009E2DEA">
                <w:rPr>
                  <w:rFonts w:ascii="Calibri" w:eastAsia="Times New Roman" w:hAnsi="Calibri" w:cs="Calibri"/>
                  <w:lang w:val="pl-PL" w:eastAsia="sk-SK"/>
                </w:rPr>
                <w:t>” žiadosti o platbu v rozsahu 100% na úrovni oddelenia zahraničnej pomoci a platobnej jednotky</w:t>
              </w:r>
              <w:r>
                <w:rPr>
                  <w:rFonts w:ascii="Calibri" w:eastAsia="Times New Roman" w:hAnsi="Calibri" w:cs="Calibri"/>
                  <w:lang w:val="pl-PL" w:eastAsia="sk-SK"/>
                </w:rPr>
                <w:t>.</w:t>
              </w:r>
            </w:ins>
          </w:p>
          <w:p w14:paraId="3E3DD9A2" w14:textId="2659B9C6" w:rsidR="004A46C0" w:rsidRPr="00FC3188" w:rsidRDefault="004A46C0">
            <w:pPr>
              <w:widowControl w:val="0"/>
              <w:spacing w:before="120" w:line="276" w:lineRule="auto"/>
              <w:ind w:left="284"/>
              <w:jc w:val="both"/>
              <w:rPr>
                <w:rFonts w:ascii="Calibri" w:eastAsia="Times New Roman" w:hAnsi="Calibri" w:cs="Calibri"/>
                <w:lang w:val="pl-PL" w:eastAsia="sk-SK"/>
                <w:rPrChange w:id="1515" w:author="Autor">
                  <w:rPr>
                    <w:rFonts w:eastAsia="Calibri" w:cstheme="minorHAnsi"/>
                  </w:rPr>
                </w:rPrChange>
              </w:rPr>
              <w:pPrChange w:id="1516" w:author="Autor">
                <w:pPr>
                  <w:widowControl w:val="0"/>
                  <w:spacing w:before="120" w:line="276" w:lineRule="auto"/>
                  <w:jc w:val="both"/>
                </w:pPr>
              </w:pPrChange>
            </w:pPr>
            <w:del w:id="1517" w:author="Autor">
              <w:r w:rsidRPr="00FC3188" w:rsidDel="00FC3188">
                <w:rPr>
                  <w:rFonts w:eastAsia="Calibri" w:cstheme="minorHAnsi"/>
                  <w:color w:val="C00000"/>
                  <w:rPrChange w:id="1518" w:author="Autor">
                    <w:rPr>
                      <w:rFonts w:eastAsia="Calibri" w:cstheme="minorHAnsi"/>
                    </w:rPr>
                  </w:rPrChange>
                </w:rPr>
                <w:delText xml:space="preserve">zabezpečuje </w:delText>
              </w:r>
              <w:r w:rsidRPr="00FC3188" w:rsidDel="00FC3188">
                <w:rPr>
                  <w:rFonts w:eastAsia="Calibri" w:cstheme="minorHAnsi"/>
                  <w:bCs/>
                  <w:color w:val="C00000"/>
                  <w:rPrChange w:id="1519" w:author="Autor">
                    <w:rPr>
                      <w:rFonts w:eastAsia="Calibri" w:cstheme="minorHAnsi"/>
                      <w:bCs/>
                    </w:rPr>
                  </w:rPrChange>
                </w:rPr>
                <w:delText>kontrolu žiadosti o platbu</w:delText>
              </w:r>
              <w:r w:rsidRPr="00FC3188" w:rsidDel="00FC3188">
                <w:rPr>
                  <w:rFonts w:eastAsia="Calibri" w:cstheme="minorHAnsi"/>
                  <w:color w:val="C00000"/>
                  <w:rPrChange w:id="1520" w:author="Autor">
                    <w:rPr>
                      <w:rFonts w:eastAsia="Calibri" w:cstheme="minorHAnsi"/>
                    </w:rPr>
                  </w:rPrChange>
                </w:rPr>
                <w:delText xml:space="preserve"> ako </w:delText>
              </w:r>
              <w:r w:rsidRPr="00FC3188" w:rsidDel="00FC3188">
                <w:rPr>
                  <w:rFonts w:eastAsia="Calibri" w:cstheme="minorHAnsi"/>
                  <w:b/>
                  <w:bCs/>
                  <w:color w:val="C00000"/>
                  <w:rPrChange w:id="1521" w:author="Autor">
                    <w:rPr>
                      <w:rFonts w:eastAsia="Calibri" w:cstheme="minorHAnsi"/>
                      <w:b/>
                      <w:bCs/>
                    </w:rPr>
                  </w:rPrChange>
                </w:rPr>
                <w:delText xml:space="preserve">AFK </w:delText>
              </w:r>
              <w:r w:rsidRPr="00FC3188" w:rsidDel="00FC3188">
                <w:rPr>
                  <w:rFonts w:eastAsia="Calibri" w:cstheme="minorHAnsi"/>
                  <w:color w:val="C00000"/>
                  <w:rPrChange w:id="1522" w:author="Autor">
                    <w:rPr>
                      <w:rFonts w:eastAsia="Calibri" w:cstheme="minorHAnsi"/>
                    </w:rPr>
                  </w:rPrChange>
                </w:rPr>
                <w:delText>podľa zákona o finančnej kontrole a audite (uvedené platí v prípade, ak na základe vykonanej A</w:delText>
              </w:r>
              <w:r w:rsidR="003A6924" w:rsidRPr="00FC3188" w:rsidDel="00FC3188">
                <w:rPr>
                  <w:rFonts w:eastAsia="Calibri" w:cstheme="minorHAnsi"/>
                  <w:color w:val="C00000"/>
                  <w:rPrChange w:id="1523" w:author="Autor">
                    <w:rPr>
                      <w:rFonts w:eastAsia="Calibri" w:cstheme="minorHAnsi"/>
                    </w:rPr>
                  </w:rPrChange>
                </w:rPr>
                <w:delText>R</w:delText>
              </w:r>
              <w:r w:rsidRPr="00FC3188" w:rsidDel="00FC3188">
                <w:rPr>
                  <w:rFonts w:eastAsia="Calibri" w:cstheme="minorHAnsi"/>
                  <w:color w:val="C00000"/>
                  <w:rPrChange w:id="1524" w:author="Autor">
                    <w:rPr>
                      <w:rFonts w:eastAsia="Calibri" w:cstheme="minorHAnsi"/>
                    </w:rPr>
                  </w:rPrChange>
                </w:rPr>
                <w:delText xml:space="preserve"> zo strany od</w:delText>
              </w:r>
              <w:r w:rsidRPr="00FC3188" w:rsidDel="00C811BE">
                <w:rPr>
                  <w:rFonts w:eastAsia="Calibri" w:cstheme="minorHAnsi"/>
                  <w:color w:val="C00000"/>
                  <w:rPrChange w:id="1525" w:author="Autor">
                    <w:rPr>
                      <w:rFonts w:eastAsia="Calibri" w:cstheme="minorHAnsi"/>
                    </w:rPr>
                  </w:rPrChange>
                </w:rPr>
                <w:delText>boru</w:delText>
              </w:r>
              <w:r w:rsidRPr="00FC3188" w:rsidDel="00FC3188">
                <w:rPr>
                  <w:rFonts w:eastAsia="Calibri" w:cstheme="minorHAnsi"/>
                  <w:color w:val="C00000"/>
                  <w:rPrChange w:id="1526" w:author="Autor">
                    <w:rPr>
                      <w:rFonts w:eastAsia="Calibri" w:cstheme="minorHAnsi"/>
                    </w:rPr>
                  </w:rPrChange>
                </w:rPr>
                <w:delText xml:space="preserve"> zahraničnej pomoci vyplynula povinnosť kontroly žiadosti o platbu v rozsahu 100%</w:delText>
              </w:r>
              <w:r w:rsidR="006060E4" w:rsidRPr="00FC3188" w:rsidDel="00FC3188">
                <w:rPr>
                  <w:rFonts w:eastAsia="Calibri" w:cstheme="minorHAnsi"/>
                  <w:color w:val="C00000"/>
                  <w:rPrChange w:id="1527" w:author="Autor">
                    <w:rPr>
                      <w:rFonts w:eastAsia="Calibri" w:cstheme="minorHAnsi"/>
                    </w:rPr>
                  </w:rPrChange>
                </w:rPr>
                <w:delText xml:space="preserve"> (úplná kontrola</w:delText>
              </w:r>
              <w:r w:rsidRPr="00FC3188" w:rsidDel="00FC3188">
                <w:rPr>
                  <w:rFonts w:eastAsia="Calibri" w:cstheme="minorHAnsi"/>
                  <w:color w:val="C00000"/>
                  <w:rPrChange w:id="1528" w:author="Autor">
                    <w:rPr>
                      <w:rFonts w:eastAsia="Calibri" w:cstheme="minorHAnsi"/>
                    </w:rPr>
                  </w:rPrChange>
                </w:rPr>
                <w:delText>).</w:delText>
              </w:r>
            </w:del>
          </w:p>
        </w:tc>
      </w:tr>
      <w:tr w:rsidR="004A46C0" w:rsidRPr="00337F6A" w14:paraId="09858FE5" w14:textId="77777777" w:rsidTr="00497902">
        <w:tc>
          <w:tcPr>
            <w:tcW w:w="9062" w:type="dxa"/>
            <w:shd w:val="clear" w:color="auto" w:fill="auto"/>
            <w:tcPrChange w:id="1529" w:author="Autor">
              <w:tcPr>
                <w:tcW w:w="9062" w:type="dxa"/>
                <w:shd w:val="clear" w:color="auto" w:fill="D9D9D9" w:themeFill="background1" w:themeFillShade="D9"/>
              </w:tcPr>
            </w:tcPrChange>
          </w:tcPr>
          <w:p w14:paraId="68ACBE88" w14:textId="19B5C356" w:rsidR="004A46C0" w:rsidRPr="00A603AD" w:rsidRDefault="00952164">
            <w:pPr>
              <w:tabs>
                <w:tab w:val="left" w:pos="284"/>
              </w:tabs>
              <w:spacing w:before="120" w:after="120" w:line="276" w:lineRule="auto"/>
              <w:rPr>
                <w:rFonts w:cstheme="minorHAnsi"/>
                <w:b/>
                <w:bCs/>
                <w:u w:val="single"/>
                <w:rPrChange w:id="1530" w:author="Autor">
                  <w:rPr/>
                </w:rPrChange>
              </w:rPr>
              <w:pPrChange w:id="1531" w:author="Autor">
                <w:pPr>
                  <w:pStyle w:val="Odsekzoznamu"/>
                  <w:numPr>
                    <w:numId w:val="24"/>
                  </w:numPr>
                  <w:tabs>
                    <w:tab w:val="left" w:pos="284"/>
                  </w:tabs>
                  <w:spacing w:before="120" w:after="120" w:line="276" w:lineRule="auto"/>
                  <w:ind w:hanging="360"/>
                </w:pPr>
              </w:pPrChange>
            </w:pPr>
            <w:r w:rsidRPr="00A603AD">
              <w:rPr>
                <w:rFonts w:cstheme="minorHAnsi"/>
                <w:b/>
                <w:bCs/>
                <w:u w:val="single"/>
                <w:rPrChange w:id="1532" w:author="Autor">
                  <w:rPr/>
                </w:rPrChange>
              </w:rPr>
              <w:lastRenderedPageBreak/>
              <w:t>Finančná k</w:t>
            </w:r>
            <w:r w:rsidR="004A46C0" w:rsidRPr="00A603AD">
              <w:rPr>
                <w:rFonts w:cstheme="minorHAnsi"/>
                <w:b/>
                <w:bCs/>
                <w:u w:val="single"/>
                <w:rPrChange w:id="1533" w:author="Autor">
                  <w:rPr/>
                </w:rPrChange>
              </w:rPr>
              <w:t>ontrola na mieste</w:t>
            </w:r>
          </w:p>
          <w:p w14:paraId="4616588C" w14:textId="5881982D" w:rsidR="004A46C0" w:rsidRDefault="004A46C0" w:rsidP="004A46C0">
            <w:pPr>
              <w:widowControl w:val="0"/>
              <w:spacing w:before="120" w:line="276" w:lineRule="auto"/>
              <w:jc w:val="both"/>
              <w:rPr>
                <w:ins w:id="1534" w:author="Autor"/>
                <w:rFonts w:eastAsia="Calibri" w:cstheme="minorHAnsi"/>
              </w:rPr>
            </w:pPr>
            <w:r w:rsidRPr="00337F6A">
              <w:rPr>
                <w:rFonts w:eastAsia="Calibri" w:cstheme="minorHAnsi"/>
                <w:b/>
                <w:bCs/>
                <w:color w:val="0070C0"/>
              </w:rPr>
              <w:t>Od</w:t>
            </w:r>
            <w:ins w:id="1535" w:author="Autor">
              <w:r w:rsidR="00B178C3">
                <w:rPr>
                  <w:rFonts w:eastAsia="Calibri" w:cstheme="minorHAnsi"/>
                  <w:b/>
                  <w:bCs/>
                  <w:color w:val="0070C0"/>
                </w:rPr>
                <w:t>delenie</w:t>
              </w:r>
            </w:ins>
            <w:del w:id="1536" w:author="Autor">
              <w:r w:rsidRPr="00337F6A" w:rsidDel="00B178C3">
                <w:rPr>
                  <w:rFonts w:eastAsia="Calibri" w:cstheme="minorHAnsi"/>
                  <w:b/>
                  <w:bCs/>
                  <w:color w:val="0070C0"/>
                </w:rPr>
                <w:delText>bor</w:delText>
              </w:r>
            </w:del>
            <w:r w:rsidRPr="00337F6A">
              <w:rPr>
                <w:rFonts w:eastAsia="Calibri" w:cstheme="minorHAnsi"/>
                <w:b/>
                <w:bCs/>
                <w:color w:val="0070C0"/>
              </w:rPr>
              <w:t xml:space="preserve"> zahraničnej pomoci </w:t>
            </w:r>
            <w:r w:rsidRPr="00337F6A">
              <w:rPr>
                <w:rFonts w:eastAsia="Calibri" w:cstheme="minorHAnsi"/>
              </w:rPr>
              <w:t>vykonáva</w:t>
            </w:r>
            <w:r w:rsidRPr="00337F6A">
              <w:rPr>
                <w:rFonts w:eastAsia="Calibri" w:cstheme="minorHAnsi"/>
                <w:b/>
                <w:bCs/>
              </w:rPr>
              <w:t xml:space="preserve"> </w:t>
            </w:r>
            <w:ins w:id="1537" w:author="Autor">
              <w:r w:rsidR="008A68B8">
                <w:rPr>
                  <w:rFonts w:eastAsia="Calibri" w:cstheme="minorHAnsi"/>
                  <w:b/>
                  <w:bCs/>
                </w:rPr>
                <w:t>analýzu rizík</w:t>
              </w:r>
            </w:ins>
            <w:del w:id="1538" w:author="Autor">
              <w:r w:rsidRPr="00337F6A" w:rsidDel="008A68B8">
                <w:rPr>
                  <w:rFonts w:eastAsia="Calibri" w:cstheme="minorHAnsi"/>
                  <w:b/>
                  <w:bCs/>
                </w:rPr>
                <w:delText>A</w:delText>
              </w:r>
              <w:r w:rsidR="003A6924" w:rsidRPr="00337F6A" w:rsidDel="008A68B8">
                <w:rPr>
                  <w:rFonts w:eastAsia="Calibri" w:cstheme="minorHAnsi"/>
                  <w:b/>
                  <w:bCs/>
                </w:rPr>
                <w:delText>R</w:delText>
              </w:r>
            </w:del>
            <w:r w:rsidRPr="00337F6A">
              <w:rPr>
                <w:rFonts w:eastAsia="Calibri" w:cstheme="minorHAnsi"/>
                <w:b/>
                <w:bCs/>
              </w:rPr>
              <w:t xml:space="preserve"> </w:t>
            </w:r>
            <w:ins w:id="1539" w:author="Autor">
              <w:r w:rsidR="00AA4473">
                <w:rPr>
                  <w:rFonts w:eastAsia="Calibri" w:cstheme="minorHAnsi"/>
                  <w:b/>
                  <w:bCs/>
                </w:rPr>
                <w:t xml:space="preserve">finančných </w:t>
              </w:r>
            </w:ins>
            <w:r w:rsidRPr="008A68B8">
              <w:rPr>
                <w:rFonts w:eastAsia="Calibri" w:cstheme="minorHAnsi"/>
                <w:b/>
                <w:rPrChange w:id="1540" w:author="Autor">
                  <w:rPr>
                    <w:rFonts w:eastAsia="Calibri" w:cstheme="minorHAnsi"/>
                  </w:rPr>
                </w:rPrChange>
              </w:rPr>
              <w:t xml:space="preserve">kontrol </w:t>
            </w:r>
            <w:del w:id="1541" w:author="Autor">
              <w:r w:rsidRPr="008A68B8" w:rsidDel="00AA4473">
                <w:rPr>
                  <w:rFonts w:eastAsia="Calibri" w:cstheme="minorHAnsi"/>
                  <w:b/>
                  <w:rPrChange w:id="1542" w:author="Autor">
                    <w:rPr>
                      <w:rFonts w:eastAsia="Calibri" w:cstheme="minorHAnsi"/>
                    </w:rPr>
                  </w:rPrChange>
                </w:rPr>
                <w:delText xml:space="preserve">realizácie projektu </w:delText>
              </w:r>
            </w:del>
            <w:r w:rsidRPr="008A68B8">
              <w:rPr>
                <w:rFonts w:eastAsia="Calibri" w:cstheme="minorHAnsi"/>
                <w:b/>
                <w:rPrChange w:id="1543" w:author="Autor">
                  <w:rPr>
                    <w:rFonts w:eastAsia="Calibri" w:cstheme="minorHAnsi"/>
                  </w:rPr>
                </w:rPrChange>
              </w:rPr>
              <w:t>na mieste</w:t>
            </w:r>
            <w:r w:rsidRPr="00337F6A">
              <w:rPr>
                <w:rFonts w:eastAsia="Calibri" w:cstheme="minorHAnsi"/>
              </w:rPr>
              <w:t>.</w:t>
            </w:r>
          </w:p>
          <w:p w14:paraId="07B57C31" w14:textId="77777777" w:rsidR="00C276C4" w:rsidRPr="00337F6A" w:rsidRDefault="00C276C4" w:rsidP="004A46C0">
            <w:pPr>
              <w:widowControl w:val="0"/>
              <w:spacing w:before="120" w:line="276" w:lineRule="auto"/>
              <w:jc w:val="both"/>
              <w:rPr>
                <w:rFonts w:eastAsia="Calibri" w:cstheme="minorHAnsi"/>
              </w:rPr>
            </w:pPr>
          </w:p>
          <w:p w14:paraId="624FD756" w14:textId="5EAF9012" w:rsidR="004A46C0" w:rsidRPr="00337F6A" w:rsidDel="00BC049F" w:rsidRDefault="00BC049F" w:rsidP="004A46C0">
            <w:pPr>
              <w:widowControl w:val="0"/>
              <w:autoSpaceDE w:val="0"/>
              <w:autoSpaceDN w:val="0"/>
              <w:adjustRightInd w:val="0"/>
              <w:spacing w:line="276" w:lineRule="auto"/>
              <w:jc w:val="both"/>
              <w:rPr>
                <w:del w:id="1544" w:author="Autor"/>
                <w:rFonts w:cstheme="minorHAnsi"/>
              </w:rPr>
            </w:pPr>
            <w:ins w:id="1545" w:author="Autor">
              <w:r>
                <w:rPr>
                  <w:rFonts w:cstheme="minorHAnsi"/>
                </w:rPr>
                <w:t>Oddelenie zahraničnej pomoci v</w:t>
              </w:r>
            </w:ins>
            <w:del w:id="1546" w:author="Autor">
              <w:r w:rsidR="004A46C0" w:rsidRPr="00337F6A" w:rsidDel="00BC049F">
                <w:rPr>
                  <w:rFonts w:cstheme="minorHAnsi"/>
                </w:rPr>
                <w:delText>V</w:delText>
              </w:r>
            </w:del>
            <w:r w:rsidR="004A46C0" w:rsidRPr="00337F6A">
              <w:rPr>
                <w:rFonts w:cstheme="minorHAnsi"/>
              </w:rPr>
              <w:t xml:space="preserve">ykonáva </w:t>
            </w:r>
            <w:del w:id="1547" w:author="Autor">
              <w:r w:rsidR="004A46C0" w:rsidRPr="00337F6A" w:rsidDel="00BC049F">
                <w:rPr>
                  <w:rFonts w:cstheme="minorHAnsi"/>
                </w:rPr>
                <w:delText xml:space="preserve">kontrolu realizácie projektu na mieste ako </w:delText>
              </w:r>
            </w:del>
            <w:r w:rsidR="004A46C0" w:rsidRPr="00337F6A">
              <w:rPr>
                <w:rFonts w:cstheme="minorHAnsi"/>
                <w:b/>
                <w:bCs/>
              </w:rPr>
              <w:t xml:space="preserve">finančnú kontrolu na mieste </w:t>
            </w:r>
            <w:r w:rsidR="004A46C0" w:rsidRPr="00337F6A">
              <w:rPr>
                <w:rFonts w:cstheme="minorHAnsi"/>
              </w:rPr>
              <w:t>podľa zákona o finančnej kontrole a</w:t>
            </w:r>
            <w:del w:id="1548" w:author="Autor">
              <w:r w:rsidR="004A46C0" w:rsidRPr="00337F6A" w:rsidDel="00BC049F">
                <w:rPr>
                  <w:rFonts w:cstheme="minorHAnsi"/>
                </w:rPr>
                <w:delText xml:space="preserve"> </w:delText>
              </w:r>
            </w:del>
            <w:ins w:id="1549" w:author="Autor">
              <w:r>
                <w:rPr>
                  <w:rFonts w:cstheme="minorHAnsi"/>
                </w:rPr>
                <w:t> </w:t>
              </w:r>
            </w:ins>
            <w:r w:rsidR="004A46C0" w:rsidRPr="00337F6A">
              <w:rPr>
                <w:rFonts w:cstheme="minorHAnsi"/>
              </w:rPr>
              <w:t>audite</w:t>
            </w:r>
            <w:ins w:id="1550" w:author="Autor">
              <w:r>
                <w:rPr>
                  <w:rFonts w:cstheme="minorHAnsi"/>
                </w:rPr>
                <w:t xml:space="preserve"> </w:t>
              </w:r>
              <w:r w:rsidRPr="00BC049F">
                <w:rPr>
                  <w:rFonts w:cstheme="minorHAnsi"/>
                  <w:b/>
                  <w:color w:val="0070C0"/>
                  <w:rPrChange w:id="1551" w:author="Autor">
                    <w:rPr>
                      <w:rFonts w:cstheme="minorHAnsi"/>
                    </w:rPr>
                  </w:rPrChange>
                </w:rPr>
                <w:t>v súčinnosti s platobnou jednotkou</w:t>
              </w:r>
            </w:ins>
            <w:r w:rsidR="004A46C0" w:rsidRPr="00337F6A">
              <w:rPr>
                <w:rFonts w:cstheme="minorHAnsi"/>
              </w:rPr>
              <w:t>, ak to tak vyplynulo z</w:t>
            </w:r>
            <w:del w:id="1552" w:author="Autor">
              <w:r w:rsidR="004A46C0" w:rsidRPr="00337F6A" w:rsidDel="00797812">
                <w:rPr>
                  <w:rFonts w:cstheme="minorHAnsi"/>
                </w:rPr>
                <w:delText> </w:delText>
              </w:r>
            </w:del>
            <w:ins w:id="1553" w:author="Autor">
              <w:r w:rsidR="00797812">
                <w:rPr>
                  <w:rFonts w:cstheme="minorHAnsi"/>
                </w:rPr>
                <w:t> </w:t>
              </w:r>
            </w:ins>
            <w:r w:rsidR="004A46C0" w:rsidRPr="00337F6A">
              <w:rPr>
                <w:rFonts w:cstheme="minorHAnsi"/>
              </w:rPr>
              <w:t>vykonanej</w:t>
            </w:r>
            <w:ins w:id="1554" w:author="Autor">
              <w:r w:rsidR="00797812">
                <w:rPr>
                  <w:rFonts w:cstheme="minorHAnsi"/>
                </w:rPr>
                <w:t xml:space="preserve"> analýzy rizík</w:t>
              </w:r>
            </w:ins>
            <w:del w:id="1555" w:author="Autor">
              <w:r w:rsidR="004A46C0" w:rsidRPr="00337F6A" w:rsidDel="00797812">
                <w:rPr>
                  <w:rFonts w:cstheme="minorHAnsi"/>
                </w:rPr>
                <w:delText xml:space="preserve"> A</w:delText>
              </w:r>
              <w:r w:rsidR="003A6924" w:rsidRPr="00337F6A" w:rsidDel="00797812">
                <w:rPr>
                  <w:rFonts w:cstheme="minorHAnsi"/>
                </w:rPr>
                <w:delText>R</w:delText>
              </w:r>
            </w:del>
            <w:r w:rsidR="004A46C0" w:rsidRPr="00337F6A">
              <w:rPr>
                <w:rFonts w:cstheme="minorHAnsi"/>
              </w:rPr>
              <w:t>.</w:t>
            </w:r>
          </w:p>
          <w:p w14:paraId="2C04EE56" w14:textId="77777777" w:rsidR="004A46C0" w:rsidRPr="00337F6A" w:rsidDel="00BC049F" w:rsidRDefault="004A46C0" w:rsidP="004A46C0">
            <w:pPr>
              <w:widowControl w:val="0"/>
              <w:autoSpaceDE w:val="0"/>
              <w:autoSpaceDN w:val="0"/>
              <w:adjustRightInd w:val="0"/>
              <w:spacing w:line="276" w:lineRule="auto"/>
              <w:jc w:val="both"/>
              <w:rPr>
                <w:del w:id="1556" w:author="Autor"/>
                <w:rFonts w:cstheme="minorHAnsi"/>
              </w:rPr>
            </w:pPr>
          </w:p>
          <w:p w14:paraId="543828E4" w14:textId="7AC275B4" w:rsidR="004A46C0" w:rsidRPr="00337F6A" w:rsidRDefault="004A46C0" w:rsidP="00E6010A">
            <w:pPr>
              <w:widowControl w:val="0"/>
              <w:autoSpaceDE w:val="0"/>
              <w:autoSpaceDN w:val="0"/>
              <w:adjustRightInd w:val="0"/>
              <w:spacing w:line="276" w:lineRule="auto"/>
              <w:jc w:val="both"/>
              <w:rPr>
                <w:rFonts w:eastAsia="Calibri" w:cstheme="minorHAnsi"/>
              </w:rPr>
            </w:pPr>
            <w:del w:id="1557" w:author="Autor">
              <w:r w:rsidRPr="00337F6A" w:rsidDel="00BC049F">
                <w:rPr>
                  <w:rFonts w:eastAsia="Calibri" w:cstheme="minorHAnsi"/>
                  <w:b/>
                  <w:bCs/>
                  <w:color w:val="0070C0"/>
                </w:rPr>
                <w:delText>Platobná jednotka</w:delText>
              </w:r>
              <w:r w:rsidRPr="00337F6A" w:rsidDel="00BC049F">
                <w:rPr>
                  <w:rFonts w:eastAsia="Calibri" w:cstheme="minorHAnsi"/>
                  <w:color w:val="0070C0"/>
                </w:rPr>
                <w:delText xml:space="preserve"> </w:delText>
              </w:r>
              <w:r w:rsidRPr="00337F6A" w:rsidDel="00BC049F">
                <w:rPr>
                  <w:rFonts w:eastAsia="Calibri" w:cstheme="minorHAnsi"/>
                </w:rPr>
                <w:delText>vykonáva</w:delText>
              </w:r>
              <w:r w:rsidRPr="00337F6A" w:rsidDel="00BC049F">
                <w:rPr>
                  <w:rFonts w:eastAsia="Calibri" w:cstheme="minorHAnsi"/>
                  <w:b/>
                </w:rPr>
                <w:delText xml:space="preserve"> </w:delText>
              </w:r>
              <w:r w:rsidRPr="00337F6A" w:rsidDel="00BC049F">
                <w:rPr>
                  <w:rFonts w:eastAsia="Calibri" w:cstheme="minorHAnsi"/>
                  <w:b/>
                  <w:bCs/>
                </w:rPr>
                <w:delText>finančnú kontrolu na mieste</w:delText>
              </w:r>
              <w:r w:rsidRPr="00337F6A" w:rsidDel="00BC049F">
                <w:rPr>
                  <w:rFonts w:eastAsia="Calibri" w:cstheme="minorHAnsi"/>
                </w:rPr>
                <w:delText xml:space="preserve"> podľa zákona o finančnej kontrole a audite, ak to tak vyplynulo z vykonanej A</w:delText>
              </w:r>
              <w:r w:rsidR="003A6924" w:rsidRPr="00337F6A" w:rsidDel="00BC049F">
                <w:rPr>
                  <w:rFonts w:eastAsia="Calibri" w:cstheme="minorHAnsi"/>
                </w:rPr>
                <w:delText>R</w:delText>
              </w:r>
              <w:r w:rsidRPr="00337F6A" w:rsidDel="00BC049F">
                <w:rPr>
                  <w:rFonts w:eastAsia="Calibri" w:cstheme="minorHAnsi"/>
                </w:rPr>
                <w:delText>.</w:delText>
              </w:r>
            </w:del>
          </w:p>
        </w:tc>
      </w:tr>
    </w:tbl>
    <w:p w14:paraId="2C6F8821" w14:textId="4BAEF1FA" w:rsidR="004A46C0" w:rsidDel="000C04AF" w:rsidRDefault="004A46C0" w:rsidP="00174605">
      <w:pPr>
        <w:jc w:val="both"/>
        <w:rPr>
          <w:del w:id="1558" w:author="Autor"/>
          <w:rFonts w:cstheme="minorHAnsi"/>
        </w:rPr>
      </w:pPr>
    </w:p>
    <w:p w14:paraId="1185EBC0" w14:textId="77777777" w:rsidR="000C04AF" w:rsidRPr="00337F6A" w:rsidRDefault="000C04AF" w:rsidP="003D7172">
      <w:pPr>
        <w:jc w:val="both"/>
        <w:rPr>
          <w:ins w:id="1559" w:author="Autor"/>
          <w:rFonts w:cstheme="minorHAnsi"/>
        </w:rPr>
      </w:pPr>
    </w:p>
    <w:p w14:paraId="58E912A5" w14:textId="2273D0FD" w:rsidR="009A5793" w:rsidRPr="00337F6A" w:rsidRDefault="00851B5E" w:rsidP="00174605">
      <w:pPr>
        <w:jc w:val="both"/>
        <w:rPr>
          <w:rFonts w:cstheme="minorHAnsi"/>
        </w:rPr>
      </w:pPr>
      <w:r w:rsidRPr="00337F6A">
        <w:rPr>
          <w:rFonts w:cstheme="minorHAnsi"/>
        </w:rPr>
        <w:t xml:space="preserve">Podrobnosti výkonu </w:t>
      </w:r>
      <w:ins w:id="1560" w:author="Autor">
        <w:r w:rsidR="00595A35">
          <w:rPr>
            <w:rFonts w:cstheme="minorHAnsi"/>
          </w:rPr>
          <w:t>analýzy rizík</w:t>
        </w:r>
      </w:ins>
      <w:del w:id="1561" w:author="Autor">
        <w:r w:rsidR="00F8306E" w:rsidRPr="00337F6A" w:rsidDel="00595A35">
          <w:rPr>
            <w:rFonts w:cstheme="minorHAnsi"/>
          </w:rPr>
          <w:delText>AR</w:delText>
        </w:r>
      </w:del>
      <w:r w:rsidR="00F8306E" w:rsidRPr="00337F6A">
        <w:rPr>
          <w:rFonts w:cstheme="minorHAnsi"/>
        </w:rPr>
        <w:t xml:space="preserve"> </w:t>
      </w:r>
      <w:ins w:id="1562" w:author="Autor">
        <w:r w:rsidR="00B403C5">
          <w:rPr>
            <w:rFonts w:cstheme="minorHAnsi"/>
          </w:rPr>
          <w:t>s</w:t>
        </w:r>
      </w:ins>
      <w:del w:id="1563" w:author="Autor">
        <w:r w:rsidRPr="00337F6A" w:rsidDel="00B403C5">
          <w:rPr>
            <w:rFonts w:cstheme="minorHAnsi"/>
          </w:rPr>
          <w:delText>bud</w:delText>
        </w:r>
      </w:del>
      <w:r w:rsidRPr="00337F6A">
        <w:rPr>
          <w:rFonts w:cstheme="minorHAnsi"/>
        </w:rPr>
        <w:t>ú upravené v</w:t>
      </w:r>
      <w:r w:rsidR="00F8306E" w:rsidRPr="00337F6A">
        <w:rPr>
          <w:rFonts w:cstheme="minorHAnsi"/>
        </w:rPr>
        <w:t> Manuál</w:t>
      </w:r>
      <w:r w:rsidR="009B15FE" w:rsidRPr="00337F6A">
        <w:rPr>
          <w:rFonts w:cstheme="minorHAnsi"/>
        </w:rPr>
        <w:t>i</w:t>
      </w:r>
      <w:r w:rsidR="00F8306E" w:rsidRPr="00337F6A">
        <w:rPr>
          <w:rFonts w:cstheme="minorHAnsi"/>
        </w:rPr>
        <w:t xml:space="preserve"> procedúr.</w:t>
      </w:r>
    </w:p>
    <w:p w14:paraId="6B942734" w14:textId="57C9AB67" w:rsidR="00115C0E" w:rsidRPr="008852BC" w:rsidRDefault="00EF11FD" w:rsidP="00174605">
      <w:pPr>
        <w:jc w:val="both"/>
        <w:rPr>
          <w:rFonts w:cstheme="minorHAnsi"/>
          <w:b/>
          <w:rPrChange w:id="1564" w:author="Autor">
            <w:rPr>
              <w:rFonts w:cstheme="minorHAnsi"/>
            </w:rPr>
          </w:rPrChange>
        </w:rPr>
      </w:pPr>
      <w:r w:rsidRPr="008852BC">
        <w:rPr>
          <w:rFonts w:cstheme="minorHAnsi"/>
          <w:b/>
          <w:rPrChange w:id="1565" w:author="Autor">
            <w:rPr>
              <w:rFonts w:cstheme="minorHAnsi"/>
            </w:rPr>
          </w:rPrChange>
        </w:rPr>
        <w:t xml:space="preserve">Výkon AFK pri kontrole verejného obstarávania a obstarávania je </w:t>
      </w:r>
      <w:r w:rsidR="001D2FE1" w:rsidRPr="008852BC">
        <w:rPr>
          <w:rFonts w:cstheme="minorHAnsi"/>
          <w:b/>
          <w:rPrChange w:id="1566" w:author="Autor">
            <w:rPr>
              <w:rFonts w:cstheme="minorHAnsi"/>
            </w:rPr>
          </w:rPrChange>
        </w:rPr>
        <w:t>opísaný v kapitole 1</w:t>
      </w:r>
      <w:r w:rsidR="000B16DD" w:rsidRPr="008852BC">
        <w:rPr>
          <w:rFonts w:cstheme="minorHAnsi"/>
          <w:b/>
          <w:rPrChange w:id="1567" w:author="Autor">
            <w:rPr>
              <w:rFonts w:cstheme="minorHAnsi"/>
            </w:rPr>
          </w:rPrChange>
        </w:rPr>
        <w:t>2</w:t>
      </w:r>
      <w:r w:rsidR="007F1AA3" w:rsidRPr="008852BC">
        <w:rPr>
          <w:rFonts w:cstheme="minorHAnsi"/>
          <w:b/>
          <w:rPrChange w:id="1568" w:author="Autor">
            <w:rPr>
              <w:rFonts w:cstheme="minorHAnsi"/>
            </w:rPr>
          </w:rPrChange>
        </w:rPr>
        <w:t>.</w:t>
      </w:r>
    </w:p>
    <w:p w14:paraId="666E8BD2" w14:textId="29DE8120" w:rsidR="006E3784" w:rsidRPr="00337F6A" w:rsidRDefault="006E3784" w:rsidP="00174605">
      <w:pPr>
        <w:jc w:val="both"/>
        <w:rPr>
          <w:rFonts w:cstheme="minorHAnsi"/>
        </w:rPr>
      </w:pPr>
    </w:p>
    <w:p w14:paraId="6118413C" w14:textId="4871F430" w:rsidR="00851B5E" w:rsidRPr="00337F6A" w:rsidRDefault="00393CAA" w:rsidP="007F3715">
      <w:pPr>
        <w:pStyle w:val="Nadpis1"/>
        <w:spacing w:before="0" w:line="240" w:lineRule="auto"/>
        <w:rPr>
          <w:rFonts w:asciiTheme="minorHAnsi" w:hAnsiTheme="minorHAnsi" w:cstheme="minorHAnsi"/>
          <w:b/>
          <w:caps/>
          <w:sz w:val="22"/>
          <w:szCs w:val="22"/>
        </w:rPr>
      </w:pPr>
      <w:bookmarkStart w:id="1569" w:name="_Toc204683771"/>
      <w:r w:rsidRPr="00337F6A">
        <w:rPr>
          <w:rFonts w:asciiTheme="minorHAnsi" w:hAnsiTheme="minorHAnsi" w:cstheme="minorHAnsi"/>
          <w:b/>
          <w:caps/>
          <w:sz w:val="22"/>
          <w:szCs w:val="22"/>
        </w:rPr>
        <w:lastRenderedPageBreak/>
        <w:t>1</w:t>
      </w:r>
      <w:r w:rsidR="00F73BE7" w:rsidRPr="00337F6A">
        <w:rPr>
          <w:rFonts w:asciiTheme="minorHAnsi" w:hAnsiTheme="minorHAnsi" w:cstheme="minorHAnsi"/>
          <w:b/>
          <w:caps/>
          <w:sz w:val="22"/>
          <w:szCs w:val="22"/>
        </w:rPr>
        <w:t>2</w:t>
      </w:r>
      <w:r w:rsidR="00145466" w:rsidRPr="00337F6A">
        <w:rPr>
          <w:rFonts w:asciiTheme="minorHAnsi" w:hAnsiTheme="minorHAnsi" w:cstheme="minorHAnsi"/>
          <w:b/>
          <w:caps/>
          <w:sz w:val="22"/>
          <w:szCs w:val="22"/>
        </w:rPr>
        <w:t xml:space="preserve">. </w:t>
      </w:r>
      <w:r w:rsidR="00851B5E" w:rsidRPr="00337F6A">
        <w:rPr>
          <w:rFonts w:asciiTheme="minorHAnsi" w:hAnsiTheme="minorHAnsi" w:cstheme="minorHAnsi"/>
          <w:b/>
          <w:caps/>
          <w:sz w:val="22"/>
          <w:szCs w:val="22"/>
        </w:rPr>
        <w:t>KONTROLA VEREJNÉHO OBSTARÁVANIA A OBSTARÁVANIA</w:t>
      </w:r>
      <w:bookmarkEnd w:id="1569"/>
    </w:p>
    <w:p w14:paraId="4C204584" w14:textId="77777777" w:rsidR="007F3715" w:rsidRPr="00337F6A" w:rsidRDefault="007F3715" w:rsidP="007F3715">
      <w:pPr>
        <w:spacing w:after="0" w:line="240" w:lineRule="auto"/>
        <w:jc w:val="both"/>
        <w:rPr>
          <w:rFonts w:cstheme="minorHAnsi"/>
        </w:rPr>
      </w:pPr>
    </w:p>
    <w:p w14:paraId="1C36810E" w14:textId="777564C9" w:rsidR="00F07A0F" w:rsidRPr="00337F6A" w:rsidDel="00131562" w:rsidRDefault="00F07A0F" w:rsidP="00F07A0F">
      <w:pPr>
        <w:jc w:val="both"/>
        <w:rPr>
          <w:moveFrom w:id="1570" w:author="Autor"/>
          <w:rFonts w:cstheme="minorHAnsi"/>
        </w:rPr>
      </w:pPr>
      <w:moveFromRangeStart w:id="1571" w:author="Autor" w:name="move204075361"/>
      <w:moveFrom w:id="1572" w:author="Autor">
        <w:r w:rsidRPr="00337F6A" w:rsidDel="00131562">
          <w:rPr>
            <w:rFonts w:cstheme="minorHAnsi"/>
          </w:rPr>
          <w:t xml:space="preserve">Kontrolu verejného obstarávania a obstarávania financovaného z verejných prostriedkov vykonáva OO.  </w:t>
        </w:r>
      </w:moveFrom>
    </w:p>
    <w:moveFromRangeEnd w:id="1571"/>
    <w:p w14:paraId="7A8B91B4" w14:textId="691238A4" w:rsidR="00851B5E" w:rsidRPr="00337F6A" w:rsidRDefault="00851B5E" w:rsidP="007F3715">
      <w:pPr>
        <w:spacing w:after="0" w:line="240" w:lineRule="auto"/>
        <w:jc w:val="both"/>
        <w:rPr>
          <w:rFonts w:cstheme="minorHAnsi"/>
        </w:rPr>
      </w:pPr>
      <w:r w:rsidRPr="00337F6A">
        <w:rPr>
          <w:rFonts w:cstheme="minorHAnsi"/>
        </w:rPr>
        <w:t>Kontrola verejného obstarávania a obstarávania</w:t>
      </w:r>
      <w:r w:rsidRPr="00337F6A">
        <w:rPr>
          <w:rStyle w:val="Odkaznapoznmkupodiarou"/>
          <w:rFonts w:cstheme="minorHAnsi"/>
        </w:rPr>
        <w:footnoteReference w:id="73"/>
      </w:r>
      <w:r w:rsidRPr="00337F6A">
        <w:rPr>
          <w:rFonts w:cstheme="minorHAnsi"/>
        </w:rPr>
        <w:t xml:space="preserve"> ako aj osobitné pravidlá spojené so zadávaním určitých kategórií zákaziek vychádzajú z</w:t>
      </w:r>
      <w:r w:rsidR="008F2649" w:rsidRPr="00337F6A">
        <w:rPr>
          <w:rFonts w:cstheme="minorHAnsi"/>
        </w:rPr>
        <w:t> </w:t>
      </w:r>
      <w:r w:rsidR="008F2649" w:rsidRPr="00337F6A">
        <w:rPr>
          <w:rFonts w:cstheme="minorHAnsi"/>
          <w:b/>
          <w:bCs/>
        </w:rPr>
        <w:t>Usmernenia k verejnému obstarávaniu/obstarávaniu</w:t>
      </w:r>
      <w:r w:rsidR="008F2649" w:rsidRPr="00337F6A">
        <w:rPr>
          <w:rFonts w:cstheme="minorHAnsi"/>
        </w:rPr>
        <w:t xml:space="preserve">, ktoré vydáva </w:t>
      </w:r>
      <w:ins w:id="1573" w:author="Autor">
        <w:r w:rsidR="00131562">
          <w:rPr>
            <w:rFonts w:cstheme="minorHAnsi"/>
          </w:rPr>
          <w:t>organizačný odbor</w:t>
        </w:r>
      </w:ins>
      <w:del w:id="1574" w:author="Autor">
        <w:r w:rsidR="008F2649" w:rsidRPr="00337F6A" w:rsidDel="00131562">
          <w:rPr>
            <w:rFonts w:cstheme="minorHAnsi"/>
          </w:rPr>
          <w:delText>OO</w:delText>
        </w:r>
      </w:del>
      <w:r w:rsidRPr="00337F6A">
        <w:rPr>
          <w:rFonts w:cstheme="minorHAnsi"/>
        </w:rPr>
        <w:t xml:space="preserve">. </w:t>
      </w:r>
    </w:p>
    <w:p w14:paraId="5D53A494" w14:textId="1F6BF99A" w:rsidR="00131562" w:rsidRPr="00337F6A" w:rsidDel="00131562" w:rsidRDefault="00344525" w:rsidP="00131562">
      <w:pPr>
        <w:jc w:val="both"/>
        <w:rPr>
          <w:del w:id="1575" w:author="Autor"/>
          <w:moveTo w:id="1576" w:author="Autor"/>
          <w:rFonts w:cstheme="minorHAnsi"/>
        </w:rPr>
      </w:pPr>
      <w:r w:rsidRPr="00337F6A">
        <w:rPr>
          <w:rFonts w:cstheme="minorHAnsi"/>
        </w:rPr>
        <w:t xml:space="preserve">Fázami kontroly </w:t>
      </w:r>
      <w:r w:rsidR="00784191" w:rsidRPr="00337F6A">
        <w:rPr>
          <w:rFonts w:cstheme="minorHAnsi"/>
        </w:rPr>
        <w:t xml:space="preserve">sú </w:t>
      </w:r>
      <w:r w:rsidR="00784191" w:rsidRPr="002F124E">
        <w:rPr>
          <w:rFonts w:cstheme="minorHAnsi"/>
          <w:b/>
          <w:rPrChange w:id="1577" w:author="Autor">
            <w:rPr>
              <w:rFonts w:cstheme="minorHAnsi"/>
            </w:rPr>
          </w:rPrChange>
        </w:rPr>
        <w:t>predbežná kontrola</w:t>
      </w:r>
      <w:r w:rsidR="00784191" w:rsidRPr="00337F6A">
        <w:rPr>
          <w:rFonts w:cstheme="minorHAnsi"/>
        </w:rPr>
        <w:t xml:space="preserve"> a </w:t>
      </w:r>
      <w:r w:rsidR="00784191" w:rsidRPr="002F124E">
        <w:rPr>
          <w:rFonts w:cstheme="minorHAnsi"/>
          <w:b/>
          <w:rPrChange w:id="1578" w:author="Autor">
            <w:rPr>
              <w:rFonts w:cstheme="minorHAnsi"/>
            </w:rPr>
          </w:rPrChange>
        </w:rPr>
        <w:t>kontrola po uzavretí zmluvy</w:t>
      </w:r>
      <w:r w:rsidR="00784191" w:rsidRPr="00337F6A">
        <w:rPr>
          <w:rFonts w:cstheme="minorHAnsi"/>
        </w:rPr>
        <w:t>.</w:t>
      </w:r>
      <w:ins w:id="1579" w:author="Autor">
        <w:r w:rsidR="00AB2C56">
          <w:rPr>
            <w:rFonts w:cstheme="minorHAnsi"/>
          </w:rPr>
          <w:t xml:space="preserve"> Podrobnosti k výkonu </w:t>
        </w:r>
        <w:r w:rsidR="00E415E4">
          <w:rPr>
            <w:rFonts w:cstheme="minorHAnsi"/>
          </w:rPr>
          <w:t xml:space="preserve">kontroly VO/O </w:t>
        </w:r>
        <w:r w:rsidR="00AB2C56">
          <w:rPr>
            <w:rFonts w:cstheme="minorHAnsi"/>
          </w:rPr>
          <w:t>sú súčasťou Usmernenia k VO/O.</w:t>
        </w:r>
      </w:ins>
      <w:moveToRangeStart w:id="1580" w:author="Autor" w:name="move204075361"/>
      <w:moveTo w:id="1581" w:author="Autor">
        <w:del w:id="1582" w:author="Autor">
          <w:r w:rsidR="00131562" w:rsidRPr="00131562" w:rsidDel="00280D9D">
            <w:rPr>
              <w:rFonts w:cstheme="minorHAnsi"/>
              <w:b/>
              <w:rPrChange w:id="1583" w:author="Autor">
                <w:rPr>
                  <w:rFonts w:cstheme="minorHAnsi"/>
                </w:rPr>
              </w:rPrChange>
            </w:rPr>
            <w:delText>Kontrolu verejného obstarávania a obstarávania</w:delText>
          </w:r>
          <w:r w:rsidR="00131562" w:rsidRPr="00337F6A" w:rsidDel="00280D9D">
            <w:rPr>
              <w:rFonts w:cstheme="minorHAnsi"/>
            </w:rPr>
            <w:delText xml:space="preserve"> financovaného z verejných prostriedkov vykonáva </w:delText>
          </w:r>
          <w:r w:rsidR="00131562" w:rsidRPr="00337F6A" w:rsidDel="00131562">
            <w:rPr>
              <w:rFonts w:cstheme="minorHAnsi"/>
            </w:rPr>
            <w:delText>OO</w:delText>
          </w:r>
          <w:r w:rsidR="00131562" w:rsidRPr="00337F6A" w:rsidDel="00280D9D">
            <w:rPr>
              <w:rFonts w:cstheme="minorHAnsi"/>
            </w:rPr>
            <w:delText xml:space="preserve">.  </w:delText>
          </w:r>
        </w:del>
      </w:moveTo>
    </w:p>
    <w:moveToRangeEnd w:id="1580"/>
    <w:p w14:paraId="00E115A5" w14:textId="77777777" w:rsidR="00131562" w:rsidRPr="00131562" w:rsidRDefault="00131562" w:rsidP="00851B5E">
      <w:pPr>
        <w:jc w:val="both"/>
        <w:rPr>
          <w:rFonts w:cstheme="minorHAnsi"/>
          <w:b/>
          <w:rPrChange w:id="1584" w:author="Autor">
            <w:rPr>
              <w:rFonts w:cstheme="minorHAnsi"/>
            </w:rPr>
          </w:rPrChange>
        </w:rPr>
      </w:pPr>
    </w:p>
    <w:tbl>
      <w:tblPr>
        <w:tblStyle w:val="Mriekatabuky"/>
        <w:tblW w:w="0" w:type="auto"/>
        <w:tblLook w:val="04A0" w:firstRow="1" w:lastRow="0" w:firstColumn="1" w:lastColumn="0" w:noHBand="0" w:noVBand="1"/>
        <w:tblPrChange w:id="1585" w:author="Autor">
          <w:tblPr>
            <w:tblStyle w:val="Mriekatabuky"/>
            <w:tblW w:w="0" w:type="auto"/>
            <w:tblLook w:val="04A0" w:firstRow="1" w:lastRow="0" w:firstColumn="1" w:lastColumn="0" w:noHBand="0" w:noVBand="1"/>
          </w:tblPr>
        </w:tblPrChange>
      </w:tblPr>
      <w:tblGrid>
        <w:gridCol w:w="9062"/>
        <w:tblGridChange w:id="1586">
          <w:tblGrid>
            <w:gridCol w:w="9062"/>
          </w:tblGrid>
        </w:tblGridChange>
      </w:tblGrid>
      <w:tr w:rsidR="00280D9D" w:rsidRPr="00337F6A" w14:paraId="4D095D27" w14:textId="77777777" w:rsidTr="00497902">
        <w:trPr>
          <w:ins w:id="1587" w:author="Autor"/>
        </w:trPr>
        <w:tc>
          <w:tcPr>
            <w:tcW w:w="9062" w:type="dxa"/>
            <w:shd w:val="clear" w:color="auto" w:fill="auto"/>
            <w:tcPrChange w:id="1588" w:author="Autor">
              <w:tcPr>
                <w:tcW w:w="9062" w:type="dxa"/>
                <w:shd w:val="clear" w:color="auto" w:fill="F2F2F2" w:themeFill="background1" w:themeFillShade="F2"/>
              </w:tcPr>
            </w:tcPrChange>
          </w:tcPr>
          <w:p w14:paraId="73740F23" w14:textId="77777777" w:rsidR="00280D9D" w:rsidRDefault="00280D9D" w:rsidP="00280D9D">
            <w:pPr>
              <w:jc w:val="both"/>
              <w:rPr>
                <w:ins w:id="1589" w:author="Autor"/>
                <w:rFonts w:ascii="Calibri" w:hAnsi="Calibri" w:cs="Calibri"/>
              </w:rPr>
            </w:pPr>
            <w:ins w:id="1590" w:author="Autor">
              <w:r w:rsidRPr="009E2DEA">
                <w:rPr>
                  <w:rFonts w:cstheme="minorHAnsi"/>
                  <w:b/>
                  <w:color w:val="0070C0"/>
                </w:rPr>
                <w:t xml:space="preserve">Oddelenie zahraničnej pomoci </w:t>
              </w:r>
              <w:r w:rsidRPr="009E2DEA">
                <w:rPr>
                  <w:rFonts w:ascii="Calibri" w:hAnsi="Calibri" w:cs="Calibri"/>
                </w:rPr>
                <w:t xml:space="preserve">vypracúva </w:t>
              </w:r>
              <w:r w:rsidRPr="009E2DEA">
                <w:rPr>
                  <w:rFonts w:ascii="Calibri" w:hAnsi="Calibri" w:cs="Calibri"/>
                  <w:b/>
                </w:rPr>
                <w:t>stanovisko ku kontrole formálnej a vecnej správnosti</w:t>
              </w:r>
              <w:r w:rsidRPr="009E2DEA">
                <w:rPr>
                  <w:rFonts w:ascii="Calibri" w:hAnsi="Calibri" w:cs="Calibri"/>
                </w:rPr>
                <w:t xml:space="preserve"> verejného obstarávania/obstarávania v rámci overenia žiadosti o kontrolu verejného obstarávania/obstarávania</w:t>
              </w:r>
              <w:r>
                <w:rPr>
                  <w:rFonts w:ascii="Calibri" w:hAnsi="Calibri" w:cs="Calibri"/>
                </w:rPr>
                <w:t>.</w:t>
              </w:r>
            </w:ins>
          </w:p>
          <w:p w14:paraId="20CB43E7" w14:textId="4675AE2C" w:rsidR="00280D9D" w:rsidRDefault="00280D9D" w:rsidP="00280D9D">
            <w:pPr>
              <w:jc w:val="both"/>
              <w:rPr>
                <w:ins w:id="1591" w:author="Autor"/>
                <w:rFonts w:cstheme="minorHAnsi"/>
                <w:b/>
                <w:bCs/>
                <w:u w:val="single"/>
              </w:rPr>
            </w:pPr>
            <w:ins w:id="1592" w:author="Autor">
              <w:r w:rsidRPr="009E2DEA">
                <w:rPr>
                  <w:rFonts w:cstheme="minorHAnsi"/>
                  <w:b/>
                </w:rPr>
                <w:t>Kontrolu verejného obstarávania a obstarávania</w:t>
              </w:r>
              <w:r w:rsidRPr="00337F6A">
                <w:rPr>
                  <w:rFonts w:cstheme="minorHAnsi"/>
                </w:rPr>
                <w:t xml:space="preserve"> financovaného z verejných prostriedkov vykonáva </w:t>
              </w:r>
              <w:r w:rsidRPr="009E2DEA">
                <w:rPr>
                  <w:rFonts w:cstheme="minorHAnsi"/>
                  <w:b/>
                  <w:color w:val="0070C0"/>
                </w:rPr>
                <w:t>organizačný odbor</w:t>
              </w:r>
              <w:r w:rsidRPr="00337F6A">
                <w:rPr>
                  <w:rFonts w:cstheme="minorHAnsi"/>
                </w:rPr>
                <w:t xml:space="preserve">.  </w:t>
              </w:r>
            </w:ins>
          </w:p>
          <w:p w14:paraId="44ECD738" w14:textId="3557626C" w:rsidR="00280D9D" w:rsidRPr="00337F6A" w:rsidRDefault="00280D9D" w:rsidP="007F1AA3">
            <w:pPr>
              <w:jc w:val="both"/>
              <w:rPr>
                <w:ins w:id="1593" w:author="Autor"/>
                <w:rFonts w:cstheme="minorHAnsi"/>
                <w:b/>
                <w:bCs/>
                <w:u w:val="single"/>
              </w:rPr>
            </w:pPr>
          </w:p>
        </w:tc>
      </w:tr>
      <w:tr w:rsidR="00CE4F61" w:rsidRPr="00337F6A" w:rsidDel="00280D9D" w14:paraId="67D4C2AA" w14:textId="0E4D8528" w:rsidTr="00497902">
        <w:trPr>
          <w:del w:id="1594" w:author="Autor"/>
        </w:trPr>
        <w:tc>
          <w:tcPr>
            <w:tcW w:w="9062" w:type="dxa"/>
            <w:shd w:val="clear" w:color="auto" w:fill="auto"/>
            <w:tcPrChange w:id="1595" w:author="Autor">
              <w:tcPr>
                <w:tcW w:w="9062" w:type="dxa"/>
                <w:shd w:val="clear" w:color="auto" w:fill="F2F2F2" w:themeFill="background1" w:themeFillShade="F2"/>
              </w:tcPr>
            </w:tcPrChange>
          </w:tcPr>
          <w:p w14:paraId="2BBF600E" w14:textId="180EE400" w:rsidR="00CE4F61" w:rsidRPr="00337F6A" w:rsidDel="00280D9D" w:rsidRDefault="00CE4F61" w:rsidP="007F1AA3">
            <w:pPr>
              <w:jc w:val="both"/>
              <w:rPr>
                <w:del w:id="1596" w:author="Autor"/>
                <w:rFonts w:eastAsia="Calibri" w:cstheme="minorHAnsi"/>
              </w:rPr>
            </w:pPr>
          </w:p>
        </w:tc>
      </w:tr>
      <w:tr w:rsidR="00CE4F61" w:rsidRPr="00337F6A" w14:paraId="5AF8C82B" w14:textId="77777777" w:rsidTr="00497902">
        <w:tc>
          <w:tcPr>
            <w:tcW w:w="9062" w:type="dxa"/>
            <w:shd w:val="clear" w:color="auto" w:fill="auto"/>
            <w:tcPrChange w:id="1597" w:author="Autor">
              <w:tcPr>
                <w:tcW w:w="9062" w:type="dxa"/>
                <w:shd w:val="clear" w:color="auto" w:fill="D9D9D9" w:themeFill="background1" w:themeFillShade="D9"/>
              </w:tcPr>
            </w:tcPrChange>
          </w:tcPr>
          <w:p w14:paraId="4A8697D8" w14:textId="62E106DB" w:rsidR="00280D9D" w:rsidRPr="00337F6A" w:rsidRDefault="00280D9D" w:rsidP="00280D9D">
            <w:pPr>
              <w:jc w:val="both"/>
              <w:rPr>
                <w:ins w:id="1598" w:author="Autor"/>
                <w:rFonts w:cstheme="minorHAnsi"/>
                <w:u w:val="single"/>
              </w:rPr>
            </w:pPr>
            <w:ins w:id="1599" w:author="Autor">
              <w:r w:rsidRPr="00337F6A">
                <w:rPr>
                  <w:rFonts w:cstheme="minorHAnsi"/>
                  <w:b/>
                  <w:bCs/>
                  <w:u w:val="single"/>
                </w:rPr>
                <w:t>Predbežná kontrola</w:t>
              </w:r>
            </w:ins>
          </w:p>
          <w:p w14:paraId="287C0E24" w14:textId="77777777" w:rsidR="00280D9D" w:rsidRPr="00337F6A" w:rsidRDefault="00280D9D" w:rsidP="00280D9D">
            <w:pPr>
              <w:jc w:val="both"/>
              <w:rPr>
                <w:ins w:id="1600" w:author="Autor"/>
                <w:rFonts w:cstheme="minorHAnsi"/>
              </w:rPr>
            </w:pPr>
            <w:ins w:id="1601" w:author="Autor">
              <w:r w:rsidRPr="00337F6A">
                <w:rPr>
                  <w:rFonts w:cstheme="minorHAnsi"/>
                </w:rPr>
                <w:t>Predbežná kontrola, t. j. posúdenie relevantných dokumentov k pripravovanému verejnému obstarávaniu pred jeho vyhlásením alebo posúdenie obstarávania pred zadaním zákazky môže byť povinná alebo dobrovoľná (v zmysle Usmernenia k verejnému obstarávaniu/obstarávaniu).</w:t>
              </w:r>
            </w:ins>
          </w:p>
          <w:p w14:paraId="3A37384C" w14:textId="77777777" w:rsidR="00280D9D" w:rsidRPr="00337F6A" w:rsidRDefault="00280D9D" w:rsidP="00280D9D">
            <w:pPr>
              <w:jc w:val="both"/>
              <w:rPr>
                <w:ins w:id="1602" w:author="Autor"/>
                <w:rFonts w:cstheme="minorHAnsi"/>
              </w:rPr>
            </w:pPr>
          </w:p>
          <w:p w14:paraId="407BB87D" w14:textId="1D91308B" w:rsidR="00280D9D" w:rsidRDefault="00280D9D" w:rsidP="00280D9D">
            <w:pPr>
              <w:jc w:val="both"/>
              <w:rPr>
                <w:ins w:id="1603" w:author="Autor"/>
                <w:rFonts w:cstheme="minorHAnsi"/>
              </w:rPr>
            </w:pPr>
            <w:ins w:id="1604" w:author="Autor">
              <w:r w:rsidRPr="00337F6A">
                <w:rPr>
                  <w:rFonts w:cstheme="minorHAnsi"/>
                </w:rPr>
                <w:t>Predbežná kontrola sa začína dňom doručenia žiadosti o vykonanie kontroly a dokumentácie cez ITMS</w:t>
              </w:r>
              <w:r>
                <w:rPr>
                  <w:rFonts w:cstheme="minorHAnsi"/>
                </w:rPr>
                <w:t>21+.</w:t>
              </w:r>
            </w:ins>
          </w:p>
          <w:p w14:paraId="660018F0" w14:textId="77777777" w:rsidR="00280D9D" w:rsidRDefault="00280D9D" w:rsidP="00280D9D">
            <w:pPr>
              <w:jc w:val="both"/>
              <w:rPr>
                <w:ins w:id="1605" w:author="Autor"/>
                <w:rFonts w:cstheme="minorHAnsi"/>
                <w:b/>
                <w:bCs/>
                <w:u w:val="single"/>
              </w:rPr>
            </w:pPr>
          </w:p>
          <w:p w14:paraId="7559FA54" w14:textId="6243074B" w:rsidR="00CE4F61" w:rsidRPr="00337F6A" w:rsidDel="008827C3" w:rsidRDefault="00CE4F61" w:rsidP="007F1AA3">
            <w:pPr>
              <w:jc w:val="both"/>
              <w:rPr>
                <w:del w:id="1606" w:author="Autor"/>
                <w:rFonts w:cstheme="minorHAnsi"/>
                <w:b/>
                <w:bCs/>
                <w:u w:val="single"/>
              </w:rPr>
            </w:pPr>
            <w:r w:rsidRPr="00337F6A">
              <w:rPr>
                <w:rFonts w:cstheme="minorHAnsi"/>
                <w:b/>
                <w:bCs/>
                <w:u w:val="single"/>
              </w:rPr>
              <w:t>Kontrola po uzavretí zmluvy</w:t>
            </w:r>
          </w:p>
          <w:p w14:paraId="0ED97299" w14:textId="77777777" w:rsidR="00CF0D91" w:rsidRPr="00337F6A" w:rsidRDefault="00CF0D91" w:rsidP="007F1AA3">
            <w:pPr>
              <w:jc w:val="both"/>
              <w:rPr>
                <w:rFonts w:cstheme="minorHAnsi"/>
                <w:b/>
                <w:bCs/>
                <w:u w:val="single"/>
              </w:rPr>
            </w:pPr>
          </w:p>
          <w:p w14:paraId="17E55876" w14:textId="77777777" w:rsidR="00CE4F61" w:rsidRPr="00337F6A" w:rsidDel="00280D9D" w:rsidRDefault="00CE4F61" w:rsidP="00280D9D">
            <w:pPr>
              <w:jc w:val="both"/>
              <w:rPr>
                <w:del w:id="1607" w:author="Autor"/>
                <w:rFonts w:cstheme="minorHAnsi"/>
              </w:rPr>
            </w:pPr>
            <w:r w:rsidRPr="00337F6A">
              <w:rPr>
                <w:rFonts w:cstheme="minorHAnsi"/>
              </w:rPr>
              <w:t xml:space="preserve">Kontrola po uzavretí zmluvy, t. j. kontrola celého postupu zadávania zákazky vo fáze po uzavretí zmluvy s úspešným uchádzačom. </w:t>
            </w:r>
          </w:p>
          <w:p w14:paraId="547F68BA" w14:textId="1795D9FC" w:rsidR="00CE4F61" w:rsidRPr="00337F6A" w:rsidDel="00CC46F4" w:rsidRDefault="00CE4F61" w:rsidP="00280D9D">
            <w:pPr>
              <w:jc w:val="both"/>
              <w:rPr>
                <w:del w:id="1608" w:author="Autor"/>
                <w:rFonts w:cstheme="minorHAnsi"/>
                <w:u w:val="single"/>
              </w:rPr>
            </w:pPr>
            <w:del w:id="1609" w:author="Autor">
              <w:r w:rsidRPr="00337F6A" w:rsidDel="00CC46F4">
                <w:rPr>
                  <w:rFonts w:cstheme="minorHAnsi"/>
                  <w:b/>
                  <w:bCs/>
                </w:rPr>
                <w:delText>Povinná kontrola</w:delText>
              </w:r>
              <w:r w:rsidRPr="00337F6A" w:rsidDel="00CC46F4">
                <w:rPr>
                  <w:rFonts w:cstheme="minorHAnsi"/>
                </w:rPr>
                <w:delText xml:space="preserve"> po uzavretí zmluvy sa vykonáva v prípade všetkých typov nadlimitných zákaziek  verejného obstarávania a nadlimitných zákaziek obstarávania. </w:delText>
              </w:r>
              <w:r w:rsidRPr="00337F6A" w:rsidDel="00CC46F4">
                <w:rPr>
                  <w:rFonts w:cstheme="minorHAnsi"/>
                  <w:b/>
                  <w:bCs/>
                  <w:u w:val="single"/>
                </w:rPr>
                <w:delText>Iné zákazky verejného obstarávania / obstarávania budú kontrolované iba v prípade, ak to vyplynie z AR, ktorú vykonáva OZP</w:delText>
              </w:r>
              <w:r w:rsidRPr="00337F6A" w:rsidDel="00CC46F4">
                <w:rPr>
                  <w:rFonts w:cstheme="minorHAnsi"/>
                  <w:u w:val="single"/>
                </w:rPr>
                <w:delText>.</w:delText>
              </w:r>
            </w:del>
          </w:p>
          <w:p w14:paraId="36E19AD0" w14:textId="77777777" w:rsidR="00CE4F61" w:rsidRPr="00337F6A" w:rsidDel="00CC46F4" w:rsidRDefault="00CE4F61" w:rsidP="00280D9D">
            <w:pPr>
              <w:jc w:val="both"/>
              <w:rPr>
                <w:del w:id="1610" w:author="Autor"/>
                <w:rFonts w:cstheme="minorHAnsi"/>
                <w:u w:val="single"/>
              </w:rPr>
            </w:pPr>
          </w:p>
          <w:p w14:paraId="07FCDEFB" w14:textId="4EB33E54" w:rsidR="00CE4F61" w:rsidRPr="007E2B4B" w:rsidDel="00CC46F4" w:rsidRDefault="00CE4F61">
            <w:pPr>
              <w:rPr>
                <w:del w:id="1611" w:author="Autor"/>
                <w:rFonts w:cstheme="minorHAnsi"/>
              </w:rPr>
              <w:pPrChange w:id="1612" w:author="Autor">
                <w:pPr>
                  <w:jc w:val="both"/>
                </w:pPr>
              </w:pPrChange>
            </w:pPr>
            <w:del w:id="1613" w:author="Autor">
              <w:r w:rsidRPr="00AB2C56" w:rsidDel="00CC46F4">
                <w:rPr>
                  <w:rFonts w:cstheme="minorHAnsi"/>
                  <w:b/>
                  <w:bCs/>
                  <w:color w:val="0070C0"/>
                </w:rPr>
                <w:delText>Odbor zahraničnej pomoci</w:delText>
              </w:r>
              <w:r w:rsidRPr="00AB2C56" w:rsidDel="00CC46F4">
                <w:rPr>
                  <w:rFonts w:cstheme="minorHAnsi"/>
                  <w:color w:val="0070C0"/>
                </w:rPr>
                <w:delText xml:space="preserve"> </w:delText>
              </w:r>
              <w:r w:rsidRPr="00AB2C56" w:rsidDel="00CC46F4">
                <w:rPr>
                  <w:rFonts w:cstheme="minorHAnsi"/>
                </w:rPr>
                <w:delText xml:space="preserve">vykonáva </w:delText>
              </w:r>
              <w:r w:rsidRPr="00695639" w:rsidDel="00CC46F4">
                <w:rPr>
                  <w:rFonts w:cstheme="minorHAnsi"/>
                  <w:b/>
                  <w:bCs/>
                </w:rPr>
                <w:delText xml:space="preserve">AR </w:delText>
              </w:r>
              <w:r w:rsidRPr="00695639" w:rsidDel="00CC46F4">
                <w:rPr>
                  <w:rFonts w:cstheme="minorHAnsi"/>
                </w:rPr>
                <w:delText>(ak nejde o povinnú kontrolu)</w:delText>
              </w:r>
              <w:r w:rsidRPr="00695639" w:rsidDel="00CC46F4">
                <w:rPr>
                  <w:rFonts w:cstheme="minorHAnsi"/>
                  <w:b/>
                  <w:bCs/>
                </w:rPr>
                <w:delText xml:space="preserve"> </w:delText>
              </w:r>
              <w:r w:rsidRPr="00E415E4" w:rsidDel="00CC46F4">
                <w:rPr>
                  <w:rFonts w:cstheme="minorHAnsi"/>
                </w:rPr>
                <w:delText>žiadostí o kontrolu verejného obstarávania/ obstarávania a podľa jej výsledku:</w:delText>
              </w:r>
            </w:del>
          </w:p>
          <w:p w14:paraId="0B02E641" w14:textId="4D6AED70" w:rsidR="00CE4F61" w:rsidRPr="00337F6A" w:rsidDel="00CC46F4" w:rsidRDefault="00CE4F61">
            <w:pPr>
              <w:rPr>
                <w:del w:id="1614" w:author="Autor"/>
              </w:rPr>
              <w:pPrChange w:id="1615" w:author="Autor">
                <w:pPr>
                  <w:jc w:val="both"/>
                </w:pPr>
              </w:pPrChange>
            </w:pPr>
          </w:p>
          <w:p w14:paraId="1B56EF59" w14:textId="156C7B35" w:rsidR="009A2B6B" w:rsidRPr="00337F6A" w:rsidDel="00CC46F4" w:rsidRDefault="00CE4F61">
            <w:pPr>
              <w:rPr>
                <w:del w:id="1616" w:author="Autor"/>
              </w:rPr>
              <w:pPrChange w:id="1617" w:author="Autor">
                <w:pPr>
                  <w:numPr>
                    <w:numId w:val="46"/>
                  </w:numPr>
                  <w:autoSpaceDE w:val="0"/>
                  <w:autoSpaceDN w:val="0"/>
                  <w:spacing w:line="276" w:lineRule="auto"/>
                  <w:ind w:left="1004" w:hanging="360"/>
                  <w:contextualSpacing/>
                  <w:jc w:val="both"/>
                </w:pPr>
              </w:pPrChange>
            </w:pPr>
            <w:del w:id="1618" w:author="Autor">
              <w:r w:rsidRPr="00337F6A" w:rsidDel="00CC46F4">
                <w:delText xml:space="preserve">vypracúva </w:delText>
              </w:r>
              <w:r w:rsidRPr="00337F6A" w:rsidDel="00CC46F4">
                <w:rPr>
                  <w:b/>
                  <w:bCs/>
                </w:rPr>
                <w:delText>stanovisko k formálnej a vecnej správnosti</w:delText>
              </w:r>
              <w:r w:rsidRPr="00337F6A" w:rsidDel="00CC46F4">
                <w:delText xml:space="preserve"> v rámci overenia žiadosti o kontrolu verejného obstarávania/obstarávania, ak na základe vykonanej AR vyplynula povinnosť kontroly verejného obstarávania/obstarávania. </w:delText>
              </w:r>
              <w:r w:rsidRPr="00337F6A" w:rsidDel="00CC46F4">
                <w:rPr>
                  <w:b/>
                  <w:color w:val="0070C0"/>
                </w:rPr>
                <w:delText>O</w:delText>
              </w:r>
              <w:r w:rsidR="00D348C8" w:rsidRPr="00337F6A" w:rsidDel="00CC46F4">
                <w:rPr>
                  <w:b/>
                  <w:color w:val="0070C0"/>
                </w:rPr>
                <w:delText>rganizačný odbor</w:delText>
              </w:r>
              <w:r w:rsidRPr="00337F6A" w:rsidDel="00CC46F4">
                <w:rPr>
                  <w:color w:val="0070C0"/>
                </w:rPr>
                <w:delText xml:space="preserve"> </w:delText>
              </w:r>
              <w:r w:rsidRPr="00337F6A" w:rsidDel="00CC46F4">
                <w:delText xml:space="preserve">vykoná kontrolu VO/O ako </w:delText>
              </w:r>
              <w:r w:rsidRPr="00337F6A" w:rsidDel="00CC46F4">
                <w:rPr>
                  <w:b/>
                </w:rPr>
                <w:delText>AFK</w:delText>
              </w:r>
              <w:r w:rsidRPr="00337F6A" w:rsidDel="00CC46F4">
                <w:delText xml:space="preserve"> podľa zákona o fi</w:delText>
              </w:r>
              <w:r w:rsidR="00215139" w:rsidRPr="00337F6A" w:rsidDel="00CC46F4">
                <w:delText>nančnej kontrole a audite, výstupom ktorej je návrh správy/správa z AFK doručovaná prijímateľovi prostredníctvom ITMS.</w:delText>
              </w:r>
            </w:del>
          </w:p>
          <w:p w14:paraId="44F2787F" w14:textId="3074B92D" w:rsidR="00CE4F61" w:rsidRPr="00337F6A" w:rsidDel="00CC46F4" w:rsidRDefault="00CE4F61">
            <w:pPr>
              <w:rPr>
                <w:del w:id="1619" w:author="Autor"/>
                <w:b/>
                <w:bCs/>
              </w:rPr>
              <w:pPrChange w:id="1620" w:author="Autor">
                <w:pPr>
                  <w:autoSpaceDE w:val="0"/>
                  <w:autoSpaceDN w:val="0"/>
                  <w:spacing w:line="276" w:lineRule="auto"/>
                  <w:ind w:left="644"/>
                  <w:contextualSpacing/>
                  <w:jc w:val="both"/>
                </w:pPr>
              </w:pPrChange>
            </w:pPr>
            <w:del w:id="1621" w:author="Autor">
              <w:r w:rsidRPr="00337F6A" w:rsidDel="00CC46F4">
                <w:rPr>
                  <w:b/>
                  <w:bCs/>
                </w:rPr>
                <w:delText>alebo</w:delText>
              </w:r>
            </w:del>
          </w:p>
          <w:p w14:paraId="6A877C2A" w14:textId="1899CAF4" w:rsidR="00CE4F61" w:rsidRPr="0007203F" w:rsidDel="00CC46F4" w:rsidRDefault="00CE4F61">
            <w:pPr>
              <w:rPr>
                <w:del w:id="1622" w:author="Autor"/>
              </w:rPr>
              <w:pPrChange w:id="1623" w:author="Autor">
                <w:pPr>
                  <w:pStyle w:val="Odsekzoznamu"/>
                  <w:numPr>
                    <w:numId w:val="46"/>
                  </w:numPr>
                  <w:ind w:left="1004" w:hanging="360"/>
                  <w:jc w:val="both"/>
                </w:pPr>
              </w:pPrChange>
            </w:pPr>
            <w:del w:id="1624" w:author="Autor">
              <w:r w:rsidRPr="00337F6A" w:rsidDel="00CC46F4">
                <w:rPr>
                  <w:b/>
                  <w:bCs/>
                  <w:color w:val="0070C0"/>
                </w:rPr>
                <w:delText>odbor zahraničnej pomoci</w:delText>
              </w:r>
              <w:r w:rsidRPr="00337F6A" w:rsidDel="00CC46F4">
                <w:rPr>
                  <w:color w:val="0070C0"/>
                </w:rPr>
                <w:delText xml:space="preserve"> </w:delText>
              </w:r>
              <w:r w:rsidRPr="00337F6A" w:rsidDel="00CC46F4">
                <w:delText xml:space="preserve">vykonáva </w:delText>
              </w:r>
              <w:r w:rsidRPr="00337F6A" w:rsidDel="00CC46F4">
                <w:rPr>
                  <w:b/>
                  <w:bCs/>
                </w:rPr>
                <w:delText>AFK v rozsahu stanovenom odborom zahraničnej pomoci</w:delText>
              </w:r>
              <w:r w:rsidRPr="00337F6A" w:rsidDel="00CC46F4">
                <w:delText xml:space="preserve">, ak na základe vykonanej AR nevyplynula povinnosť kontroly verejného </w:delText>
              </w:r>
              <w:r w:rsidRPr="00337F6A" w:rsidDel="00CC46F4">
                <w:lastRenderedPageBreak/>
                <w:delText xml:space="preserve">obstarávania/obstarávania. </w:delText>
              </w:r>
              <w:r w:rsidR="003A4375" w:rsidRPr="00337F6A" w:rsidDel="00CC46F4">
                <w:delText>Výstupom kontroly odboru zahraničnej pomoci je návrh správy/správa z AFK doručovaná prijímateľovi prostredníctvom ITMS.</w:delText>
              </w:r>
            </w:del>
          </w:p>
          <w:p w14:paraId="73B0A6B8" w14:textId="1485C29B" w:rsidR="003A4375" w:rsidRPr="00337F6A" w:rsidRDefault="003A4375">
            <w:pPr>
              <w:jc w:val="both"/>
              <w:rPr>
                <w:b/>
                <w:bCs/>
                <w:color w:val="0070C0"/>
              </w:rPr>
              <w:pPrChange w:id="1625" w:author="Autor">
                <w:pPr>
                  <w:autoSpaceDE w:val="0"/>
                  <w:autoSpaceDN w:val="0"/>
                  <w:ind w:left="1004"/>
                  <w:contextualSpacing/>
                  <w:jc w:val="both"/>
                </w:pPr>
              </w:pPrChange>
            </w:pPr>
          </w:p>
        </w:tc>
      </w:tr>
    </w:tbl>
    <w:p w14:paraId="7A6F07B8" w14:textId="0055E308" w:rsidR="001274F5" w:rsidRPr="00337F6A" w:rsidRDefault="001274F5" w:rsidP="0007203F">
      <w:pPr>
        <w:rPr>
          <w:rFonts w:cstheme="minorHAnsi"/>
        </w:rPr>
      </w:pPr>
    </w:p>
    <w:p w14:paraId="080D6646" w14:textId="2BCA7D07" w:rsidR="007F3715" w:rsidRDefault="004A3723" w:rsidP="00A7679D">
      <w:pPr>
        <w:pStyle w:val="Nadpis1"/>
        <w:spacing w:before="0" w:line="240" w:lineRule="auto"/>
        <w:rPr>
          <w:rFonts w:asciiTheme="minorHAnsi" w:hAnsiTheme="minorHAnsi" w:cstheme="minorHAnsi"/>
          <w:b/>
          <w:caps/>
          <w:sz w:val="22"/>
          <w:szCs w:val="22"/>
        </w:rPr>
      </w:pPr>
      <w:bookmarkStart w:id="1626" w:name="_Toc204683772"/>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3</w:t>
      </w:r>
      <w:r w:rsidRPr="00337F6A">
        <w:rPr>
          <w:rFonts w:asciiTheme="minorHAnsi" w:hAnsiTheme="minorHAnsi" w:cstheme="minorHAnsi"/>
          <w:b/>
          <w:caps/>
          <w:sz w:val="22"/>
          <w:szCs w:val="22"/>
        </w:rPr>
        <w:t>. Monitorovanie a</w:t>
      </w:r>
      <w:r w:rsidR="00A7679D">
        <w:rPr>
          <w:rFonts w:asciiTheme="minorHAnsi" w:hAnsiTheme="minorHAnsi" w:cstheme="minorHAnsi"/>
          <w:b/>
          <w:caps/>
          <w:sz w:val="22"/>
          <w:szCs w:val="22"/>
        </w:rPr>
        <w:t> </w:t>
      </w:r>
      <w:r w:rsidRPr="00337F6A">
        <w:rPr>
          <w:rFonts w:asciiTheme="minorHAnsi" w:hAnsiTheme="minorHAnsi" w:cstheme="minorHAnsi"/>
          <w:b/>
          <w:caps/>
          <w:sz w:val="22"/>
          <w:szCs w:val="22"/>
        </w:rPr>
        <w:t>ukazovatele</w:t>
      </w:r>
      <w:bookmarkEnd w:id="1626"/>
    </w:p>
    <w:p w14:paraId="3A677616" w14:textId="77777777" w:rsidR="00A7679D" w:rsidRPr="00A7679D" w:rsidRDefault="00A7679D" w:rsidP="00A7679D"/>
    <w:p w14:paraId="3A4718C1" w14:textId="2BBCE0EB" w:rsidR="007B4BED" w:rsidRPr="00337F6A" w:rsidRDefault="007B4BED" w:rsidP="001827FD">
      <w:pPr>
        <w:jc w:val="both"/>
        <w:rPr>
          <w:rFonts w:cstheme="minorHAnsi"/>
          <w:bCs/>
        </w:rPr>
      </w:pPr>
      <w:r w:rsidRPr="00337F6A">
        <w:rPr>
          <w:rFonts w:cstheme="minorHAnsi"/>
          <w:bCs/>
        </w:rPr>
        <w:t xml:space="preserve">Monitorovanie implementácie fondov EÚ prebieha na projektovej, programovej a národnej úrovni. Východiskom pre agregáciu monitorovacích dát na programovú úroveň je projekt. Následne agregáciou údajov z programovej úrovne je možné monitorovať a vyhodnocovať implementáciu fondov EÚ na národnej úrovni, pričom je potrebné zohľadniť špecifiká jednotlivých fondov, resp. programov.  </w:t>
      </w:r>
    </w:p>
    <w:p w14:paraId="548D7BB4" w14:textId="77777777" w:rsidR="00C52B67" w:rsidRPr="00337F6A" w:rsidRDefault="00660142" w:rsidP="001827FD">
      <w:pPr>
        <w:jc w:val="both"/>
        <w:rPr>
          <w:rFonts w:cstheme="minorHAnsi"/>
        </w:rPr>
      </w:pPr>
      <w:r w:rsidRPr="00337F6A">
        <w:rPr>
          <w:rFonts w:cstheme="minorHAnsi"/>
          <w:b/>
          <w:color w:val="0070C0"/>
        </w:rPr>
        <w:t>Monitorovanie</w:t>
      </w:r>
      <w:r w:rsidRPr="00337F6A">
        <w:rPr>
          <w:rFonts w:cstheme="minorHAnsi"/>
        </w:rPr>
        <w:t xml:space="preserve"> je </w:t>
      </w:r>
      <w:r w:rsidR="00DB3FFD" w:rsidRPr="00337F6A">
        <w:rPr>
          <w:rFonts w:cstheme="minorHAnsi"/>
        </w:rPr>
        <w:t xml:space="preserve">systematická činnosť zberu a vyhodnocovania informácií o pokroku </w:t>
      </w:r>
      <w:r w:rsidR="00950810" w:rsidRPr="00337F6A">
        <w:rPr>
          <w:rFonts w:cstheme="minorHAnsi"/>
        </w:rPr>
        <w:t xml:space="preserve">implementácie </w:t>
      </w:r>
      <w:r w:rsidR="00DB3FFD" w:rsidRPr="00337F6A">
        <w:rPr>
          <w:rFonts w:cstheme="minorHAnsi"/>
        </w:rPr>
        <w:t xml:space="preserve">programov. </w:t>
      </w:r>
      <w:r w:rsidR="00390655" w:rsidRPr="00337F6A">
        <w:rPr>
          <w:rFonts w:cstheme="minorHAnsi"/>
        </w:rPr>
        <w:t xml:space="preserve">Monitorovaním </w:t>
      </w:r>
      <w:r w:rsidR="00185750" w:rsidRPr="00337F6A">
        <w:rPr>
          <w:rFonts w:cstheme="minorHAnsi"/>
        </w:rPr>
        <w:t>sa sleduje finančný a vecný pokrok</w:t>
      </w:r>
      <w:r w:rsidR="00C52B67" w:rsidRPr="00337F6A">
        <w:rPr>
          <w:rFonts w:cstheme="minorHAnsi"/>
        </w:rPr>
        <w:t xml:space="preserve"> </w:t>
      </w:r>
      <w:r w:rsidR="0067531C" w:rsidRPr="00337F6A">
        <w:rPr>
          <w:rFonts w:cstheme="minorHAnsi"/>
        </w:rPr>
        <w:t xml:space="preserve">pre potreby reportovania EK </w:t>
      </w:r>
      <w:r w:rsidR="00C52B67" w:rsidRPr="00337F6A">
        <w:rPr>
          <w:rFonts w:cstheme="minorHAnsi"/>
        </w:rPr>
        <w:t xml:space="preserve">a slúži </w:t>
      </w:r>
      <w:r w:rsidR="00193911" w:rsidRPr="00337F6A">
        <w:rPr>
          <w:rFonts w:cstheme="minorHAnsi"/>
        </w:rPr>
        <w:t xml:space="preserve">na včasné a priebežné vyhodnocovanie </w:t>
      </w:r>
      <w:r w:rsidR="00231F4C" w:rsidRPr="00337F6A">
        <w:rPr>
          <w:rFonts w:cstheme="minorHAnsi"/>
        </w:rPr>
        <w:t xml:space="preserve">prípadných </w:t>
      </w:r>
      <w:r w:rsidR="00193911" w:rsidRPr="00337F6A">
        <w:rPr>
          <w:rFonts w:cstheme="minorHAnsi"/>
        </w:rPr>
        <w:t xml:space="preserve">problémov pri čerpaní finančných prostriedkov a napĺňaní </w:t>
      </w:r>
      <w:r w:rsidR="004F03AE" w:rsidRPr="00337F6A">
        <w:rPr>
          <w:rFonts w:cstheme="minorHAnsi"/>
        </w:rPr>
        <w:t xml:space="preserve">vopred stanovených </w:t>
      </w:r>
      <w:r w:rsidR="0067531C" w:rsidRPr="00337F6A">
        <w:rPr>
          <w:rFonts w:cstheme="minorHAnsi"/>
        </w:rPr>
        <w:t xml:space="preserve">ukazovateľov. </w:t>
      </w:r>
      <w:r w:rsidR="00B2568D" w:rsidRPr="00337F6A">
        <w:rPr>
          <w:rFonts w:cstheme="minorHAnsi"/>
        </w:rPr>
        <w:t>Účinný systém monitorovani</w:t>
      </w:r>
      <w:r w:rsidR="00E178B0" w:rsidRPr="00337F6A">
        <w:rPr>
          <w:rFonts w:cstheme="minorHAnsi"/>
        </w:rPr>
        <w:t>a</w:t>
      </w:r>
      <w:r w:rsidR="00B2568D" w:rsidRPr="00337F6A">
        <w:rPr>
          <w:rFonts w:cstheme="minorHAnsi"/>
        </w:rPr>
        <w:t xml:space="preserve"> umožňuje identifikovať prípadný negatívny vývoj pri dosahovaní </w:t>
      </w:r>
      <w:r w:rsidR="0054797A" w:rsidRPr="00337F6A">
        <w:rPr>
          <w:rFonts w:cstheme="minorHAnsi"/>
        </w:rPr>
        <w:t>výkonnosti</w:t>
      </w:r>
      <w:r w:rsidR="00B2568D" w:rsidRPr="00337F6A">
        <w:rPr>
          <w:rFonts w:cstheme="minorHAnsi"/>
        </w:rPr>
        <w:t xml:space="preserve"> programov, ako aj pri čerpaní finančných prostriedkov fondov EÚ, a tým podporuje efektívne riadenie programov a umožňuje včasné prijímanie nápravných</w:t>
      </w:r>
      <w:r w:rsidR="00E745FE" w:rsidRPr="00337F6A">
        <w:rPr>
          <w:rFonts w:cstheme="minorHAnsi"/>
        </w:rPr>
        <w:t xml:space="preserve"> opatrení.</w:t>
      </w:r>
      <w:r w:rsidR="00884D9C" w:rsidRPr="00337F6A">
        <w:rPr>
          <w:rFonts w:cstheme="minorHAnsi"/>
        </w:rPr>
        <w:t xml:space="preserve"> </w:t>
      </w:r>
    </w:p>
    <w:p w14:paraId="52CF8F31" w14:textId="0486A871" w:rsidR="00AB38E4" w:rsidRPr="00337F6A" w:rsidRDefault="00AB38E4" w:rsidP="001827FD">
      <w:pPr>
        <w:jc w:val="both"/>
        <w:rPr>
          <w:rFonts w:cstheme="minorHAnsi"/>
        </w:rPr>
      </w:pPr>
      <w:r w:rsidRPr="00337F6A">
        <w:rPr>
          <w:rFonts w:cstheme="minorHAnsi"/>
        </w:rPr>
        <w:t>Najdôležitejším zdrojom údajov pre riadiaci orgán a CKO v oblasti monitorovania je ITMS</w:t>
      </w:r>
      <w:ins w:id="1627" w:author="Autor">
        <w:r w:rsidR="00B1054C">
          <w:rPr>
            <w:rFonts w:cstheme="minorHAnsi"/>
          </w:rPr>
          <w:t>21+</w:t>
        </w:r>
      </w:ins>
      <w:r w:rsidRPr="00337F6A">
        <w:rPr>
          <w:rFonts w:cstheme="minorHAnsi"/>
        </w:rPr>
        <w:t xml:space="preserve">. Zdrojom údajov pre EK je </w:t>
      </w:r>
      <w:ins w:id="1628" w:author="Autor">
        <w:r w:rsidR="0028039B">
          <w:rPr>
            <w:rFonts w:cstheme="minorHAnsi"/>
          </w:rPr>
          <w:t xml:space="preserve">IS </w:t>
        </w:r>
      </w:ins>
      <w:r w:rsidRPr="00337F6A">
        <w:rPr>
          <w:rFonts w:cstheme="minorHAnsi"/>
        </w:rPr>
        <w:t>SFC</w:t>
      </w:r>
      <w:ins w:id="1629" w:author="Autor">
        <w:r w:rsidR="0028039B">
          <w:rPr>
            <w:rFonts w:cstheme="minorHAnsi"/>
          </w:rPr>
          <w:t>2021</w:t>
        </w:r>
      </w:ins>
      <w:r w:rsidRPr="00337F6A">
        <w:rPr>
          <w:rFonts w:cstheme="minorHAnsi"/>
        </w:rPr>
        <w:t xml:space="preserve"> (viď časť 1</w:t>
      </w:r>
      <w:r w:rsidR="00DA1B3F" w:rsidRPr="00337F6A">
        <w:rPr>
          <w:rFonts w:cstheme="minorHAnsi"/>
        </w:rPr>
        <w:t>8</w:t>
      </w:r>
      <w:r w:rsidRPr="00337F6A">
        <w:rPr>
          <w:rFonts w:cstheme="minorHAnsi"/>
        </w:rPr>
        <w:t>).</w:t>
      </w:r>
    </w:p>
    <w:p w14:paraId="7FB52CBA" w14:textId="4449CC6A" w:rsidR="00A80932" w:rsidRPr="00337F6A" w:rsidRDefault="00185750" w:rsidP="001827FD">
      <w:pPr>
        <w:jc w:val="both"/>
        <w:rPr>
          <w:rFonts w:cstheme="minorHAnsi"/>
        </w:rPr>
      </w:pPr>
      <w:r w:rsidRPr="00337F6A">
        <w:rPr>
          <w:rFonts w:cstheme="minorHAnsi"/>
          <w:b/>
          <w:color w:val="0070C0"/>
        </w:rPr>
        <w:t>Vecný pokrok</w:t>
      </w:r>
      <w:r w:rsidRPr="00337F6A">
        <w:rPr>
          <w:rFonts w:cstheme="minorHAnsi"/>
          <w:color w:val="0070C0"/>
        </w:rPr>
        <w:t xml:space="preserve"> </w:t>
      </w:r>
      <w:r w:rsidR="001F186F" w:rsidRPr="00337F6A">
        <w:rPr>
          <w:rFonts w:cstheme="minorHAnsi"/>
        </w:rPr>
        <w:t xml:space="preserve">pri </w:t>
      </w:r>
      <w:r w:rsidR="004D6DA7" w:rsidRPr="00337F6A">
        <w:rPr>
          <w:rFonts w:cstheme="minorHAnsi"/>
        </w:rPr>
        <w:t>implementácii programov</w:t>
      </w:r>
      <w:r w:rsidR="00EA707E" w:rsidRPr="00337F6A">
        <w:rPr>
          <w:rFonts w:cstheme="minorHAnsi"/>
        </w:rPr>
        <w:t xml:space="preserve"> </w:t>
      </w:r>
      <w:r w:rsidRPr="00337F6A">
        <w:rPr>
          <w:rFonts w:cstheme="minorHAnsi"/>
        </w:rPr>
        <w:t>je sledovaný</w:t>
      </w:r>
      <w:r w:rsidR="00E51BA8" w:rsidRPr="00337F6A">
        <w:rPr>
          <w:rFonts w:cstheme="minorHAnsi"/>
        </w:rPr>
        <w:t xml:space="preserve"> </w:t>
      </w:r>
      <w:r w:rsidR="00F80AC3" w:rsidRPr="00337F6A">
        <w:rPr>
          <w:rFonts w:cstheme="minorHAnsi"/>
        </w:rPr>
        <w:t xml:space="preserve">prostredníctvom </w:t>
      </w:r>
      <w:r w:rsidR="00734812" w:rsidRPr="00337F6A">
        <w:rPr>
          <w:rFonts w:cstheme="minorHAnsi"/>
        </w:rPr>
        <w:t xml:space="preserve">ukazovateľov </w:t>
      </w:r>
      <w:r w:rsidR="00532B4D" w:rsidRPr="00337F6A">
        <w:rPr>
          <w:rFonts w:cstheme="minorHAnsi"/>
        </w:rPr>
        <w:t>výstupov a </w:t>
      </w:r>
      <w:r w:rsidR="00734812" w:rsidRPr="00337F6A">
        <w:rPr>
          <w:rFonts w:cstheme="minorHAnsi"/>
        </w:rPr>
        <w:t>ukazovateľov</w:t>
      </w:r>
      <w:r w:rsidR="00532B4D" w:rsidRPr="00337F6A">
        <w:rPr>
          <w:rFonts w:cstheme="minorHAnsi"/>
        </w:rPr>
        <w:t xml:space="preserve"> výsledkov</w:t>
      </w:r>
      <w:r w:rsidR="00734812" w:rsidRPr="00337F6A">
        <w:rPr>
          <w:rFonts w:cstheme="minorHAnsi"/>
        </w:rPr>
        <w:t>,</w:t>
      </w:r>
      <w:r w:rsidR="00532B4D" w:rsidRPr="00337F6A">
        <w:rPr>
          <w:rFonts w:cstheme="minorHAnsi"/>
        </w:rPr>
        <w:t xml:space="preserve"> </w:t>
      </w:r>
      <w:r w:rsidR="00687E89" w:rsidRPr="00337F6A">
        <w:rPr>
          <w:rFonts w:cstheme="minorHAnsi"/>
        </w:rPr>
        <w:t xml:space="preserve">ktoré </w:t>
      </w:r>
      <w:r w:rsidR="00532B4D" w:rsidRPr="00337F6A">
        <w:rPr>
          <w:rFonts w:cstheme="minorHAnsi"/>
        </w:rPr>
        <w:t>sú stanovené v </w:t>
      </w:r>
      <w:r w:rsidR="00431C9F" w:rsidRPr="00337F6A">
        <w:rPr>
          <w:rFonts w:cstheme="minorHAnsi"/>
        </w:rPr>
        <w:t>špecifických</w:t>
      </w:r>
      <w:r w:rsidR="00532B4D" w:rsidRPr="00337F6A">
        <w:rPr>
          <w:rFonts w:cstheme="minorHAnsi"/>
        </w:rPr>
        <w:t xml:space="preserve"> nariaden</w:t>
      </w:r>
      <w:r w:rsidR="00B770BE" w:rsidRPr="00337F6A">
        <w:rPr>
          <w:rFonts w:cstheme="minorHAnsi"/>
        </w:rPr>
        <w:t xml:space="preserve">iach zriaďujúcich AMIF, ISF a BMVI, prípadne v </w:t>
      </w:r>
      <w:r w:rsidR="001F10B9" w:rsidRPr="00337F6A">
        <w:rPr>
          <w:rFonts w:cstheme="minorHAnsi"/>
        </w:rPr>
        <w:t>delegovan</w:t>
      </w:r>
      <w:r w:rsidR="00B770BE" w:rsidRPr="00337F6A">
        <w:rPr>
          <w:rFonts w:cstheme="minorHAnsi"/>
        </w:rPr>
        <w:t>om</w:t>
      </w:r>
      <w:r w:rsidR="001F10B9" w:rsidRPr="00337F6A">
        <w:rPr>
          <w:rFonts w:cstheme="minorHAnsi"/>
        </w:rPr>
        <w:t xml:space="preserve"> akt</w:t>
      </w:r>
      <w:r w:rsidR="00B770BE" w:rsidRPr="00337F6A">
        <w:rPr>
          <w:rFonts w:cstheme="minorHAnsi"/>
        </w:rPr>
        <w:t>e</w:t>
      </w:r>
      <w:r w:rsidR="001F10B9" w:rsidRPr="00337F6A">
        <w:rPr>
          <w:rFonts w:cstheme="minorHAnsi"/>
        </w:rPr>
        <w:t xml:space="preserve"> </w:t>
      </w:r>
      <w:r w:rsidR="00B770BE" w:rsidRPr="00337F6A">
        <w:rPr>
          <w:rFonts w:cstheme="minorHAnsi"/>
        </w:rPr>
        <w:t xml:space="preserve">vydanom </w:t>
      </w:r>
      <w:r w:rsidR="001F10B9" w:rsidRPr="00337F6A">
        <w:rPr>
          <w:rFonts w:cstheme="minorHAnsi"/>
        </w:rPr>
        <w:t>EK</w:t>
      </w:r>
      <w:r w:rsidR="00532B4D" w:rsidRPr="00337F6A">
        <w:rPr>
          <w:rFonts w:cstheme="minorHAnsi"/>
        </w:rPr>
        <w:t xml:space="preserve">. </w:t>
      </w:r>
      <w:r w:rsidR="005B6776" w:rsidRPr="00337F6A">
        <w:rPr>
          <w:rFonts w:cstheme="minorHAnsi"/>
        </w:rPr>
        <w:t xml:space="preserve">Riadiaci orgán stanovuje pre programy </w:t>
      </w:r>
      <w:r w:rsidR="00D17E72" w:rsidRPr="00337F6A">
        <w:rPr>
          <w:rFonts w:cstheme="minorHAnsi"/>
        </w:rPr>
        <w:t>„</w:t>
      </w:r>
      <w:r w:rsidR="005B6776" w:rsidRPr="00337F6A">
        <w:rPr>
          <w:rFonts w:cstheme="minorHAnsi"/>
        </w:rPr>
        <w:t>výkonnostn</w:t>
      </w:r>
      <w:r w:rsidR="00310B17" w:rsidRPr="00337F6A">
        <w:rPr>
          <w:rFonts w:cstheme="minorHAnsi"/>
        </w:rPr>
        <w:t>é</w:t>
      </w:r>
      <w:r w:rsidR="005B6776" w:rsidRPr="00337F6A">
        <w:rPr>
          <w:rFonts w:cstheme="minorHAnsi"/>
        </w:rPr>
        <w:t xml:space="preserve"> rámc</w:t>
      </w:r>
      <w:r w:rsidR="00310B17" w:rsidRPr="00337F6A">
        <w:rPr>
          <w:rFonts w:cstheme="minorHAnsi"/>
        </w:rPr>
        <w:t>e</w:t>
      </w:r>
      <w:r w:rsidR="00D17E72" w:rsidRPr="00337F6A">
        <w:rPr>
          <w:rFonts w:cstheme="minorHAnsi"/>
        </w:rPr>
        <w:t>“</w:t>
      </w:r>
      <w:r w:rsidR="00325131" w:rsidRPr="00337F6A">
        <w:rPr>
          <w:rStyle w:val="Odkaznapoznmkupodiarou"/>
          <w:rFonts w:cstheme="minorHAnsi"/>
        </w:rPr>
        <w:footnoteReference w:id="74"/>
      </w:r>
      <w:r w:rsidR="005B6776" w:rsidRPr="00337F6A">
        <w:rPr>
          <w:rFonts w:cstheme="minorHAnsi"/>
        </w:rPr>
        <w:t xml:space="preserve"> </w:t>
      </w:r>
      <w:r w:rsidR="00312C80" w:rsidRPr="00337F6A">
        <w:rPr>
          <w:rFonts w:cstheme="minorHAnsi"/>
        </w:rPr>
        <w:t>a vypracúva metodiku na vytvorenie výkonnostn</w:t>
      </w:r>
      <w:r w:rsidR="00310B17" w:rsidRPr="00337F6A">
        <w:rPr>
          <w:rFonts w:cstheme="minorHAnsi"/>
        </w:rPr>
        <w:t>ých</w:t>
      </w:r>
      <w:r w:rsidR="00312C80" w:rsidRPr="00337F6A">
        <w:rPr>
          <w:rFonts w:cstheme="minorHAnsi"/>
        </w:rPr>
        <w:t xml:space="preserve"> rámc</w:t>
      </w:r>
      <w:r w:rsidR="00310B17" w:rsidRPr="00337F6A">
        <w:rPr>
          <w:rFonts w:cstheme="minorHAnsi"/>
        </w:rPr>
        <w:t>ov</w:t>
      </w:r>
      <w:r w:rsidR="00312C80" w:rsidRPr="00337F6A">
        <w:rPr>
          <w:rFonts w:cstheme="minorHAnsi"/>
        </w:rPr>
        <w:t xml:space="preserve"> </w:t>
      </w:r>
      <w:r w:rsidR="005B6776" w:rsidRPr="00337F6A">
        <w:rPr>
          <w:rFonts w:cstheme="minorHAnsi"/>
        </w:rPr>
        <w:t>na umožnenie monitorovania</w:t>
      </w:r>
      <w:r w:rsidR="00D17E72" w:rsidRPr="00337F6A">
        <w:rPr>
          <w:rFonts w:cstheme="minorHAnsi"/>
        </w:rPr>
        <w:t xml:space="preserve">, hodnotenia a podávania </w:t>
      </w:r>
      <w:r w:rsidR="00ED45CA" w:rsidRPr="00337F6A">
        <w:rPr>
          <w:rFonts w:cstheme="minorHAnsi"/>
        </w:rPr>
        <w:t>správ o výkonnosti programov počas vykonávania programov a na meranie celkovej výkonnosti fondov.</w:t>
      </w:r>
      <w:r w:rsidR="002208BF" w:rsidRPr="00337F6A">
        <w:rPr>
          <w:rFonts w:cstheme="minorHAnsi"/>
        </w:rPr>
        <w:t xml:space="preserve"> </w:t>
      </w:r>
    </w:p>
    <w:p w14:paraId="6481EB48" w14:textId="77777777" w:rsidR="0074652D" w:rsidRPr="00337F6A" w:rsidRDefault="0074652D" w:rsidP="001827FD">
      <w:pPr>
        <w:jc w:val="both"/>
        <w:rPr>
          <w:rFonts w:cstheme="minorHAnsi"/>
        </w:rPr>
      </w:pPr>
      <w:r w:rsidRPr="00337F6A">
        <w:rPr>
          <w:rFonts w:cstheme="minorHAnsi"/>
          <w:b/>
          <w:color w:val="0070C0"/>
        </w:rPr>
        <w:t>Finančný pokrok</w:t>
      </w:r>
      <w:r w:rsidRPr="00337F6A">
        <w:rPr>
          <w:rFonts w:cstheme="minorHAnsi"/>
          <w:color w:val="0070C0"/>
        </w:rPr>
        <w:t xml:space="preserve"> </w:t>
      </w:r>
      <w:r w:rsidRPr="00337F6A">
        <w:rPr>
          <w:rFonts w:cstheme="minorHAnsi"/>
        </w:rPr>
        <w:t>je sledovaný najmä prostredníctvom informácií o finančných prostriedkoch alokovaných vo výzvach,</w:t>
      </w:r>
      <w:r w:rsidR="003E6D98" w:rsidRPr="00337F6A">
        <w:rPr>
          <w:rFonts w:cstheme="minorHAnsi"/>
        </w:rPr>
        <w:t xml:space="preserve"> </w:t>
      </w:r>
      <w:r w:rsidRPr="00337F6A">
        <w:rPr>
          <w:rFonts w:cstheme="minorHAnsi"/>
        </w:rPr>
        <w:t>zazmluvn</w:t>
      </w:r>
      <w:r w:rsidR="003E6D98" w:rsidRPr="00337F6A">
        <w:rPr>
          <w:rFonts w:cstheme="minorHAnsi"/>
        </w:rPr>
        <w:t>ených</w:t>
      </w:r>
      <w:r w:rsidRPr="00337F6A">
        <w:rPr>
          <w:rFonts w:cstheme="minorHAnsi"/>
        </w:rPr>
        <w:t xml:space="preserve"> finančných prostriedko</w:t>
      </w:r>
      <w:r w:rsidR="003E6D98" w:rsidRPr="00337F6A">
        <w:rPr>
          <w:rFonts w:cstheme="minorHAnsi"/>
        </w:rPr>
        <w:t>ch</w:t>
      </w:r>
      <w:r w:rsidRPr="00337F6A">
        <w:rPr>
          <w:rFonts w:cstheme="minorHAnsi"/>
        </w:rPr>
        <w:t xml:space="preserve"> a čerpan</w:t>
      </w:r>
      <w:r w:rsidR="003E6D98" w:rsidRPr="00337F6A">
        <w:rPr>
          <w:rFonts w:cstheme="minorHAnsi"/>
        </w:rPr>
        <w:t>í</w:t>
      </w:r>
      <w:r w:rsidRPr="00337F6A">
        <w:rPr>
          <w:rFonts w:cstheme="minorHAnsi"/>
        </w:rPr>
        <w:t xml:space="preserve"> finančných prostriedkov. Sleduje sa tiež dodržiavanie pravidla n+3, teda plnenia finančných záväzkov programov. Finančné údaje sa členia podľa typov intervencií, ktoré sú stanovené v prílohe VI. špecifických nariadení.</w:t>
      </w:r>
    </w:p>
    <w:p w14:paraId="672C11FB" w14:textId="77777777" w:rsidR="0074652D" w:rsidRPr="00337F6A" w:rsidRDefault="0074652D" w:rsidP="001827FD">
      <w:pPr>
        <w:jc w:val="both"/>
        <w:rPr>
          <w:rFonts w:cstheme="minorHAnsi"/>
        </w:rPr>
      </w:pPr>
      <w:r w:rsidRPr="00337F6A">
        <w:rPr>
          <w:rFonts w:cstheme="minorHAnsi"/>
        </w:rPr>
        <w:t xml:space="preserve">Monitorovanie implementácie programov prebieha na projektovej, programovej a národnej úrovni. </w:t>
      </w:r>
    </w:p>
    <w:p w14:paraId="20BAA872" w14:textId="77777777" w:rsidR="0074652D" w:rsidRPr="00337F6A" w:rsidRDefault="0074652D" w:rsidP="0074652D">
      <w:pPr>
        <w:jc w:val="both"/>
        <w:rPr>
          <w:rFonts w:cstheme="minorHAnsi"/>
          <w:b/>
        </w:rPr>
      </w:pPr>
      <w:r w:rsidRPr="00337F6A">
        <w:rPr>
          <w:rFonts w:cstheme="minorHAnsi"/>
          <w:b/>
        </w:rPr>
        <w:t>a) Monitorovanie na národnej úrovni</w:t>
      </w:r>
    </w:p>
    <w:p w14:paraId="33DCE439" w14:textId="0B409A93" w:rsidR="0074652D" w:rsidRPr="00337F6A" w:rsidRDefault="0074652D" w:rsidP="0074652D">
      <w:pPr>
        <w:ind w:hanging="284"/>
        <w:jc w:val="both"/>
        <w:rPr>
          <w:rFonts w:cstheme="minorHAnsi"/>
        </w:rPr>
      </w:pPr>
      <w:r w:rsidRPr="00337F6A">
        <w:rPr>
          <w:rFonts w:cstheme="minorHAnsi"/>
          <w:b/>
        </w:rPr>
        <w:tab/>
      </w:r>
      <w:r w:rsidRPr="00337F6A">
        <w:rPr>
          <w:rFonts w:cstheme="minorHAnsi"/>
        </w:rPr>
        <w:t xml:space="preserve">Monitorovanie výsledkov implementácie programov AMIF, ISF a BMVI (ako aj KF, EFRR, ESF+, FST a ENRAF) vykonáva na národnej úrovni </w:t>
      </w:r>
      <w:r w:rsidRPr="00337F6A">
        <w:rPr>
          <w:rFonts w:cstheme="minorHAnsi"/>
          <w:b/>
        </w:rPr>
        <w:t>CKO</w:t>
      </w:r>
      <w:r w:rsidRPr="00337F6A">
        <w:rPr>
          <w:rFonts w:cstheme="minorHAnsi"/>
        </w:rPr>
        <w:t>.</w:t>
      </w:r>
      <w:r w:rsidRPr="00337F6A">
        <w:rPr>
          <w:rStyle w:val="Odkaznapoznmkupodiarou"/>
          <w:rFonts w:cstheme="minorHAnsi"/>
        </w:rPr>
        <w:footnoteReference w:id="75"/>
      </w:r>
      <w:r w:rsidRPr="00337F6A">
        <w:rPr>
          <w:rFonts w:cstheme="minorHAnsi"/>
        </w:rPr>
        <w:t xml:space="preserve"> CKO pri monitorovaní vychádza z informácií v</w:t>
      </w:r>
      <w:del w:id="1630" w:author="Autor">
        <w:r w:rsidRPr="00337F6A" w:rsidDel="00B1054C">
          <w:rPr>
            <w:rFonts w:cstheme="minorHAnsi"/>
          </w:rPr>
          <w:delText> </w:delText>
        </w:r>
      </w:del>
      <w:ins w:id="1631" w:author="Autor">
        <w:r w:rsidR="00B1054C">
          <w:rPr>
            <w:rFonts w:cstheme="minorHAnsi"/>
          </w:rPr>
          <w:t> </w:t>
        </w:r>
      </w:ins>
      <w:r w:rsidRPr="00337F6A">
        <w:rPr>
          <w:rFonts w:cstheme="minorHAnsi"/>
        </w:rPr>
        <w:t>ITMS</w:t>
      </w:r>
      <w:ins w:id="1632" w:author="Autor">
        <w:r w:rsidR="00B1054C">
          <w:rPr>
            <w:rFonts w:cstheme="minorHAnsi"/>
          </w:rPr>
          <w:t>21+</w:t>
        </w:r>
      </w:ins>
      <w:r w:rsidRPr="00337F6A">
        <w:rPr>
          <w:rFonts w:cstheme="minorHAnsi"/>
        </w:rPr>
        <w:t xml:space="preserve"> a</w:t>
      </w:r>
      <w:del w:id="1633" w:author="Autor">
        <w:r w:rsidRPr="00337F6A" w:rsidDel="0028039B">
          <w:rPr>
            <w:rFonts w:cstheme="minorHAnsi"/>
          </w:rPr>
          <w:delText> </w:delText>
        </w:r>
      </w:del>
      <w:ins w:id="1634" w:author="Autor">
        <w:r w:rsidR="0028039B">
          <w:rPr>
            <w:rFonts w:cstheme="minorHAnsi"/>
          </w:rPr>
          <w:t xml:space="preserve"> IS </w:t>
        </w:r>
      </w:ins>
      <w:r w:rsidRPr="00337F6A">
        <w:rPr>
          <w:rFonts w:cstheme="minorHAnsi"/>
        </w:rPr>
        <w:t>SFC</w:t>
      </w:r>
      <w:ins w:id="1635" w:author="Autor">
        <w:r w:rsidR="0028039B">
          <w:rPr>
            <w:rFonts w:cstheme="minorHAnsi"/>
          </w:rPr>
          <w:t>2021</w:t>
        </w:r>
      </w:ins>
      <w:r w:rsidRPr="00337F6A">
        <w:rPr>
          <w:rFonts w:cstheme="minorHAnsi"/>
        </w:rPr>
        <w:t xml:space="preserve"> a v prípade potreby žiada o poskytnutie súčinnosti v poskytovaní informácií od relevantných subjektov.</w:t>
      </w:r>
      <w:r w:rsidR="00DC1F33" w:rsidRPr="00337F6A">
        <w:rPr>
          <w:rFonts w:cstheme="minorHAnsi"/>
        </w:rPr>
        <w:t xml:space="preserve"> </w:t>
      </w:r>
      <w:r w:rsidRPr="00337F6A">
        <w:rPr>
          <w:rFonts w:cstheme="minorHAnsi"/>
        </w:rPr>
        <w:t>CKO pri monitorovaní čerpania finančných prostriedkov a plnenia pravidla N+3 spolupracuje s </w:t>
      </w:r>
      <w:r w:rsidRPr="00337F6A">
        <w:rPr>
          <w:rFonts w:cstheme="minorHAnsi"/>
          <w:b/>
        </w:rPr>
        <w:t>riadiacim orgánom</w:t>
      </w:r>
      <w:r w:rsidRPr="00337F6A">
        <w:rPr>
          <w:rFonts w:cstheme="minorHAnsi"/>
        </w:rPr>
        <w:t xml:space="preserve">.  </w:t>
      </w:r>
    </w:p>
    <w:p w14:paraId="3C2C2B22" w14:textId="24F8639F" w:rsidR="0074652D" w:rsidRPr="00337F6A" w:rsidRDefault="0074652D" w:rsidP="001827FD">
      <w:pPr>
        <w:jc w:val="both"/>
        <w:rPr>
          <w:rFonts w:cstheme="minorHAnsi"/>
        </w:rPr>
      </w:pPr>
      <w:r w:rsidRPr="00337F6A">
        <w:rPr>
          <w:rFonts w:cstheme="minorHAnsi"/>
        </w:rPr>
        <w:t>CKO vypracúva mesačné a rozšírené polročné a ročné informácie o stave a pokroku implementácie programov, pričom informácie sú zverejňované na webovom sídle MIRRI SR a v</w:t>
      </w:r>
      <w:del w:id="1636" w:author="Autor">
        <w:r w:rsidRPr="00337F6A" w:rsidDel="00B1054C">
          <w:rPr>
            <w:rFonts w:cstheme="minorHAnsi"/>
          </w:rPr>
          <w:delText xml:space="preserve"> </w:delText>
        </w:r>
      </w:del>
      <w:ins w:id="1637" w:author="Autor">
        <w:r w:rsidR="00B1054C">
          <w:rPr>
            <w:rFonts w:cstheme="minorHAnsi"/>
          </w:rPr>
          <w:t> </w:t>
        </w:r>
      </w:ins>
      <w:r w:rsidRPr="00337F6A">
        <w:rPr>
          <w:rFonts w:cstheme="minorHAnsi"/>
        </w:rPr>
        <w:t>ITMS</w:t>
      </w:r>
      <w:ins w:id="1638" w:author="Autor">
        <w:r w:rsidR="00B1054C">
          <w:rPr>
            <w:rFonts w:cstheme="minorHAnsi"/>
          </w:rPr>
          <w:t>21+</w:t>
        </w:r>
      </w:ins>
      <w:r w:rsidRPr="00337F6A">
        <w:rPr>
          <w:rFonts w:cstheme="minorHAnsi"/>
        </w:rPr>
        <w:t xml:space="preserve">. CKO poskytuje informácie vláde SR a v prípade potreby pripravuje podklady pre prijatie opatrení na </w:t>
      </w:r>
      <w:r w:rsidRPr="00337F6A">
        <w:rPr>
          <w:rFonts w:cstheme="minorHAnsi"/>
        </w:rPr>
        <w:lastRenderedPageBreak/>
        <w:t>zlepšenie. V prípade potreby CKO poskytuje súhrnné informácie EK. Vykonáva tiež metodickú podporu pre oblasť monitorovania v súčinnosti s EK.</w:t>
      </w:r>
    </w:p>
    <w:p w14:paraId="057F9BAF" w14:textId="77777777" w:rsidR="0074652D" w:rsidRPr="00337F6A" w:rsidRDefault="0074652D" w:rsidP="0074652D">
      <w:pPr>
        <w:jc w:val="both"/>
        <w:rPr>
          <w:rFonts w:cstheme="minorHAnsi"/>
          <w:b/>
        </w:rPr>
      </w:pPr>
      <w:r w:rsidRPr="00337F6A">
        <w:rPr>
          <w:rFonts w:cstheme="minorHAnsi"/>
          <w:b/>
        </w:rPr>
        <w:t>b) Monitorovanie na úrovni program</w:t>
      </w:r>
      <w:r w:rsidR="00E60E13" w:rsidRPr="00337F6A">
        <w:rPr>
          <w:rFonts w:cstheme="minorHAnsi"/>
          <w:b/>
        </w:rPr>
        <w:t>ov</w:t>
      </w:r>
    </w:p>
    <w:p w14:paraId="0B84445F" w14:textId="3C16739D" w:rsidR="0074652D" w:rsidRPr="00337F6A" w:rsidRDefault="0074652D" w:rsidP="0074652D">
      <w:pPr>
        <w:ind w:hanging="284"/>
        <w:jc w:val="both"/>
        <w:rPr>
          <w:rFonts w:cstheme="minorHAnsi"/>
        </w:rPr>
      </w:pPr>
      <w:r w:rsidRPr="00337F6A">
        <w:rPr>
          <w:rFonts w:cstheme="minorHAnsi"/>
        </w:rPr>
        <w:tab/>
        <w:t xml:space="preserve">Monitorovanie na úrovni programov má v kompetencii </w:t>
      </w:r>
      <w:r w:rsidRPr="00337F6A">
        <w:rPr>
          <w:rFonts w:cstheme="minorHAnsi"/>
          <w:b/>
        </w:rPr>
        <w:t>riadiaci orgán</w:t>
      </w:r>
      <w:r w:rsidRPr="00337F6A">
        <w:rPr>
          <w:rFonts w:cstheme="minorHAnsi"/>
        </w:rPr>
        <w:t xml:space="preserve"> a </w:t>
      </w:r>
      <w:r w:rsidRPr="00337F6A">
        <w:rPr>
          <w:rFonts w:cstheme="minorHAnsi"/>
          <w:b/>
        </w:rPr>
        <w:t>monitorovací výbor</w:t>
      </w:r>
      <w:r w:rsidRPr="00337F6A">
        <w:rPr>
          <w:rFonts w:cstheme="minorHAnsi"/>
        </w:rPr>
        <w:t xml:space="preserve"> programov. Monitorovanie čerpania voči EK vykonáva riadiaci orgán. </w:t>
      </w:r>
    </w:p>
    <w:p w14:paraId="6C3FA209" w14:textId="3D1549ED" w:rsidR="0074652D" w:rsidRPr="00337F6A" w:rsidRDefault="0074652D" w:rsidP="0074652D">
      <w:pPr>
        <w:tabs>
          <w:tab w:val="left" w:pos="284"/>
        </w:tabs>
        <w:jc w:val="both"/>
        <w:rPr>
          <w:rFonts w:cstheme="minorHAnsi"/>
          <w:b/>
        </w:rPr>
      </w:pPr>
      <w:r w:rsidRPr="00337F6A">
        <w:rPr>
          <w:rFonts w:cstheme="minorHAnsi"/>
          <w:b/>
        </w:rPr>
        <w:t xml:space="preserve">Vecný pokrok – </w:t>
      </w:r>
      <w:r w:rsidRPr="00337F6A">
        <w:rPr>
          <w:rFonts w:cstheme="minorHAnsi"/>
        </w:rPr>
        <w:t>údaje z projektov sú agregované na úrovni programov, pričom riadiaci orgán vyhodnocuje plnenie výkonnostných rámcov programov (údaje o ukazovateľoch), t.j. plnenie čiastkových cieľov a cieľových hodnôt, ktoré boli nastavené. Zdrojom údajov je najmä ITMS</w:t>
      </w:r>
      <w:ins w:id="1639" w:author="Autor">
        <w:r w:rsidR="00B1054C">
          <w:rPr>
            <w:rFonts w:cstheme="minorHAnsi"/>
          </w:rPr>
          <w:t>21+</w:t>
        </w:r>
      </w:ins>
      <w:r w:rsidRPr="00337F6A">
        <w:rPr>
          <w:rFonts w:cstheme="minorHAnsi"/>
        </w:rPr>
        <w:t>, v ktorom sú priebežne nahrávané úplné a aktuálne informácie. Monitorovanie</w:t>
      </w:r>
      <w:r w:rsidR="005517DA" w:rsidRPr="00337F6A">
        <w:rPr>
          <w:rFonts w:cstheme="minorHAnsi"/>
        </w:rPr>
        <w:t xml:space="preserve"> prebieha </w:t>
      </w:r>
      <w:r w:rsidRPr="00337F6A">
        <w:rPr>
          <w:rFonts w:cstheme="minorHAnsi"/>
        </w:rPr>
        <w:t xml:space="preserve"> </w:t>
      </w:r>
      <w:r w:rsidRPr="00337F6A">
        <w:rPr>
          <w:rFonts w:cstheme="minorHAnsi"/>
          <w:b/>
        </w:rPr>
        <w:t>priebežne,</w:t>
      </w:r>
      <w:r w:rsidRPr="00337F6A">
        <w:rPr>
          <w:rFonts w:cstheme="minorHAnsi"/>
        </w:rPr>
        <w:t xml:space="preserve"> </w:t>
      </w:r>
      <w:r w:rsidRPr="00337F6A">
        <w:rPr>
          <w:rFonts w:cstheme="minorHAnsi"/>
          <w:b/>
        </w:rPr>
        <w:t xml:space="preserve">pravidelne a ad hoc. </w:t>
      </w:r>
      <w:r w:rsidRPr="00337F6A">
        <w:rPr>
          <w:rFonts w:cstheme="minorHAnsi"/>
        </w:rPr>
        <w:t xml:space="preserve">Riadiaci orgán poskytuje informácie monitorovaciemu výboru a pravidelne zasiela údaje EK prostredníctvom </w:t>
      </w:r>
      <w:ins w:id="1640" w:author="Autor">
        <w:r w:rsidR="0028039B">
          <w:rPr>
            <w:rFonts w:cstheme="minorHAnsi"/>
          </w:rPr>
          <w:t xml:space="preserve">IS </w:t>
        </w:r>
      </w:ins>
      <w:r w:rsidRPr="00337F6A">
        <w:rPr>
          <w:rFonts w:cstheme="minorHAnsi"/>
        </w:rPr>
        <w:t>SFC</w:t>
      </w:r>
      <w:ins w:id="1641" w:author="Autor">
        <w:r w:rsidR="0028039B">
          <w:rPr>
            <w:rFonts w:cstheme="minorHAnsi"/>
          </w:rPr>
          <w:t>2021</w:t>
        </w:r>
      </w:ins>
      <w:r w:rsidRPr="00337F6A">
        <w:rPr>
          <w:rFonts w:cstheme="minorHAnsi"/>
        </w:rPr>
        <w:t xml:space="preserve"> (viď časť zasielanie údajov).</w:t>
      </w:r>
    </w:p>
    <w:p w14:paraId="603835F1" w14:textId="00B0644E" w:rsidR="0074652D" w:rsidRPr="00337F6A" w:rsidRDefault="0074652D" w:rsidP="0074652D">
      <w:pPr>
        <w:tabs>
          <w:tab w:val="left" w:pos="284"/>
        </w:tabs>
        <w:jc w:val="both"/>
        <w:rPr>
          <w:rFonts w:cstheme="minorHAnsi"/>
        </w:rPr>
      </w:pPr>
      <w:r w:rsidRPr="00337F6A">
        <w:rPr>
          <w:rFonts w:cstheme="minorHAnsi"/>
          <w:b/>
        </w:rPr>
        <w:t xml:space="preserve">Finančný pokrok – </w:t>
      </w:r>
      <w:r w:rsidRPr="00337F6A">
        <w:rPr>
          <w:rFonts w:cstheme="minorHAnsi"/>
        </w:rPr>
        <w:t xml:space="preserve">prebieha monitorovanie implementácie programov (najmä na základe údajov alokácie finančných prostriedkov vo výzvach, v žiadostiach o poskytnutie NFP, projektoch, žiadostiach o platbu, zúčtovaniach) a prebieha </w:t>
      </w:r>
      <w:r w:rsidRPr="00337F6A">
        <w:rPr>
          <w:rFonts w:cstheme="minorHAnsi"/>
          <w:b/>
        </w:rPr>
        <w:t>priebežne, pravidelne a ad hoc</w:t>
      </w:r>
      <w:r w:rsidRPr="00337F6A">
        <w:rPr>
          <w:rFonts w:cstheme="minorHAnsi"/>
        </w:rPr>
        <w:t>. Sleduje sa rýchlosť čerpania finančných prostriedkov s cieľom vyhn</w:t>
      </w:r>
      <w:r w:rsidR="00AE6BDB" w:rsidRPr="00337F6A">
        <w:rPr>
          <w:rFonts w:cstheme="minorHAnsi"/>
        </w:rPr>
        <w:t>úť sa nedodržaniu pravidla n+3.</w:t>
      </w:r>
    </w:p>
    <w:p w14:paraId="677A565C" w14:textId="77777777" w:rsidR="0074652D" w:rsidRPr="00337F6A" w:rsidRDefault="0074652D" w:rsidP="0074652D">
      <w:pPr>
        <w:jc w:val="both"/>
        <w:rPr>
          <w:rFonts w:cstheme="minorHAnsi"/>
          <w:b/>
        </w:rPr>
      </w:pPr>
      <w:r w:rsidRPr="00337F6A">
        <w:rPr>
          <w:rFonts w:cstheme="minorHAnsi"/>
          <w:b/>
        </w:rPr>
        <w:t>c) Monitorovanie na úrovni projekt</w:t>
      </w:r>
      <w:r w:rsidR="00466E98" w:rsidRPr="00337F6A">
        <w:rPr>
          <w:rFonts w:cstheme="minorHAnsi"/>
          <w:b/>
        </w:rPr>
        <w:t>ov</w:t>
      </w:r>
    </w:p>
    <w:p w14:paraId="2465D177" w14:textId="4B114F28" w:rsidR="0025405A" w:rsidRPr="00337F6A" w:rsidRDefault="0074652D" w:rsidP="00ED198E">
      <w:pPr>
        <w:jc w:val="both"/>
        <w:rPr>
          <w:rFonts w:cstheme="minorHAnsi"/>
        </w:rPr>
      </w:pPr>
      <w:r w:rsidRPr="00337F6A">
        <w:rPr>
          <w:rFonts w:cstheme="minorHAnsi"/>
        </w:rPr>
        <w:t>R</w:t>
      </w:r>
      <w:r w:rsidR="005F5AED" w:rsidRPr="00337F6A">
        <w:rPr>
          <w:rFonts w:cstheme="minorHAnsi"/>
        </w:rPr>
        <w:t>O</w:t>
      </w:r>
      <w:r w:rsidRPr="00337F6A">
        <w:rPr>
          <w:rFonts w:cstheme="minorHAnsi"/>
        </w:rPr>
        <w:t xml:space="preserve"> monitoruje pokrok v implementácii projektu najmä v súvislosti s </w:t>
      </w:r>
      <w:r w:rsidRPr="00337F6A">
        <w:rPr>
          <w:rFonts w:cstheme="minorHAnsi"/>
          <w:b/>
        </w:rPr>
        <w:t>realizáciou aktivít v časovom harmonograme projektu, s realizáciou verejného obstarávania, čerpania rozpočtu projektu a napĺňania ukazovateľov</w:t>
      </w:r>
      <w:r w:rsidRPr="00337F6A">
        <w:rPr>
          <w:rFonts w:cstheme="minorHAnsi"/>
        </w:rPr>
        <w:t>. Riadiaci orgán čerpá informácie</w:t>
      </w:r>
      <w:r w:rsidR="000972EE" w:rsidRPr="00337F6A">
        <w:rPr>
          <w:rFonts w:cstheme="minorHAnsi"/>
        </w:rPr>
        <w:t xml:space="preserve"> </w:t>
      </w:r>
      <w:r w:rsidR="006E54D8" w:rsidRPr="00337F6A">
        <w:rPr>
          <w:rFonts w:cstheme="minorHAnsi"/>
        </w:rPr>
        <w:t xml:space="preserve">z </w:t>
      </w:r>
      <w:r w:rsidRPr="00337F6A">
        <w:rPr>
          <w:rFonts w:cstheme="minorHAnsi"/>
        </w:rPr>
        <w:t> údajov o platbách (vyplatených a zúčtovaných) a </w:t>
      </w:r>
      <w:r w:rsidR="008C366F" w:rsidRPr="00337F6A">
        <w:rPr>
          <w:rFonts w:cstheme="minorHAnsi"/>
        </w:rPr>
        <w:t xml:space="preserve"> </w:t>
      </w:r>
      <w:r w:rsidRPr="00337F6A">
        <w:rPr>
          <w:rFonts w:cstheme="minorHAnsi"/>
        </w:rPr>
        <w:t>z</w:t>
      </w:r>
      <w:r w:rsidR="008C366F" w:rsidRPr="00337F6A">
        <w:rPr>
          <w:rFonts w:cstheme="minorHAnsi"/>
        </w:rPr>
        <w:t xml:space="preserve">  </w:t>
      </w:r>
      <w:r w:rsidR="008C366F" w:rsidRPr="00337F6A">
        <w:rPr>
          <w:rFonts w:cstheme="minorHAnsi"/>
          <w:b/>
        </w:rPr>
        <w:t>výročnej</w:t>
      </w:r>
      <w:r w:rsidR="008C366F" w:rsidRPr="00337F6A">
        <w:rPr>
          <w:rFonts w:cstheme="minorHAnsi"/>
        </w:rPr>
        <w:t xml:space="preserve"> </w:t>
      </w:r>
      <w:r w:rsidRPr="00337F6A">
        <w:rPr>
          <w:rFonts w:cstheme="minorHAnsi"/>
          <w:b/>
        </w:rPr>
        <w:t>monitorovacej správy</w:t>
      </w:r>
      <w:r w:rsidRPr="00337F6A">
        <w:rPr>
          <w:rFonts w:cstheme="minorHAnsi"/>
        </w:rPr>
        <w:t xml:space="preserve">, ktorá sa predkladá raz za rok do </w:t>
      </w:r>
      <w:r w:rsidR="008B30ED" w:rsidRPr="00337F6A">
        <w:rPr>
          <w:rFonts w:cstheme="minorHAnsi"/>
        </w:rPr>
        <w:t>31</w:t>
      </w:r>
      <w:r w:rsidRPr="00337F6A">
        <w:rPr>
          <w:rFonts w:cstheme="minorHAnsi"/>
        </w:rPr>
        <w:t xml:space="preserve">. </w:t>
      </w:r>
      <w:r w:rsidR="0025405A">
        <w:rPr>
          <w:rFonts w:cstheme="minorHAnsi"/>
        </w:rPr>
        <w:t xml:space="preserve">augusta </w:t>
      </w:r>
      <w:r w:rsidRPr="0025405A">
        <w:rPr>
          <w:rFonts w:cstheme="minorHAnsi"/>
        </w:rPr>
        <w:t>každého</w:t>
      </w:r>
      <w:r w:rsidR="0025405A">
        <w:rPr>
          <w:rFonts w:cstheme="minorHAnsi"/>
        </w:rPr>
        <w:t xml:space="preserve"> </w:t>
      </w:r>
      <w:r w:rsidRPr="0025405A">
        <w:rPr>
          <w:rFonts w:cstheme="minorHAnsi"/>
        </w:rPr>
        <w:t>roka za</w:t>
      </w:r>
      <w:r w:rsidR="009B6FAF" w:rsidRPr="0025405A">
        <w:rPr>
          <w:rFonts w:cstheme="minorHAnsi"/>
        </w:rPr>
        <w:t xml:space="preserve"> </w:t>
      </w:r>
      <w:r w:rsidRPr="0025405A">
        <w:rPr>
          <w:rFonts w:cstheme="minorHAnsi"/>
        </w:rPr>
        <w:t xml:space="preserve">obdobie od 1. </w:t>
      </w:r>
      <w:r w:rsidR="0025405A" w:rsidRPr="00AA7557">
        <w:rPr>
          <w:rFonts w:cstheme="minorHAnsi"/>
        </w:rPr>
        <w:t>júla</w:t>
      </w:r>
      <w:r w:rsidR="008B30ED" w:rsidRPr="0025405A">
        <w:rPr>
          <w:rFonts w:cstheme="minorHAnsi"/>
        </w:rPr>
        <w:t xml:space="preserve"> roka</w:t>
      </w:r>
      <w:r w:rsidRPr="0025405A">
        <w:rPr>
          <w:rFonts w:cstheme="minorHAnsi"/>
        </w:rPr>
        <w:t xml:space="preserve"> </w:t>
      </w:r>
      <w:r w:rsidR="008B30ED" w:rsidRPr="0025405A">
        <w:rPr>
          <w:rFonts w:cstheme="minorHAnsi"/>
        </w:rPr>
        <w:t xml:space="preserve">n-1 </w:t>
      </w:r>
      <w:r w:rsidRPr="0025405A">
        <w:rPr>
          <w:rFonts w:cstheme="minorHAnsi"/>
        </w:rPr>
        <w:t>do 3</w:t>
      </w:r>
      <w:r w:rsidR="008B30ED" w:rsidRPr="0025405A">
        <w:rPr>
          <w:rFonts w:cstheme="minorHAnsi"/>
        </w:rPr>
        <w:t>0</w:t>
      </w:r>
      <w:r w:rsidRPr="0025405A">
        <w:rPr>
          <w:rFonts w:cstheme="minorHAnsi"/>
        </w:rPr>
        <w:t xml:space="preserve">. </w:t>
      </w:r>
      <w:r w:rsidR="0025405A" w:rsidRPr="00AA7557">
        <w:rPr>
          <w:rFonts w:cstheme="minorHAnsi"/>
        </w:rPr>
        <w:t>júna</w:t>
      </w:r>
      <w:r w:rsidR="008B30ED" w:rsidRPr="0025405A">
        <w:rPr>
          <w:rFonts w:cstheme="minorHAnsi"/>
        </w:rPr>
        <w:t xml:space="preserve"> roka n</w:t>
      </w:r>
      <w:r w:rsidRPr="0025405A">
        <w:rPr>
          <w:rFonts w:cstheme="minorHAnsi"/>
        </w:rPr>
        <w:t>. Systémom podávania správ o výkonnosti sa zabezpečí, aby boli informácie na monitorovanie získavané efektívne</w:t>
      </w:r>
      <w:r w:rsidRPr="00337F6A">
        <w:rPr>
          <w:rFonts w:cstheme="minorHAnsi"/>
        </w:rPr>
        <w:t xml:space="preserve">, účinne a včas. </w:t>
      </w:r>
    </w:p>
    <w:p w14:paraId="1051ABDA" w14:textId="02CA9070" w:rsidR="00295BEE" w:rsidRPr="00337F6A" w:rsidRDefault="00295BEE" w:rsidP="00ED198E">
      <w:pPr>
        <w:jc w:val="both"/>
        <w:rPr>
          <w:rFonts w:cstheme="minorHAnsi"/>
        </w:rPr>
      </w:pPr>
      <w:r w:rsidRPr="00337F6A">
        <w:rPr>
          <w:rFonts w:cstheme="minorHAnsi"/>
          <w:b/>
        </w:rPr>
        <w:t>Záverečná monitorovacia správa</w:t>
      </w:r>
      <w:r w:rsidRPr="00337F6A">
        <w:rPr>
          <w:rFonts w:cstheme="minorHAnsi"/>
        </w:rPr>
        <w:t xml:space="preserve"> projektu sa predkladá pri ukončení realizácie aktivít projektu.</w:t>
      </w:r>
      <w:r w:rsidR="00990063" w:rsidRPr="00337F6A">
        <w:rPr>
          <w:rFonts w:cstheme="minorHAnsi"/>
        </w:rPr>
        <w:t xml:space="preserve"> Prijímateľ je povinný predložiť za monitorované obdobie, v ktorom bola ukončená realizácia aktivít projektu, iba monitorovaciu správu </w:t>
      </w:r>
      <w:r w:rsidR="00BE0F4A" w:rsidRPr="00337F6A">
        <w:rPr>
          <w:rFonts w:cstheme="minorHAnsi"/>
        </w:rPr>
        <w:t>s príznakom „záverečná“, t. j. monitorovaciu správu s príznakom „výročná“ prijímateľ už nepredkladá.</w:t>
      </w:r>
    </w:p>
    <w:p w14:paraId="3013C1C0" w14:textId="1DAADF4A" w:rsidR="002333DE" w:rsidRPr="00337F6A" w:rsidRDefault="002333DE" w:rsidP="00ED198E">
      <w:pPr>
        <w:jc w:val="both"/>
        <w:rPr>
          <w:rFonts w:cstheme="minorHAnsi"/>
        </w:rPr>
      </w:pPr>
      <w:r w:rsidRPr="00337F6A">
        <w:rPr>
          <w:rFonts w:cstheme="minorHAnsi"/>
        </w:rPr>
        <w:t xml:space="preserve">Riadiaci orgán si môže v prípade potreby vyžiadať od prijímateľa aj </w:t>
      </w:r>
      <w:r w:rsidRPr="00337F6A">
        <w:rPr>
          <w:rFonts w:cstheme="minorHAnsi"/>
          <w:b/>
        </w:rPr>
        <w:t>mimoriadnu monitorovaciu správu</w:t>
      </w:r>
      <w:r w:rsidR="00BA0105" w:rsidRPr="00337F6A">
        <w:rPr>
          <w:rFonts w:cstheme="minorHAnsi"/>
          <w:b/>
        </w:rPr>
        <w:t xml:space="preserve"> </w:t>
      </w:r>
      <w:r w:rsidR="00BA0105" w:rsidRPr="00337F6A">
        <w:rPr>
          <w:rFonts w:cstheme="minorHAnsi"/>
        </w:rPr>
        <w:t>projektu</w:t>
      </w:r>
      <w:r w:rsidRPr="00337F6A">
        <w:rPr>
          <w:rFonts w:cstheme="minorHAnsi"/>
        </w:rPr>
        <w:t>.</w:t>
      </w:r>
    </w:p>
    <w:p w14:paraId="250E1BA8" w14:textId="721687B2" w:rsidR="0074652D" w:rsidRPr="00337F6A" w:rsidRDefault="0074652D" w:rsidP="00ED198E">
      <w:pPr>
        <w:jc w:val="both"/>
        <w:rPr>
          <w:rFonts w:cstheme="minorHAnsi"/>
        </w:rPr>
      </w:pPr>
      <w:r w:rsidRPr="00337F6A">
        <w:rPr>
          <w:rFonts w:cstheme="minorHAnsi"/>
        </w:rPr>
        <w:t>Riadiaci orgán podporuje prácu monitorovacieho výboru tým, že mu poskytuje včas všetky informácie potrebné na plnenie jeho úloh a zabezpečuje následne opatrenia týkajúce sa rozhodnutí a odporúčaní monitorovacieho výboru.</w:t>
      </w:r>
      <w:r w:rsidRPr="00337F6A">
        <w:rPr>
          <w:rStyle w:val="Odkaznapoznmkupodiarou"/>
          <w:rFonts w:cstheme="minorHAnsi"/>
        </w:rPr>
        <w:footnoteReference w:id="76"/>
      </w:r>
    </w:p>
    <w:p w14:paraId="2947C6A9" w14:textId="24702C6B" w:rsidR="0074652D" w:rsidRPr="00337F6A" w:rsidRDefault="0074652D" w:rsidP="00ED198E">
      <w:pPr>
        <w:jc w:val="both"/>
        <w:rPr>
          <w:rFonts w:cstheme="minorHAnsi"/>
        </w:rPr>
      </w:pPr>
      <w:r w:rsidRPr="00337F6A">
        <w:rPr>
          <w:rFonts w:cstheme="minorHAnsi"/>
        </w:rPr>
        <w:t>Riadiaci orgán má povinnosť zaznamenávať a elektronicky uchovávať v</w:t>
      </w:r>
      <w:del w:id="1642" w:author="Autor">
        <w:r w:rsidRPr="00337F6A" w:rsidDel="00B1054C">
          <w:rPr>
            <w:rFonts w:cstheme="minorHAnsi"/>
          </w:rPr>
          <w:delText xml:space="preserve"> </w:delText>
        </w:r>
      </w:del>
      <w:ins w:id="1643" w:author="Autor">
        <w:r w:rsidR="00B1054C">
          <w:rPr>
            <w:rFonts w:cstheme="minorHAnsi"/>
          </w:rPr>
          <w:t> </w:t>
        </w:r>
      </w:ins>
      <w:r w:rsidRPr="00337F6A">
        <w:rPr>
          <w:rFonts w:cstheme="minorHAnsi"/>
        </w:rPr>
        <w:t>ITMS</w:t>
      </w:r>
      <w:ins w:id="1644" w:author="Autor">
        <w:r w:rsidR="00B1054C">
          <w:rPr>
            <w:rFonts w:cstheme="minorHAnsi"/>
          </w:rPr>
          <w:t>21+</w:t>
        </w:r>
      </w:ins>
      <w:r w:rsidRPr="00337F6A">
        <w:rPr>
          <w:rFonts w:cstheme="minorHAnsi"/>
        </w:rPr>
        <w:t xml:space="preserve"> údaje o každom projekte.</w:t>
      </w:r>
    </w:p>
    <w:p w14:paraId="419D17F0" w14:textId="77777777" w:rsidR="0074652D" w:rsidRPr="00337F6A" w:rsidRDefault="0074652D" w:rsidP="0074652D">
      <w:pPr>
        <w:jc w:val="both"/>
        <w:rPr>
          <w:rFonts w:cstheme="minorHAnsi"/>
          <w:b/>
          <w:color w:val="0070C0"/>
        </w:rPr>
      </w:pPr>
      <w:r w:rsidRPr="00337F6A">
        <w:rPr>
          <w:rFonts w:cstheme="minorHAnsi"/>
          <w:b/>
          <w:color w:val="0070C0"/>
        </w:rPr>
        <w:t>Ukazovatele</w:t>
      </w:r>
    </w:p>
    <w:p w14:paraId="42AC2429" w14:textId="77777777" w:rsidR="0074652D" w:rsidRPr="00337F6A" w:rsidRDefault="0074652D" w:rsidP="00ED198E">
      <w:pPr>
        <w:jc w:val="both"/>
        <w:rPr>
          <w:rFonts w:cstheme="minorHAnsi"/>
        </w:rPr>
      </w:pPr>
      <w:r w:rsidRPr="00337F6A">
        <w:rPr>
          <w:rFonts w:cstheme="minorHAnsi"/>
        </w:rPr>
        <w:t>V</w:t>
      </w:r>
      <w:r w:rsidRPr="00337F6A">
        <w:rPr>
          <w:rFonts w:cstheme="minorHAnsi"/>
          <w:b/>
        </w:rPr>
        <w:t xml:space="preserve"> nariaden</w:t>
      </w:r>
      <w:r w:rsidR="00A1470D" w:rsidRPr="00337F6A">
        <w:rPr>
          <w:rFonts w:cstheme="minorHAnsi"/>
          <w:b/>
        </w:rPr>
        <w:t>iach o AMIF, ISF a BMVI</w:t>
      </w:r>
      <w:r w:rsidRPr="00337F6A">
        <w:rPr>
          <w:rFonts w:cstheme="minorHAnsi"/>
        </w:rPr>
        <w:t xml:space="preserve"> </w:t>
      </w:r>
      <w:r w:rsidR="00A1470D" w:rsidRPr="00337F6A">
        <w:rPr>
          <w:rFonts w:cstheme="minorHAnsi"/>
        </w:rPr>
        <w:t xml:space="preserve">sú </w:t>
      </w:r>
      <w:r w:rsidRPr="00337F6A">
        <w:rPr>
          <w:rFonts w:cstheme="minorHAnsi"/>
        </w:rPr>
        <w:t xml:space="preserve">pre jednotlivé fondy jednotne stanovené </w:t>
      </w:r>
      <w:r w:rsidRPr="00337F6A">
        <w:rPr>
          <w:rFonts w:cstheme="minorHAnsi"/>
          <w:b/>
        </w:rPr>
        <w:t>ukazovatele výstupov a ukazovatele výsledkov</w:t>
      </w:r>
      <w:r w:rsidRPr="00337F6A">
        <w:rPr>
          <w:rFonts w:cstheme="minorHAnsi"/>
        </w:rPr>
        <w:t xml:space="preserve">, ktoré umožňujú sledovanie výkonnosti programov na národnej úrovni, aj na úrovni EÚ pri dosahovaní špecifických cieľov. EK môže </w:t>
      </w:r>
      <w:r w:rsidR="006C6A5D" w:rsidRPr="00337F6A">
        <w:rPr>
          <w:rFonts w:cstheme="minorHAnsi"/>
        </w:rPr>
        <w:t>prijať delegované</w:t>
      </w:r>
      <w:r w:rsidRPr="00337F6A">
        <w:rPr>
          <w:rFonts w:cstheme="minorHAnsi"/>
        </w:rPr>
        <w:t xml:space="preserve"> akty </w:t>
      </w:r>
      <w:r w:rsidR="00911558" w:rsidRPr="00337F6A">
        <w:rPr>
          <w:rFonts w:cstheme="minorHAnsi"/>
        </w:rPr>
        <w:t xml:space="preserve">na účely preskúmania alebo doplnenia ukazovateľov, ak to </w:t>
      </w:r>
      <w:r w:rsidR="00474998" w:rsidRPr="00337F6A">
        <w:rPr>
          <w:rFonts w:cstheme="minorHAnsi"/>
        </w:rPr>
        <w:t>považuje</w:t>
      </w:r>
      <w:r w:rsidR="00911558" w:rsidRPr="00337F6A">
        <w:rPr>
          <w:rFonts w:cstheme="minorHAnsi"/>
        </w:rPr>
        <w:t xml:space="preserve"> za potrebné. </w:t>
      </w:r>
      <w:r w:rsidRPr="00337F6A">
        <w:rPr>
          <w:rFonts w:cstheme="minorHAnsi"/>
        </w:rPr>
        <w:t xml:space="preserve">Vykazované budú spoločné ukazovatele </w:t>
      </w:r>
      <w:r w:rsidRPr="00337F6A">
        <w:rPr>
          <w:rFonts w:cstheme="minorHAnsi"/>
        </w:rPr>
        <w:lastRenderedPageBreak/>
        <w:t xml:space="preserve">výstupu a výsledku stanovené na úrovni EÚ. </w:t>
      </w:r>
      <w:r w:rsidR="00A36EAA" w:rsidRPr="00337F6A">
        <w:rPr>
          <w:rFonts w:cstheme="minorHAnsi"/>
        </w:rPr>
        <w:t xml:space="preserve">RO priradí k výzve </w:t>
      </w:r>
      <w:r w:rsidRPr="00337F6A">
        <w:rPr>
          <w:rFonts w:cstheme="minorHAnsi"/>
        </w:rPr>
        <w:t xml:space="preserve">špecifické </w:t>
      </w:r>
      <w:r w:rsidR="00466E98" w:rsidRPr="00337F6A">
        <w:rPr>
          <w:rFonts w:cstheme="minorHAnsi"/>
        </w:rPr>
        <w:t xml:space="preserve">(projektové) </w:t>
      </w:r>
      <w:r w:rsidRPr="00337F6A">
        <w:rPr>
          <w:rFonts w:cstheme="minorHAnsi"/>
        </w:rPr>
        <w:t xml:space="preserve">ukazovatele </w:t>
      </w:r>
      <w:r w:rsidR="00A518B4" w:rsidRPr="00337F6A">
        <w:rPr>
          <w:rFonts w:cstheme="minorHAnsi"/>
        </w:rPr>
        <w:t xml:space="preserve">len výnimočne, ak nebude možné </w:t>
      </w:r>
      <w:r w:rsidR="00E14A9F" w:rsidRPr="00337F6A">
        <w:rPr>
          <w:rFonts w:cstheme="minorHAnsi"/>
        </w:rPr>
        <w:t xml:space="preserve">pre špecifickosť situácie </w:t>
      </w:r>
      <w:r w:rsidR="00A36EAA" w:rsidRPr="00337F6A">
        <w:rPr>
          <w:rFonts w:cstheme="minorHAnsi"/>
        </w:rPr>
        <w:t xml:space="preserve">priradenie </w:t>
      </w:r>
      <w:r w:rsidR="003F00F9" w:rsidRPr="00337F6A">
        <w:rPr>
          <w:rFonts w:cstheme="minorHAnsi"/>
        </w:rPr>
        <w:t xml:space="preserve">vhodného </w:t>
      </w:r>
      <w:r w:rsidR="00E14A9F" w:rsidRPr="00337F6A">
        <w:rPr>
          <w:rFonts w:cstheme="minorHAnsi"/>
        </w:rPr>
        <w:t xml:space="preserve">povinného </w:t>
      </w:r>
      <w:r w:rsidR="003F00F9" w:rsidRPr="00337F6A">
        <w:rPr>
          <w:rFonts w:cstheme="minorHAnsi"/>
        </w:rPr>
        <w:t>ukazovateľa</w:t>
      </w:r>
      <w:r w:rsidR="00E14A9F" w:rsidRPr="00337F6A">
        <w:rPr>
          <w:rFonts w:cstheme="minorHAnsi"/>
        </w:rPr>
        <w:t>.</w:t>
      </w:r>
    </w:p>
    <w:p w14:paraId="60F407CB" w14:textId="77777777" w:rsidR="0074652D" w:rsidRPr="00337F6A" w:rsidRDefault="0074652D" w:rsidP="00ED198E">
      <w:pPr>
        <w:jc w:val="both"/>
        <w:rPr>
          <w:rFonts w:cstheme="minorHAnsi"/>
        </w:rPr>
      </w:pPr>
      <w:r w:rsidRPr="00337F6A">
        <w:rPr>
          <w:rFonts w:cstheme="minorHAnsi"/>
        </w:rPr>
        <w:t>Pre ukazovatele výstupov sú východiskové hodnoty stanovené na nulu. Čiastkové ciele stanovené na rok 2024 a cieľové hodnoty stanovené na rok 2029 sú kumulatívne. Ukazovatele odrážajú oblasti intervencie. Riadiaci orgán musí zabezpečiť,</w:t>
      </w:r>
      <w:r w:rsidRPr="00337F6A">
        <w:rPr>
          <w:rFonts w:cstheme="minorHAnsi"/>
          <w:b/>
        </w:rPr>
        <w:t xml:space="preserve"> aby nedochádzalo k duplicite vykazovaných údajov na úrovni špecifického cieľa</w:t>
      </w:r>
      <w:r w:rsidRPr="00337F6A">
        <w:rPr>
          <w:rFonts w:cstheme="minorHAnsi"/>
        </w:rPr>
        <w:t>, t.j. v rámci každého špecifického cieľa môžu byť hodnoty z projektov započítané len raz.</w:t>
      </w:r>
    </w:p>
    <w:p w14:paraId="0CDBDADB" w14:textId="2838780D" w:rsidR="0074652D" w:rsidRPr="00337F6A" w:rsidRDefault="0074652D" w:rsidP="00ED198E">
      <w:pPr>
        <w:jc w:val="both"/>
        <w:rPr>
          <w:rFonts w:cstheme="minorHAnsi"/>
        </w:rPr>
      </w:pPr>
      <w:r w:rsidRPr="00337F6A">
        <w:rPr>
          <w:rFonts w:cstheme="minorHAnsi"/>
        </w:rPr>
        <w:t xml:space="preserve">Prijímateľ </w:t>
      </w:r>
      <w:r w:rsidRPr="00414994">
        <w:rPr>
          <w:rFonts w:cstheme="minorHAnsi"/>
          <w:b/>
        </w:rPr>
        <w:t>vykazuje ukazovatele</w:t>
      </w:r>
      <w:r w:rsidRPr="00337F6A">
        <w:rPr>
          <w:rFonts w:cstheme="minorHAnsi"/>
        </w:rPr>
        <w:t xml:space="preserve"> projektu </w:t>
      </w:r>
      <w:r w:rsidR="00020C29" w:rsidRPr="00414994">
        <w:rPr>
          <w:rFonts w:cstheme="minorHAnsi"/>
          <w:b/>
        </w:rPr>
        <w:t>vždy</w:t>
      </w:r>
      <w:r w:rsidR="00020C29" w:rsidRPr="00414994">
        <w:rPr>
          <w:rFonts w:cstheme="minorHAnsi"/>
        </w:rPr>
        <w:t xml:space="preserve"> </w:t>
      </w:r>
      <w:r w:rsidR="00954CD7" w:rsidRPr="00414994">
        <w:rPr>
          <w:rFonts w:cstheme="minorHAnsi"/>
          <w:b/>
        </w:rPr>
        <w:t xml:space="preserve">v rámci </w:t>
      </w:r>
      <w:r w:rsidR="00CF52D7" w:rsidRPr="00414994">
        <w:rPr>
          <w:rFonts w:cstheme="minorHAnsi"/>
          <w:b/>
        </w:rPr>
        <w:t xml:space="preserve">prehľadu </w:t>
      </w:r>
      <w:r w:rsidR="00483FE6" w:rsidRPr="00414994">
        <w:rPr>
          <w:rFonts w:cstheme="minorHAnsi"/>
          <w:b/>
        </w:rPr>
        <w:t xml:space="preserve">k </w:t>
      </w:r>
      <w:r w:rsidR="00EB0549" w:rsidRPr="00414994">
        <w:rPr>
          <w:rFonts w:cstheme="minorHAnsi"/>
          <w:b/>
        </w:rPr>
        <w:t>žiadosti o</w:t>
      </w:r>
      <w:r w:rsidR="000479BE" w:rsidRPr="00337F6A">
        <w:rPr>
          <w:rFonts w:cstheme="minorHAnsi"/>
          <w:b/>
        </w:rPr>
        <w:t> </w:t>
      </w:r>
      <w:r w:rsidR="000479BE" w:rsidRPr="00794122">
        <w:rPr>
          <w:rFonts w:cstheme="minorHAnsi"/>
          <w:b/>
        </w:rPr>
        <w:t>platbu (</w:t>
      </w:r>
      <w:r w:rsidR="00EB0549" w:rsidRPr="00794122">
        <w:rPr>
          <w:rFonts w:cstheme="minorHAnsi"/>
          <w:b/>
        </w:rPr>
        <w:t>zúčtovanie</w:t>
      </w:r>
      <w:r w:rsidR="007159F9" w:rsidRPr="00794122">
        <w:rPr>
          <w:rFonts w:cstheme="minorHAnsi"/>
          <w:b/>
        </w:rPr>
        <w:t xml:space="preserve"> zálohovej platby</w:t>
      </w:r>
      <w:r w:rsidR="000479BE" w:rsidRPr="00794122">
        <w:rPr>
          <w:rFonts w:cstheme="minorHAnsi"/>
          <w:b/>
        </w:rPr>
        <w:t>,</w:t>
      </w:r>
      <w:r w:rsidR="007159F9" w:rsidRPr="00F55C6D">
        <w:rPr>
          <w:rFonts w:cstheme="minorHAnsi"/>
          <w:b/>
        </w:rPr>
        <w:t xml:space="preserve"> zúčtovanie predfinancovania a priebežná platba/refundácia</w:t>
      </w:r>
      <w:r w:rsidR="000479BE" w:rsidRPr="00A9636A">
        <w:rPr>
          <w:rFonts w:cstheme="minorHAnsi"/>
          <w:b/>
        </w:rPr>
        <w:t>)</w:t>
      </w:r>
      <w:r w:rsidR="005C3D03" w:rsidRPr="00A9636A">
        <w:rPr>
          <w:rFonts w:cstheme="minorHAnsi"/>
        </w:rPr>
        <w:t>. Ukazovatele sa vykazujú aj</w:t>
      </w:r>
      <w:r w:rsidR="00954CD7" w:rsidRPr="00794122">
        <w:rPr>
          <w:rFonts w:cstheme="minorHAnsi"/>
        </w:rPr>
        <w:t xml:space="preserve"> </w:t>
      </w:r>
      <w:r w:rsidR="00C457F5" w:rsidRPr="00794122">
        <w:rPr>
          <w:rFonts w:cstheme="minorHAnsi"/>
          <w:b/>
          <w:bCs/>
        </w:rPr>
        <w:t xml:space="preserve">zmenou na projekte </w:t>
      </w:r>
      <w:r w:rsidR="002051AB" w:rsidRPr="00794122">
        <w:rPr>
          <w:rFonts w:cstheme="minorHAnsi"/>
          <w:b/>
          <w:bCs/>
        </w:rPr>
        <w:t>v</w:t>
      </w:r>
      <w:del w:id="1645" w:author="Autor">
        <w:r w:rsidR="002051AB" w:rsidRPr="00794122" w:rsidDel="00B1054C">
          <w:rPr>
            <w:rFonts w:cstheme="minorHAnsi"/>
            <w:b/>
            <w:bCs/>
          </w:rPr>
          <w:delText> </w:delText>
        </w:r>
      </w:del>
      <w:ins w:id="1646" w:author="Autor">
        <w:r w:rsidR="00B1054C">
          <w:rPr>
            <w:rFonts w:cstheme="minorHAnsi"/>
            <w:b/>
            <w:bCs/>
          </w:rPr>
          <w:t> </w:t>
        </w:r>
      </w:ins>
      <w:r w:rsidR="002051AB" w:rsidRPr="00794122">
        <w:rPr>
          <w:rFonts w:cstheme="minorHAnsi"/>
          <w:b/>
          <w:bCs/>
        </w:rPr>
        <w:t>ITMS</w:t>
      </w:r>
      <w:ins w:id="1647" w:author="Autor">
        <w:r w:rsidR="00B1054C">
          <w:rPr>
            <w:rFonts w:cstheme="minorHAnsi"/>
            <w:b/>
            <w:bCs/>
          </w:rPr>
          <w:t>21+</w:t>
        </w:r>
      </w:ins>
      <w:r w:rsidR="002051AB" w:rsidRPr="00794122">
        <w:rPr>
          <w:rFonts w:cstheme="minorHAnsi"/>
          <w:b/>
          <w:bCs/>
        </w:rPr>
        <w:t xml:space="preserve"> </w:t>
      </w:r>
      <w:r w:rsidR="00020C29" w:rsidRPr="00794122">
        <w:rPr>
          <w:rFonts w:cstheme="minorHAnsi"/>
          <w:b/>
          <w:bCs/>
        </w:rPr>
        <w:t>(</w:t>
      </w:r>
      <w:r w:rsidR="00C457F5" w:rsidRPr="00794122">
        <w:rPr>
          <w:rFonts w:cstheme="minorHAnsi"/>
          <w:b/>
          <w:bCs/>
        </w:rPr>
        <w:t>typ zmeny „monitorovanie“</w:t>
      </w:r>
      <w:r w:rsidR="00020C29" w:rsidRPr="00794122">
        <w:rPr>
          <w:rFonts w:cstheme="minorHAnsi"/>
          <w:b/>
          <w:bCs/>
        </w:rPr>
        <w:t>)</w:t>
      </w:r>
      <w:r w:rsidR="0058331E" w:rsidRPr="00794122">
        <w:rPr>
          <w:rFonts w:cstheme="minorHAnsi"/>
          <w:b/>
          <w:bCs/>
        </w:rPr>
        <w:t xml:space="preserve"> </w:t>
      </w:r>
      <w:ins w:id="1648" w:author="Autor">
        <w:r w:rsidR="008821C1" w:rsidRPr="00794122">
          <w:rPr>
            <w:rFonts w:cstheme="minorHAnsi"/>
            <w:b/>
            <w:bCs/>
          </w:rPr>
          <w:t>pri predložení monitorovacej správy</w:t>
        </w:r>
      </w:ins>
      <w:del w:id="1649" w:author="Autor">
        <w:r w:rsidR="002B54FB" w:rsidRPr="00414994" w:rsidDel="00805D3E">
          <w:rPr>
            <w:rFonts w:cstheme="minorHAnsi"/>
            <w:bCs/>
          </w:rPr>
          <w:delText>a to</w:delText>
        </w:r>
        <w:r w:rsidR="002B54FB" w:rsidRPr="00414994" w:rsidDel="00805D3E">
          <w:rPr>
            <w:rFonts w:cstheme="minorHAnsi"/>
            <w:b/>
            <w:bCs/>
          </w:rPr>
          <w:delText xml:space="preserve"> </w:delText>
        </w:r>
        <w:r w:rsidR="0058331E" w:rsidRPr="00414994" w:rsidDel="00805D3E">
          <w:rPr>
            <w:rFonts w:cstheme="minorHAnsi"/>
            <w:bCs/>
          </w:rPr>
          <w:delText>v súlade s podrobnými inštrukciami v Príručke pre prijímateľa</w:delText>
        </w:r>
      </w:del>
      <w:r w:rsidR="00414994">
        <w:rPr>
          <w:rFonts w:cstheme="minorHAnsi"/>
          <w:bCs/>
        </w:rPr>
        <w:t xml:space="preserve">. </w:t>
      </w:r>
      <w:r w:rsidRPr="00337F6A">
        <w:rPr>
          <w:rFonts w:cstheme="minorHAnsi"/>
          <w:bCs/>
        </w:rPr>
        <w:t xml:space="preserve">Podľa charakteru ukazovateľa sa dosiahnutie vykazuje v rozdielnych momentoch:  </w:t>
      </w:r>
      <w:r w:rsidRPr="00337F6A">
        <w:rPr>
          <w:rFonts w:cstheme="minorHAnsi"/>
          <w:b/>
          <w:bCs/>
        </w:rPr>
        <w:t xml:space="preserve">výstupové </w:t>
      </w:r>
      <w:r w:rsidRPr="00337F6A">
        <w:rPr>
          <w:rFonts w:cstheme="minorHAnsi"/>
          <w:b/>
        </w:rPr>
        <w:t>ukazovatele</w:t>
      </w:r>
      <w:r w:rsidRPr="00337F6A">
        <w:rPr>
          <w:rFonts w:cstheme="minorHAnsi"/>
        </w:rPr>
        <w:t xml:space="preserve"> („output indicators“) sa zaznamenávajú a vykazujú priebežne a </w:t>
      </w:r>
      <w:r w:rsidRPr="00337F6A">
        <w:rPr>
          <w:rFonts w:cstheme="minorHAnsi"/>
          <w:b/>
        </w:rPr>
        <w:t>výsledkové ukazovatele</w:t>
      </w:r>
      <w:r w:rsidRPr="00337F6A">
        <w:rPr>
          <w:rFonts w:cstheme="minorHAnsi"/>
        </w:rPr>
        <w:t xml:space="preserve"> („result indicators“) sa zaznamenávajú a vykazujú až na konci implementácie projektu.</w:t>
      </w:r>
    </w:p>
    <w:p w14:paraId="2FC2B805" w14:textId="77777777" w:rsidR="00A2784D" w:rsidRPr="00337F6A" w:rsidRDefault="00A2784D" w:rsidP="008D01CA">
      <w:pPr>
        <w:jc w:val="both"/>
        <w:rPr>
          <w:rFonts w:cstheme="minorHAnsi"/>
          <w:color w:val="000000"/>
        </w:rPr>
      </w:pPr>
      <w:r w:rsidRPr="00337F6A">
        <w:rPr>
          <w:rFonts w:cstheme="minorHAnsi"/>
          <w:color w:val="000000"/>
        </w:rPr>
        <w:t>Podrobné informácie k vykazovaniu údajov zo strany prijímateľa voči RO sú súčasťou Príručky pre prijímateľa.</w:t>
      </w:r>
    </w:p>
    <w:p w14:paraId="5C1A66DB" w14:textId="0D507073" w:rsidR="0074652D" w:rsidRPr="00337F6A" w:rsidRDefault="0074652D" w:rsidP="00ED198E">
      <w:pPr>
        <w:jc w:val="both"/>
        <w:rPr>
          <w:rFonts w:cstheme="minorHAnsi"/>
        </w:rPr>
      </w:pPr>
      <w:r w:rsidRPr="00720DA6">
        <w:rPr>
          <w:rFonts w:cstheme="minorHAnsi"/>
        </w:rPr>
        <w:t xml:space="preserve">Následne riadiaci orgán vykazuje ukazovatele EK. </w:t>
      </w:r>
      <w:r w:rsidRPr="00720DA6">
        <w:rPr>
          <w:rFonts w:cstheme="minorHAnsi"/>
          <w:b/>
        </w:rPr>
        <w:t>Oprávnenosť výdavkov bude kontrolovaná v rámci zúčtovania</w:t>
      </w:r>
      <w:r w:rsidRPr="00720DA6">
        <w:rPr>
          <w:rFonts w:cstheme="minorHAnsi"/>
        </w:rPr>
        <w:t xml:space="preserve"> na základe podpornej dokumentácie (na účely overenia ukazovateľov je povinná príloha nasledovná: dodacie listy/preberacie protokoly, evidencia nadobudnutého majetku podľa kariet majetku, prezenčné listiny</w:t>
      </w:r>
      <w:r w:rsidR="00463C32" w:rsidRPr="00720DA6">
        <w:rPr>
          <w:rFonts w:cstheme="minorHAnsi"/>
        </w:rPr>
        <w:t xml:space="preserve"> atď.</w:t>
      </w:r>
      <w:r w:rsidRPr="00720DA6">
        <w:rPr>
          <w:rFonts w:cstheme="minorHAnsi"/>
        </w:rPr>
        <w:t xml:space="preserve">). Ak bude potrebné </w:t>
      </w:r>
      <w:del w:id="1650" w:author="Autor">
        <w:r w:rsidRPr="00720DA6" w:rsidDel="002E6B89">
          <w:rPr>
            <w:rFonts w:cstheme="minorHAnsi"/>
          </w:rPr>
          <w:delText xml:space="preserve">spätne </w:delText>
        </w:r>
      </w:del>
      <w:r w:rsidRPr="00720DA6">
        <w:rPr>
          <w:rFonts w:cstheme="minorHAnsi"/>
        </w:rPr>
        <w:t xml:space="preserve">opravovať počty pri ukazovateľoch, riadiaci orgán vykoná opravu </w:t>
      </w:r>
      <w:del w:id="1651" w:author="Autor">
        <w:r w:rsidRPr="00720DA6" w:rsidDel="00A9636A">
          <w:rPr>
            <w:rFonts w:cstheme="minorHAnsi"/>
          </w:rPr>
          <w:delText xml:space="preserve">pri zúčtovaní </w:delText>
        </w:r>
      </w:del>
      <w:r w:rsidRPr="00720DA6">
        <w:rPr>
          <w:rFonts w:cstheme="minorHAnsi"/>
        </w:rPr>
        <w:t>a informuje EK o tejto oprave v najbližšej výročnej správe pre EK.</w:t>
      </w:r>
      <w:r w:rsidRPr="00337F6A">
        <w:rPr>
          <w:rFonts w:cstheme="minorHAnsi"/>
        </w:rPr>
        <w:t xml:space="preserve"> </w:t>
      </w:r>
    </w:p>
    <w:p w14:paraId="24002F5C" w14:textId="3546E453" w:rsidR="00D96C79" w:rsidRPr="00337F6A" w:rsidRDefault="0074652D" w:rsidP="00ED198E">
      <w:pPr>
        <w:jc w:val="both"/>
        <w:rPr>
          <w:rFonts w:cstheme="minorHAnsi"/>
        </w:rPr>
      </w:pPr>
      <w:r w:rsidRPr="00337F6A">
        <w:rPr>
          <w:rFonts w:cstheme="minorHAnsi"/>
        </w:rPr>
        <w:t>Každý ukazovateľ má tzv.</w:t>
      </w:r>
      <w:r w:rsidRPr="00337F6A">
        <w:rPr>
          <w:rFonts w:cstheme="minorHAnsi"/>
          <w:b/>
        </w:rPr>
        <w:t xml:space="preserve"> kartu ukazovateľa, </w:t>
      </w:r>
      <w:r w:rsidRPr="00337F6A">
        <w:rPr>
          <w:rFonts w:cstheme="minorHAnsi"/>
        </w:rPr>
        <w:t xml:space="preserve">ktorá obsahuje názov ukazovateľa, definíciu, mernú jednotku, čas zberu, špecifiká agregácie údajov atď. Karty ukazovateľov sú </w:t>
      </w:r>
      <w:r w:rsidRPr="00337F6A">
        <w:rPr>
          <w:rFonts w:cstheme="minorHAnsi"/>
          <w:b/>
        </w:rPr>
        <w:t>súčasťou metodiky na vytvorenie výkonnostných rámcov</w:t>
      </w:r>
      <w:r w:rsidRPr="00337F6A">
        <w:rPr>
          <w:rFonts w:cstheme="minorHAnsi"/>
        </w:rPr>
        <w:t xml:space="preserve"> a vychádzajú z fiche EK</w:t>
      </w:r>
      <w:r w:rsidR="009255EA" w:rsidRPr="00337F6A">
        <w:rPr>
          <w:rFonts w:cstheme="minorHAnsi"/>
        </w:rPr>
        <w:t>.</w:t>
      </w:r>
      <w:r w:rsidRPr="00337F6A">
        <w:rPr>
          <w:rFonts w:cstheme="minorHAnsi"/>
        </w:rPr>
        <w:t xml:space="preserve"> </w:t>
      </w:r>
      <w:r w:rsidR="009255EA" w:rsidRPr="00337F6A">
        <w:rPr>
          <w:rFonts w:cstheme="minorHAnsi"/>
        </w:rPr>
        <w:t>D</w:t>
      </w:r>
      <w:r w:rsidRPr="00337F6A">
        <w:rPr>
          <w:rFonts w:cstheme="minorHAnsi"/>
        </w:rPr>
        <w:t xml:space="preserve">o </w:t>
      </w:r>
      <w:r w:rsidR="009255EA" w:rsidRPr="00337F6A">
        <w:rPr>
          <w:rFonts w:cstheme="minorHAnsi"/>
        </w:rPr>
        <w:t xml:space="preserve">kariet ukazovateľov </w:t>
      </w:r>
      <w:r w:rsidRPr="00337F6A">
        <w:rPr>
          <w:rFonts w:cstheme="minorHAnsi"/>
        </w:rPr>
        <w:t>je možné doplniť aj národné špecifiká.</w:t>
      </w:r>
    </w:p>
    <w:p w14:paraId="1934ECB8" w14:textId="77777777" w:rsidR="000C04AF" w:rsidRDefault="000C04AF" w:rsidP="0074652D">
      <w:pPr>
        <w:jc w:val="both"/>
        <w:rPr>
          <w:ins w:id="1652" w:author="Autor"/>
          <w:rFonts w:cstheme="minorHAnsi"/>
          <w:b/>
          <w:color w:val="1F4E79" w:themeColor="accent1" w:themeShade="80"/>
        </w:rPr>
      </w:pPr>
    </w:p>
    <w:p w14:paraId="2751515B" w14:textId="77777777" w:rsidR="000C04AF" w:rsidRDefault="000C04AF" w:rsidP="0074652D">
      <w:pPr>
        <w:jc w:val="both"/>
        <w:rPr>
          <w:ins w:id="1653" w:author="Autor"/>
          <w:rFonts w:cstheme="minorHAnsi"/>
          <w:b/>
          <w:color w:val="1F4E79" w:themeColor="accent1" w:themeShade="80"/>
        </w:rPr>
      </w:pPr>
    </w:p>
    <w:p w14:paraId="4B3088E0" w14:textId="01FB78AE" w:rsidR="0074652D" w:rsidRPr="00337F6A" w:rsidRDefault="0074652D" w:rsidP="0074652D">
      <w:pPr>
        <w:jc w:val="both"/>
        <w:rPr>
          <w:rFonts w:cstheme="minorHAnsi"/>
          <w:b/>
          <w:color w:val="1F4E79" w:themeColor="accent1" w:themeShade="80"/>
        </w:rPr>
      </w:pPr>
      <w:r w:rsidRPr="00337F6A">
        <w:rPr>
          <w:rFonts w:cstheme="minorHAnsi"/>
          <w:b/>
          <w:color w:val="1F4E79" w:themeColor="accent1" w:themeShade="80"/>
        </w:rPr>
        <w:t>Zasielanie údajov EK</w:t>
      </w:r>
    </w:p>
    <w:p w14:paraId="1FFFD131" w14:textId="3970FCB3" w:rsidR="0074652D" w:rsidRPr="00337F6A" w:rsidRDefault="0074652D" w:rsidP="00ED198E">
      <w:pPr>
        <w:jc w:val="both"/>
        <w:rPr>
          <w:rFonts w:cstheme="minorHAnsi"/>
        </w:rPr>
      </w:pPr>
      <w:r w:rsidRPr="00337F6A">
        <w:rPr>
          <w:rFonts w:cstheme="minorHAnsi"/>
        </w:rPr>
        <w:t>Riadiaci</w:t>
      </w:r>
      <w:r w:rsidR="002843D1" w:rsidRPr="00337F6A">
        <w:rPr>
          <w:rFonts w:cstheme="minorHAnsi"/>
        </w:rPr>
        <w:t xml:space="preserve"> orgán</w:t>
      </w:r>
      <w:r w:rsidRPr="00337F6A">
        <w:rPr>
          <w:rFonts w:cstheme="minorHAnsi"/>
        </w:rPr>
        <w:t xml:space="preserve"> má povinnosť cez </w:t>
      </w:r>
      <w:ins w:id="1654" w:author="Autor">
        <w:r w:rsidR="0028039B">
          <w:rPr>
            <w:rFonts w:cstheme="minorHAnsi"/>
          </w:rPr>
          <w:t xml:space="preserve">IS </w:t>
        </w:r>
      </w:ins>
      <w:r w:rsidRPr="00337F6A">
        <w:rPr>
          <w:rFonts w:cstheme="minorHAnsi"/>
        </w:rPr>
        <w:t>SFC</w:t>
      </w:r>
      <w:ins w:id="1655" w:author="Autor">
        <w:r w:rsidR="0028039B">
          <w:rPr>
            <w:rFonts w:cstheme="minorHAnsi"/>
          </w:rPr>
          <w:t>2021</w:t>
        </w:r>
      </w:ins>
      <w:r w:rsidRPr="00337F6A">
        <w:rPr>
          <w:rFonts w:cstheme="minorHAnsi"/>
        </w:rPr>
        <w:t xml:space="preserve"> pravidelne elektronicky zasielať EK kumulatívne údaje za programy v stanovených termínoch.</w:t>
      </w:r>
      <w:r w:rsidRPr="00337F6A">
        <w:rPr>
          <w:rStyle w:val="Odkaznapoznmkupodiarou"/>
          <w:rFonts w:cstheme="minorHAnsi"/>
        </w:rPr>
        <w:footnoteReference w:id="77"/>
      </w:r>
      <w:r w:rsidRPr="00337F6A">
        <w:rPr>
          <w:rFonts w:cstheme="minorHAnsi"/>
        </w:rPr>
        <w:t xml:space="preserve"> V zmysle nariadenia </w:t>
      </w:r>
      <w:r w:rsidR="005A0B81" w:rsidRPr="00337F6A">
        <w:rPr>
          <w:rFonts w:cstheme="minorHAnsi"/>
        </w:rPr>
        <w:t xml:space="preserve">o spoločných ustanoveniach </w:t>
      </w:r>
      <w:r w:rsidRPr="00337F6A">
        <w:rPr>
          <w:rFonts w:cstheme="minorHAnsi"/>
        </w:rPr>
        <w:t>sa zasielajú:</w:t>
      </w:r>
    </w:p>
    <w:p w14:paraId="34091A25" w14:textId="5FEA4E24" w:rsidR="0074652D" w:rsidRPr="00337F6A" w:rsidRDefault="0074652D" w:rsidP="0074652D">
      <w:pPr>
        <w:jc w:val="both"/>
        <w:rPr>
          <w:rFonts w:cstheme="minorHAnsi"/>
        </w:rPr>
      </w:pPr>
      <w:r w:rsidRPr="00337F6A">
        <w:rPr>
          <w:rFonts w:cstheme="minorHAnsi"/>
          <w:b/>
        </w:rPr>
        <w:t>1) Údaje o ukazovateľoch</w:t>
      </w:r>
      <w:r w:rsidRPr="00337F6A">
        <w:rPr>
          <w:rStyle w:val="Odkaznapoznmkupodiarou"/>
          <w:rFonts w:cstheme="minorHAnsi"/>
        </w:rPr>
        <w:footnoteReference w:id="78"/>
      </w:r>
      <w:r w:rsidRPr="00337F6A">
        <w:rPr>
          <w:rFonts w:cstheme="minorHAnsi"/>
        </w:rPr>
        <w:t xml:space="preserve"> výstupov a ukazovateľoch výsledkov (s členením podľa špecifických cieľov)  sa zasielajú </w:t>
      </w:r>
      <w:r w:rsidRPr="00337F6A">
        <w:rPr>
          <w:rFonts w:cstheme="minorHAnsi"/>
          <w:b/>
        </w:rPr>
        <w:t>dvakrát ročne</w:t>
      </w:r>
      <w:r w:rsidRPr="00337F6A">
        <w:rPr>
          <w:rFonts w:cstheme="minorHAnsi"/>
        </w:rPr>
        <w:t xml:space="preserve"> do 31. januára a do 31. júla každého roka. Vykazujú </w:t>
      </w:r>
      <w:r w:rsidR="0088043F" w:rsidRPr="00337F6A">
        <w:rPr>
          <w:rFonts w:cstheme="minorHAnsi"/>
        </w:rPr>
        <w:t xml:space="preserve">sa </w:t>
      </w:r>
      <w:r w:rsidRPr="00337F6A">
        <w:rPr>
          <w:rFonts w:cstheme="minorHAnsi"/>
        </w:rPr>
        <w:t>stanovené hodnoty ukazovateľov zazmluvnených projektov a doterajší pokrok, t.j. dosiahnuté hodnoty.</w:t>
      </w:r>
    </w:p>
    <w:p w14:paraId="5C3CD302" w14:textId="77777777" w:rsidR="0074652D" w:rsidRPr="00337F6A" w:rsidRDefault="0074652D" w:rsidP="0074652D">
      <w:pPr>
        <w:jc w:val="both"/>
        <w:rPr>
          <w:rFonts w:cstheme="minorHAnsi"/>
        </w:rPr>
      </w:pPr>
      <w:r w:rsidRPr="00337F6A">
        <w:rPr>
          <w:rFonts w:cstheme="minorHAnsi"/>
          <w:b/>
        </w:rPr>
        <w:t>2) Finančné údaje</w:t>
      </w:r>
      <w:r w:rsidRPr="00337F6A">
        <w:rPr>
          <w:rStyle w:val="Odkaznapoznmkupodiarou"/>
          <w:rFonts w:cstheme="minorHAnsi"/>
        </w:rPr>
        <w:footnoteReference w:id="79"/>
      </w:r>
      <w:r w:rsidRPr="00337F6A">
        <w:rPr>
          <w:rFonts w:cstheme="minorHAnsi"/>
        </w:rPr>
        <w:t xml:space="preserve"> a ich členenie podľa typu intervencie sa týkajú počtu zazmluvnených projektov, celkových oprávnených nákladov týchto projektov, príspevok fondov a celkové oprávnené výdavky deklarované prijímateľmi riadiacemu orgánu. Finančné údaje sa zasielajú </w:t>
      </w:r>
      <w:r w:rsidRPr="00337F6A">
        <w:rPr>
          <w:rFonts w:cstheme="minorHAnsi"/>
          <w:b/>
        </w:rPr>
        <w:t>päťkrát ročne</w:t>
      </w:r>
      <w:r w:rsidRPr="00337F6A">
        <w:rPr>
          <w:rFonts w:cstheme="minorHAnsi"/>
        </w:rPr>
        <w:t xml:space="preserve"> a to do 31. januára, 30. apríla, 31. júla, 30 septembra a 30. novembra každého roka. </w:t>
      </w:r>
    </w:p>
    <w:p w14:paraId="259428A4" w14:textId="7D8AC7BE" w:rsidR="00133B73" w:rsidRPr="00337F6A" w:rsidRDefault="00BF37B5" w:rsidP="008D01CA">
      <w:pPr>
        <w:jc w:val="both"/>
        <w:rPr>
          <w:rFonts w:cstheme="minorHAnsi"/>
          <w:color w:val="FF0000"/>
        </w:rPr>
      </w:pPr>
      <w:r w:rsidRPr="00337F6A">
        <w:rPr>
          <w:rFonts w:cstheme="minorHAnsi"/>
        </w:rPr>
        <w:lastRenderedPageBreak/>
        <w:t>P</w:t>
      </w:r>
      <w:r w:rsidR="0074652D" w:rsidRPr="00337F6A">
        <w:rPr>
          <w:rFonts w:cstheme="minorHAnsi"/>
        </w:rPr>
        <w:t xml:space="preserve">osledné zasielanie </w:t>
      </w:r>
      <w:r w:rsidRPr="00337F6A">
        <w:rPr>
          <w:rFonts w:cstheme="minorHAnsi"/>
        </w:rPr>
        <w:t xml:space="preserve">údajov sa uskutoční </w:t>
      </w:r>
      <w:r w:rsidR="0074652D" w:rsidRPr="00337F6A">
        <w:rPr>
          <w:rFonts w:cstheme="minorHAnsi"/>
        </w:rPr>
        <w:t xml:space="preserve">do 31. januára 2030. Údaje musia byť spoľahlivé a byť v súlade s údajmi uchovávanými elektronicky a to ku koncu mesiaca, ktorý predchádza mesiacu ich predloženia EK. </w:t>
      </w:r>
    </w:p>
    <w:p w14:paraId="4CC93D8D" w14:textId="7AEEF378" w:rsidR="003E7A6E" w:rsidRPr="0084256A" w:rsidRDefault="003E7A6E" w:rsidP="003E7A6E">
      <w:pPr>
        <w:jc w:val="both"/>
        <w:rPr>
          <w:rFonts w:cstheme="minorHAnsi"/>
          <w:b/>
          <w:color w:val="1F4E79" w:themeColor="accent1" w:themeShade="80"/>
        </w:rPr>
      </w:pPr>
      <w:r w:rsidRPr="0084256A">
        <w:rPr>
          <w:rFonts w:cstheme="minorHAnsi"/>
          <w:b/>
          <w:color w:val="1F4E79" w:themeColor="accent1" w:themeShade="80"/>
        </w:rPr>
        <w:t>Iné údaje (Dáta projektu)</w:t>
      </w:r>
    </w:p>
    <w:p w14:paraId="32FCCF53" w14:textId="25BB04B7" w:rsidR="004D6F4A" w:rsidRPr="005F649A" w:rsidRDefault="004D6F4A" w:rsidP="0074652D">
      <w:pPr>
        <w:jc w:val="both"/>
        <w:rPr>
          <w:rFonts w:cstheme="minorHAnsi"/>
        </w:rPr>
      </w:pPr>
      <w:r w:rsidRPr="0084256A">
        <w:rPr>
          <w:rFonts w:cstheme="minorHAnsi"/>
        </w:rPr>
        <w:t xml:space="preserve">Prijímateľ </w:t>
      </w:r>
      <w:r w:rsidR="00DC0BDD" w:rsidRPr="00337F6A">
        <w:rPr>
          <w:rFonts w:cstheme="minorHAnsi"/>
        </w:rPr>
        <w:t xml:space="preserve">predkladá </w:t>
      </w:r>
      <w:r w:rsidRPr="00337F6A">
        <w:rPr>
          <w:rFonts w:cstheme="minorHAnsi"/>
        </w:rPr>
        <w:t>riadiacemu orgánu aj Iné údaje (Dáta projektu) v rozsahu a termíne určenom riadiacim orgánom</w:t>
      </w:r>
      <w:r w:rsidR="00DC0BDD" w:rsidRPr="00337F6A">
        <w:rPr>
          <w:rFonts w:cstheme="minorHAnsi"/>
        </w:rPr>
        <w:t xml:space="preserve">, ak si to vyžadujú špecifické </w:t>
      </w:r>
      <w:r w:rsidR="00DC0BDD" w:rsidRPr="00337F6A">
        <w:rPr>
          <w:rFonts w:cstheme="minorHAnsi"/>
          <w:b/>
        </w:rPr>
        <w:t xml:space="preserve">potreby monitorovania stavby a/alebo rekonštrukcie budov </w:t>
      </w:r>
      <w:r w:rsidR="00DC0BDD" w:rsidRPr="00337F6A">
        <w:rPr>
          <w:rFonts w:cstheme="minorHAnsi"/>
        </w:rPr>
        <w:t>na zaručenie ich</w:t>
      </w:r>
      <w:r w:rsidR="00DC0BDD" w:rsidRPr="00337F6A">
        <w:rPr>
          <w:rFonts w:cstheme="minorHAnsi"/>
          <w:b/>
        </w:rPr>
        <w:t xml:space="preserve"> bezbariérovosti, t.j. </w:t>
      </w:r>
      <w:r w:rsidR="003731EB" w:rsidRPr="00337F6A">
        <w:rPr>
          <w:rFonts w:cstheme="minorHAnsi"/>
          <w:b/>
        </w:rPr>
        <w:t xml:space="preserve">zabezpečenie </w:t>
      </w:r>
      <w:r w:rsidR="00DC0BDD" w:rsidRPr="00337F6A">
        <w:rPr>
          <w:rFonts w:cstheme="minorHAnsi"/>
          <w:b/>
        </w:rPr>
        <w:t>prístupnosti fyzického prostredia pre osoby so zdravotným postihnutím</w:t>
      </w:r>
      <w:r w:rsidR="00DC0BDD" w:rsidRPr="00337F6A">
        <w:rPr>
          <w:rFonts w:cstheme="minorHAnsi"/>
        </w:rPr>
        <w:t xml:space="preserve">. </w:t>
      </w:r>
      <w:r w:rsidR="00FB733E" w:rsidRPr="00337F6A">
        <w:rPr>
          <w:rFonts w:cstheme="minorHAnsi"/>
        </w:rPr>
        <w:t xml:space="preserve">Ide o ďalšie údaje, resp. parametre monitorované na úrovni podporených projektov, </w:t>
      </w:r>
      <w:r w:rsidR="00DC0BDD" w:rsidRPr="00337F6A">
        <w:rPr>
          <w:rFonts w:cstheme="minorHAnsi"/>
        </w:rPr>
        <w:t xml:space="preserve">ktoré </w:t>
      </w:r>
      <w:r w:rsidR="009D5E54" w:rsidRPr="00337F6A">
        <w:rPr>
          <w:rFonts w:cstheme="minorHAnsi"/>
        </w:rPr>
        <w:t>nemajú charakter merateľných ukazovateľov a prijímateľ vopred nestanovuje ich cieľovú hodnotu.</w:t>
      </w:r>
    </w:p>
    <w:p w14:paraId="3FE7D473" w14:textId="0FBAEC96" w:rsidR="0074652D" w:rsidRPr="00337F6A" w:rsidRDefault="0074652D" w:rsidP="0074652D">
      <w:pPr>
        <w:jc w:val="both"/>
        <w:rPr>
          <w:rFonts w:cstheme="minorHAnsi"/>
          <w:b/>
          <w:color w:val="1F4E79" w:themeColor="accent1" w:themeShade="80"/>
        </w:rPr>
      </w:pPr>
      <w:r w:rsidRPr="00337F6A">
        <w:rPr>
          <w:rFonts w:cstheme="minorHAnsi"/>
          <w:b/>
          <w:color w:val="1F4E79" w:themeColor="accent1" w:themeShade="80"/>
        </w:rPr>
        <w:t>Preskúmanie výkonnosti</w:t>
      </w:r>
    </w:p>
    <w:p w14:paraId="3BCE1472" w14:textId="77777777" w:rsidR="0074652D" w:rsidRPr="00337F6A" w:rsidRDefault="0074652D" w:rsidP="0074652D">
      <w:pPr>
        <w:jc w:val="both"/>
        <w:rPr>
          <w:rFonts w:cstheme="minorHAnsi"/>
          <w:b/>
        </w:rPr>
      </w:pPr>
      <w:r w:rsidRPr="00337F6A">
        <w:rPr>
          <w:rFonts w:cstheme="minorHAnsi"/>
          <w:b/>
        </w:rPr>
        <w:t>Najmenej dvakrát v priebehu programového obdobia</w:t>
      </w:r>
      <w:r w:rsidRPr="00337F6A">
        <w:rPr>
          <w:rFonts w:cstheme="minorHAnsi"/>
        </w:rPr>
        <w:t xml:space="preserve"> je zorganizované </w:t>
      </w:r>
      <w:r w:rsidRPr="00337F6A">
        <w:rPr>
          <w:rFonts w:cstheme="minorHAnsi"/>
          <w:b/>
        </w:rPr>
        <w:t>stretnutie</w:t>
      </w:r>
      <w:r w:rsidRPr="00337F6A">
        <w:rPr>
          <w:rFonts w:cstheme="minorHAnsi"/>
        </w:rPr>
        <w:t xml:space="preserve"> </w:t>
      </w:r>
      <w:r w:rsidRPr="00337F6A">
        <w:rPr>
          <w:rFonts w:cstheme="minorHAnsi"/>
          <w:b/>
        </w:rPr>
        <w:t xml:space="preserve">medzi EK a riadiacim orgánom </w:t>
      </w:r>
      <w:r w:rsidRPr="00337F6A">
        <w:rPr>
          <w:rFonts w:cstheme="minorHAnsi"/>
        </w:rPr>
        <w:t>zamerané na preskúmanie výkonnosti</w:t>
      </w:r>
      <w:r w:rsidRPr="00337F6A">
        <w:rPr>
          <w:rStyle w:val="Odkaznapoznmkupodiarou"/>
          <w:rFonts w:cstheme="minorHAnsi"/>
        </w:rPr>
        <w:footnoteReference w:id="80"/>
      </w:r>
      <w:r w:rsidRPr="00337F6A">
        <w:rPr>
          <w:rFonts w:cstheme="minorHAnsi"/>
        </w:rPr>
        <w:t>. Stretnutie zameranie na preskúmanie výkonnosti sa môže týkať viacerých programov. Stretnutiu predsedá EK, alebo ak o tom požiada riadiaci orgán, stretnutiu spolupredsedajú EK a riadiaci orgán. EK a riadiaci orgán sa môžu dohodnúť, že preskúmanie môže prebehnúť písomnou formou. Výsledok stretnutia je zaznamenaný v schválenej zápisnici. Ak boli počas stretnutia vznesené pripomienky, ktoré ovplyvňujú vykonávanie programu, riadiaci orgán do 3 mesiacov informuje EK o prijatých opatreniach.</w:t>
      </w:r>
    </w:p>
    <w:p w14:paraId="6BF33CFE" w14:textId="77777777" w:rsidR="0074652D" w:rsidRPr="00337F6A" w:rsidRDefault="0074652D" w:rsidP="0074652D">
      <w:pPr>
        <w:jc w:val="both"/>
        <w:rPr>
          <w:rFonts w:cstheme="minorHAnsi"/>
          <w:b/>
          <w:color w:val="1F4E79" w:themeColor="accent1" w:themeShade="80"/>
        </w:rPr>
      </w:pPr>
      <w:r w:rsidRPr="00337F6A">
        <w:rPr>
          <w:rFonts w:cstheme="minorHAnsi"/>
          <w:b/>
          <w:color w:val="1F4E79" w:themeColor="accent1" w:themeShade="80"/>
        </w:rPr>
        <w:t>Výročné správy o výkonnosti</w:t>
      </w:r>
    </w:p>
    <w:p w14:paraId="6D77C578" w14:textId="77777777" w:rsidR="0074652D" w:rsidRPr="00337F6A" w:rsidRDefault="0074652D" w:rsidP="00ED198E">
      <w:pPr>
        <w:jc w:val="both"/>
        <w:rPr>
          <w:rFonts w:cstheme="minorHAnsi"/>
        </w:rPr>
      </w:pPr>
      <w:r w:rsidRPr="00337F6A">
        <w:rPr>
          <w:rFonts w:cstheme="minorHAnsi"/>
        </w:rPr>
        <w:t xml:space="preserve">Riadiaci orgán predkladá EK </w:t>
      </w:r>
      <w:r w:rsidRPr="00337F6A">
        <w:rPr>
          <w:rFonts w:cstheme="minorHAnsi"/>
          <w:b/>
        </w:rPr>
        <w:t>výročné správy o výkonnosti</w:t>
      </w:r>
      <w:r w:rsidRPr="00337F6A">
        <w:rPr>
          <w:rFonts w:cstheme="minorHAnsi"/>
        </w:rPr>
        <w:t xml:space="preserve"> v súlade so špecifickými nariadeniami pre jednotlivé fondy</w:t>
      </w:r>
      <w:r w:rsidRPr="00337F6A">
        <w:rPr>
          <w:rStyle w:val="Odkaznapoznmkupodiarou"/>
          <w:rFonts w:cstheme="minorHAnsi"/>
        </w:rPr>
        <w:footnoteReference w:id="81"/>
      </w:r>
      <w:r w:rsidRPr="00337F6A">
        <w:rPr>
          <w:rFonts w:cstheme="minorHAnsi"/>
        </w:rPr>
        <w:t xml:space="preserve"> </w:t>
      </w:r>
      <w:r w:rsidRPr="00337F6A">
        <w:rPr>
          <w:rFonts w:cstheme="minorHAnsi"/>
          <w:b/>
        </w:rPr>
        <w:t>do 15. februára 2023 a do 15. februára každého nasledujúceho roka</w:t>
      </w:r>
      <w:r w:rsidRPr="00337F6A">
        <w:rPr>
          <w:rFonts w:cstheme="minorHAnsi"/>
        </w:rPr>
        <w:t xml:space="preserve"> až do roku 2031, pričom informácie výročných správ sú ustanovené v čl. 30 nariadenia ISF, čl. 29 BMVI, čl. 35 nariadenia AMIF. EK stanovuje vzor výročnej správy o výkonnosti vo vykonávacom akte s cieľom zabezpečiť jednotné podmienky.</w:t>
      </w:r>
    </w:p>
    <w:p w14:paraId="26DF8DB2" w14:textId="77777777" w:rsidR="00DE4DEB" w:rsidRPr="00337F6A" w:rsidRDefault="00DE4DEB" w:rsidP="00A7679D">
      <w:pPr>
        <w:ind w:left="-142" w:firstLine="142"/>
        <w:jc w:val="both"/>
        <w:rPr>
          <w:rFonts w:cstheme="minorHAnsi"/>
        </w:rPr>
      </w:pPr>
      <w:r w:rsidRPr="00337F6A">
        <w:rPr>
          <w:rFonts w:cstheme="minorHAnsi"/>
        </w:rPr>
        <w:t>V každej výročnej správe AMIF, ISF a BMVI sa uvedú najmä nasledujúce informácie:</w:t>
      </w:r>
    </w:p>
    <w:p w14:paraId="694BBE4D" w14:textId="569ABCDA" w:rsidR="00DE4DEB" w:rsidRPr="00337F6A" w:rsidRDefault="00DE4DEB" w:rsidP="00A81105">
      <w:pPr>
        <w:pStyle w:val="Odsekzoznamu"/>
        <w:numPr>
          <w:ilvl w:val="0"/>
          <w:numId w:val="17"/>
        </w:numPr>
        <w:jc w:val="both"/>
        <w:rPr>
          <w:rFonts w:cstheme="minorHAnsi"/>
        </w:rPr>
      </w:pPr>
      <w:r w:rsidRPr="00337F6A">
        <w:rPr>
          <w:rFonts w:cstheme="minorHAnsi"/>
        </w:rPr>
        <w:t>pokrok pri vykonávaní programu a dosahovaní čiastkových cieľov a cieľových hodnôt</w:t>
      </w:r>
      <w:r w:rsidR="00E13014" w:rsidRPr="00337F6A">
        <w:rPr>
          <w:rFonts w:cstheme="minorHAnsi"/>
        </w:rPr>
        <w:t xml:space="preserve"> ukazovateľov</w:t>
      </w:r>
      <w:r w:rsidRPr="00337F6A">
        <w:rPr>
          <w:rFonts w:cstheme="minorHAnsi"/>
        </w:rPr>
        <w:t xml:space="preserve">, </w:t>
      </w:r>
    </w:p>
    <w:p w14:paraId="19D08B9B" w14:textId="77777777" w:rsidR="00DE4DEB" w:rsidRPr="00337F6A" w:rsidRDefault="00DE4DEB" w:rsidP="00A81105">
      <w:pPr>
        <w:pStyle w:val="Odsekzoznamu"/>
        <w:numPr>
          <w:ilvl w:val="0"/>
          <w:numId w:val="17"/>
        </w:numPr>
        <w:jc w:val="both"/>
        <w:rPr>
          <w:rFonts w:cstheme="minorHAnsi"/>
        </w:rPr>
      </w:pPr>
      <w:r w:rsidRPr="00337F6A">
        <w:rPr>
          <w:rFonts w:cstheme="minorHAnsi"/>
        </w:rPr>
        <w:t>otázky, ktoré ovplyvňujú výkonnosť programu a opatrenia na ich riešenie,</w:t>
      </w:r>
    </w:p>
    <w:p w14:paraId="708887E8" w14:textId="77777777" w:rsidR="00DE4DEB" w:rsidRPr="00337F6A" w:rsidRDefault="00DE4DEB" w:rsidP="00A81105">
      <w:pPr>
        <w:pStyle w:val="Odsekzoznamu"/>
        <w:numPr>
          <w:ilvl w:val="0"/>
          <w:numId w:val="17"/>
        </w:numPr>
        <w:jc w:val="both"/>
        <w:rPr>
          <w:rFonts w:cstheme="minorHAnsi"/>
        </w:rPr>
      </w:pPr>
      <w:r w:rsidRPr="00337F6A">
        <w:rPr>
          <w:rFonts w:cstheme="minorHAnsi"/>
        </w:rPr>
        <w:t>komplementárnosť medzi akciami fondu a podporou z iných fondov EÚ,</w:t>
      </w:r>
    </w:p>
    <w:p w14:paraId="40D2BDE0" w14:textId="77777777" w:rsidR="00DE4DEB" w:rsidRPr="00337F6A" w:rsidRDefault="00DE4DEB" w:rsidP="00A81105">
      <w:pPr>
        <w:pStyle w:val="Odsekzoznamu"/>
        <w:numPr>
          <w:ilvl w:val="0"/>
          <w:numId w:val="17"/>
        </w:numPr>
        <w:jc w:val="both"/>
        <w:rPr>
          <w:rFonts w:cstheme="minorHAnsi"/>
        </w:rPr>
      </w:pPr>
      <w:r w:rsidRPr="00337F6A">
        <w:rPr>
          <w:rFonts w:cstheme="minorHAnsi"/>
        </w:rPr>
        <w:t>prínos k vykonávaniu príslušného aquis a akčných plánov EÚ,</w:t>
      </w:r>
    </w:p>
    <w:p w14:paraId="6FCB181C" w14:textId="77777777" w:rsidR="00DE4DEB" w:rsidRPr="00337F6A" w:rsidRDefault="00DE4DEB" w:rsidP="00A81105">
      <w:pPr>
        <w:pStyle w:val="Odsekzoznamu"/>
        <w:numPr>
          <w:ilvl w:val="0"/>
          <w:numId w:val="17"/>
        </w:numPr>
        <w:jc w:val="both"/>
        <w:rPr>
          <w:rFonts w:cstheme="minorHAnsi"/>
        </w:rPr>
      </w:pPr>
      <w:r w:rsidRPr="00337F6A">
        <w:rPr>
          <w:rFonts w:cstheme="minorHAnsi"/>
        </w:rPr>
        <w:t>komunikácia a viditeľnosť,</w:t>
      </w:r>
    </w:p>
    <w:p w14:paraId="5D68CCED" w14:textId="77777777" w:rsidR="00DF3EB1" w:rsidRPr="00337F6A" w:rsidRDefault="00DE4DEB" w:rsidP="00A81105">
      <w:pPr>
        <w:pStyle w:val="Odsekzoznamu"/>
        <w:numPr>
          <w:ilvl w:val="0"/>
          <w:numId w:val="17"/>
        </w:numPr>
        <w:jc w:val="both"/>
        <w:rPr>
          <w:rFonts w:cstheme="minorHAnsi"/>
        </w:rPr>
      </w:pPr>
      <w:r w:rsidRPr="00337F6A">
        <w:rPr>
          <w:rFonts w:cstheme="minorHAnsi"/>
        </w:rPr>
        <w:t>plnenie a uplatňovanie základných podmienok,</w:t>
      </w:r>
    </w:p>
    <w:p w14:paraId="188A8986" w14:textId="77777777" w:rsidR="0074652D" w:rsidRPr="00337F6A" w:rsidRDefault="00DE4DEB" w:rsidP="00A81105">
      <w:pPr>
        <w:pStyle w:val="Odsekzoznamu"/>
        <w:numPr>
          <w:ilvl w:val="0"/>
          <w:numId w:val="17"/>
        </w:numPr>
        <w:jc w:val="both"/>
        <w:rPr>
          <w:rFonts w:cstheme="minorHAnsi"/>
        </w:rPr>
      </w:pPr>
      <w:r w:rsidRPr="00337F6A">
        <w:rPr>
          <w:rFonts w:cstheme="minorHAnsi"/>
        </w:rPr>
        <w:t>projekty v tretej krajine, alebo vo vzťahu k tretej krajine.</w:t>
      </w:r>
    </w:p>
    <w:p w14:paraId="15CAA2F6" w14:textId="77777777" w:rsidR="0074652D" w:rsidRPr="00337F6A" w:rsidRDefault="0074652D" w:rsidP="00ED198E">
      <w:pPr>
        <w:jc w:val="both"/>
        <w:rPr>
          <w:rFonts w:cstheme="minorHAnsi"/>
        </w:rPr>
      </w:pPr>
      <w:r w:rsidRPr="00337F6A">
        <w:rPr>
          <w:rFonts w:cstheme="minorHAnsi"/>
        </w:rPr>
        <w:t xml:space="preserve">Vo výročnej správe </w:t>
      </w:r>
      <w:r w:rsidRPr="00337F6A">
        <w:rPr>
          <w:rFonts w:cstheme="minorHAnsi"/>
          <w:b/>
          <w:bCs/>
        </w:rPr>
        <w:t>AMIF</w:t>
      </w:r>
      <w:r w:rsidRPr="00337F6A">
        <w:rPr>
          <w:rFonts w:cstheme="minorHAnsi"/>
        </w:rPr>
        <w:t xml:space="preserve"> sa tiež uvedú informácie o počte osôb prijatých prostredníctvom presídlenia a prijatých z humanitárnych dôvodov a o počte žiadateľov o medzinárodnú ochranu alebo počte osôb, ktorým sa poskytla medzinárodná ochrana, odovzdaných z jedného členského štátu do druhého.</w:t>
      </w:r>
      <w:r w:rsidRPr="00337F6A">
        <w:rPr>
          <w:rStyle w:val="Odkaznapoznmkupodiarou"/>
          <w:rFonts w:cstheme="minorHAnsi"/>
        </w:rPr>
        <w:footnoteReference w:id="82"/>
      </w:r>
      <w:r w:rsidRPr="00337F6A">
        <w:rPr>
          <w:rFonts w:cstheme="minorHAnsi"/>
        </w:rPr>
        <w:t xml:space="preserve"> Vo výročnej správe </w:t>
      </w:r>
      <w:r w:rsidRPr="00337F6A">
        <w:rPr>
          <w:rFonts w:cstheme="minorHAnsi"/>
          <w:b/>
          <w:bCs/>
        </w:rPr>
        <w:t>BMVI</w:t>
      </w:r>
      <w:r w:rsidRPr="00337F6A">
        <w:rPr>
          <w:rFonts w:cstheme="minorHAnsi"/>
        </w:rPr>
        <w:t xml:space="preserve"> sa uvedú aj informácie týkajúce sa nákladov na prevádzku systému ETIAS zahrnutých do účtov.</w:t>
      </w:r>
      <w:r w:rsidRPr="00337F6A">
        <w:rPr>
          <w:rStyle w:val="Odkaznapoznmkupodiarou"/>
          <w:rFonts w:cstheme="minorHAnsi"/>
        </w:rPr>
        <w:footnoteReference w:id="83"/>
      </w:r>
    </w:p>
    <w:p w14:paraId="19DA8392" w14:textId="77777777" w:rsidR="0074652D" w:rsidRPr="00337F6A" w:rsidRDefault="0074652D" w:rsidP="004179A4">
      <w:pPr>
        <w:jc w:val="both"/>
        <w:rPr>
          <w:rFonts w:cstheme="minorHAnsi"/>
          <w:b/>
          <w:color w:val="1F4E79" w:themeColor="accent1" w:themeShade="80"/>
        </w:rPr>
      </w:pPr>
      <w:r w:rsidRPr="00337F6A">
        <w:rPr>
          <w:rFonts w:cstheme="minorHAnsi"/>
          <w:b/>
          <w:color w:val="1F4E79" w:themeColor="accent1" w:themeShade="80"/>
        </w:rPr>
        <w:lastRenderedPageBreak/>
        <w:t>Preskúmanie v polovici obdobia zo strany EK a pridelenie dodatočných finančných prostriedkov</w:t>
      </w:r>
      <w:r w:rsidRPr="00337F6A">
        <w:rPr>
          <w:rStyle w:val="Odkaznapoznmkupodiarou"/>
          <w:rFonts w:cstheme="minorHAnsi"/>
          <w:b/>
          <w:color w:val="1F4E79" w:themeColor="accent1" w:themeShade="80"/>
        </w:rPr>
        <w:footnoteReference w:id="84"/>
      </w:r>
    </w:p>
    <w:p w14:paraId="6EF64776" w14:textId="77777777" w:rsidR="0074652D" w:rsidRPr="00337F6A" w:rsidRDefault="0074652D" w:rsidP="00ED198E">
      <w:pPr>
        <w:jc w:val="both"/>
        <w:rPr>
          <w:rFonts w:cstheme="minorHAnsi"/>
        </w:rPr>
      </w:pPr>
      <w:r w:rsidRPr="00337F6A">
        <w:rPr>
          <w:rFonts w:cstheme="minorHAnsi"/>
        </w:rPr>
        <w:t xml:space="preserve">EK v roku </w:t>
      </w:r>
      <w:r w:rsidRPr="00337F6A">
        <w:rPr>
          <w:rFonts w:cstheme="minorHAnsi"/>
          <w:b/>
        </w:rPr>
        <w:t xml:space="preserve">2024 </w:t>
      </w:r>
      <w:r w:rsidRPr="00337F6A">
        <w:rPr>
          <w:rFonts w:cstheme="minorHAnsi"/>
        </w:rPr>
        <w:t xml:space="preserve">pridelí na programy AMIF, ISF a BMVI dodatočné sumy finančných prostriedkov, ak aspoň 10% finančných prostriedkov pôvodne pridelených samostatne na každý program je pokrytých žiadosťami o priebežné platby, ktoré boli predložené EK, t. j. </w:t>
      </w:r>
      <w:r w:rsidRPr="00337F6A">
        <w:rPr>
          <w:rFonts w:cstheme="minorHAnsi"/>
          <w:b/>
        </w:rPr>
        <w:t>aspoň 10% oprávnených výdavkov</w:t>
      </w:r>
      <w:r w:rsidRPr="00337F6A">
        <w:rPr>
          <w:rFonts w:cstheme="minorHAnsi"/>
        </w:rPr>
        <w:t xml:space="preserve">. Toto financovanie sa následne uplatňuje od 1. januára 2025, ak je to pre daný program relevantné a táto podmienka je splnená. </w:t>
      </w:r>
    </w:p>
    <w:p w14:paraId="79206862" w14:textId="77777777" w:rsidR="0074652D" w:rsidRPr="00337F6A" w:rsidRDefault="0074652D" w:rsidP="00ED198E">
      <w:pPr>
        <w:jc w:val="both"/>
        <w:rPr>
          <w:rFonts w:cstheme="minorHAnsi"/>
        </w:rPr>
      </w:pPr>
      <w:r w:rsidRPr="00337F6A">
        <w:rPr>
          <w:rFonts w:cstheme="minorHAnsi"/>
        </w:rPr>
        <w:t>Pri prideľovaní finančných prostriedkov z tematického nástroja na priority s vysokou pridanou hodnotou EÚ</w:t>
      </w:r>
      <w:r w:rsidR="005E6528" w:rsidRPr="00337F6A">
        <w:rPr>
          <w:rFonts w:cstheme="minorHAnsi"/>
        </w:rPr>
        <w:t xml:space="preserve"> formou špecifických</w:t>
      </w:r>
      <w:r w:rsidRPr="00337F6A">
        <w:rPr>
          <w:rFonts w:cstheme="minorHAnsi"/>
        </w:rPr>
        <w:t xml:space="preserve"> akci</w:t>
      </w:r>
      <w:r w:rsidR="005E6528" w:rsidRPr="00337F6A">
        <w:rPr>
          <w:rFonts w:cstheme="minorHAnsi"/>
        </w:rPr>
        <w:t>í</w:t>
      </w:r>
      <w:r w:rsidRPr="00337F6A">
        <w:rPr>
          <w:rFonts w:cstheme="minorHAnsi"/>
        </w:rPr>
        <w:t>, akci</w:t>
      </w:r>
      <w:r w:rsidR="005E6528" w:rsidRPr="00337F6A">
        <w:rPr>
          <w:rFonts w:cstheme="minorHAnsi"/>
        </w:rPr>
        <w:t>í</w:t>
      </w:r>
      <w:r w:rsidRPr="00337F6A">
        <w:rPr>
          <w:rFonts w:cstheme="minorHAnsi"/>
        </w:rPr>
        <w:t xml:space="preserve"> Únie,</w:t>
      </w:r>
      <w:r w:rsidR="005E6528" w:rsidRPr="00337F6A">
        <w:rPr>
          <w:rFonts w:cstheme="minorHAnsi"/>
        </w:rPr>
        <w:t xml:space="preserve"> </w:t>
      </w:r>
      <w:r w:rsidRPr="00337F6A">
        <w:rPr>
          <w:rFonts w:cstheme="minorHAnsi"/>
        </w:rPr>
        <w:t>núdzov</w:t>
      </w:r>
      <w:r w:rsidR="005E6528" w:rsidRPr="00337F6A">
        <w:rPr>
          <w:rFonts w:cstheme="minorHAnsi"/>
        </w:rPr>
        <w:t>ej</w:t>
      </w:r>
      <w:r w:rsidRPr="00337F6A">
        <w:rPr>
          <w:rFonts w:cstheme="minorHAnsi"/>
        </w:rPr>
        <w:t xml:space="preserve"> pomoc</w:t>
      </w:r>
      <w:r w:rsidR="005E6528" w:rsidRPr="00337F6A">
        <w:rPr>
          <w:rFonts w:cstheme="minorHAnsi"/>
        </w:rPr>
        <w:t>i</w:t>
      </w:r>
      <w:r w:rsidRPr="00337F6A">
        <w:rPr>
          <w:rFonts w:cstheme="minorHAnsi"/>
        </w:rPr>
        <w:t>, EK zohľadní pokrok pri dosahovaní čiastkových cieľov výkonnostných rámcov AMIF, ISF  a BMVI a zistené nedostatky vo vykonávaní</w:t>
      </w:r>
      <w:r w:rsidR="00660DD1" w:rsidRPr="00337F6A">
        <w:rPr>
          <w:rFonts w:cstheme="minorHAnsi"/>
        </w:rPr>
        <w:t>.</w:t>
      </w:r>
      <w:r w:rsidRPr="00337F6A">
        <w:rPr>
          <w:rFonts w:cstheme="minorHAnsi"/>
        </w:rPr>
        <w:t xml:space="preserve"> Finančné prostriedky z tematického nástroja podporia aj technickú pomoc na podnet EK.</w:t>
      </w:r>
    </w:p>
    <w:p w14:paraId="2EFAF0C2" w14:textId="77777777" w:rsidR="0074652D" w:rsidRPr="00337F6A" w:rsidRDefault="0074652D" w:rsidP="0074652D">
      <w:pPr>
        <w:jc w:val="both"/>
        <w:rPr>
          <w:rFonts w:cstheme="minorHAnsi"/>
          <w:b/>
          <w:color w:val="1F4E79" w:themeColor="accent1" w:themeShade="80"/>
        </w:rPr>
      </w:pPr>
      <w:r w:rsidRPr="00337F6A">
        <w:rPr>
          <w:rFonts w:cstheme="minorHAnsi"/>
          <w:b/>
          <w:color w:val="1F4E79" w:themeColor="accent1" w:themeShade="80"/>
        </w:rPr>
        <w:t>Výkonnostné rámce a spoločná metodika na ich tvorbu</w:t>
      </w:r>
    </w:p>
    <w:p w14:paraId="6BF307EF" w14:textId="5F3353C4" w:rsidR="0074652D" w:rsidRPr="00337F6A" w:rsidRDefault="0074652D" w:rsidP="00ED198E">
      <w:pPr>
        <w:jc w:val="both"/>
        <w:rPr>
          <w:rFonts w:cstheme="minorHAnsi"/>
        </w:rPr>
      </w:pPr>
      <w:r w:rsidRPr="00337F6A">
        <w:rPr>
          <w:rFonts w:cstheme="minorHAnsi"/>
        </w:rPr>
        <w:t xml:space="preserve">Riadiaci orgán vypracúva </w:t>
      </w:r>
      <w:r w:rsidRPr="00337F6A">
        <w:rPr>
          <w:rFonts w:cstheme="minorHAnsi"/>
          <w:b/>
        </w:rPr>
        <w:t xml:space="preserve">tri výkonnostné rámce, samostatné pre každý program, </w:t>
      </w:r>
      <w:r w:rsidRPr="00337F6A">
        <w:rPr>
          <w:rFonts w:cstheme="minorHAnsi"/>
        </w:rPr>
        <w:t>pričom technická pomoc sa v nich nezohľadňuje. Každý výkonnostný rámec tvoria: ukazovatele výstupov a výsledkov spojených so špecifickými cieľmi; čiastkové ciele pre ukazovatele výstupov, ktoré majú byť dosiahnuté do konca roka 2024 a cieľové hodnoty pre ukazovatele výstupov a výsledkov, ktoré majú byť dosiahnuté do konca roka 2029. Čiastkové ciele a cieľové hodnoty sa stanovujú pre každý špecifický cieľ, v prípade technickej pomoci sa nestanovujú. Vďaka trom výkonnostným rámcom môže EK a riadiaci orgán merať pokrok pri dosahovaní špecifických cieľov.</w:t>
      </w:r>
    </w:p>
    <w:p w14:paraId="65844446" w14:textId="77777777" w:rsidR="0074652D" w:rsidRPr="00337F6A" w:rsidRDefault="0074652D" w:rsidP="00ED198E">
      <w:pPr>
        <w:jc w:val="both"/>
        <w:rPr>
          <w:rFonts w:cstheme="minorHAnsi"/>
        </w:rPr>
      </w:pPr>
      <w:r w:rsidRPr="00337F6A">
        <w:rPr>
          <w:rFonts w:cstheme="minorHAnsi"/>
        </w:rPr>
        <w:t xml:space="preserve">Riadiaci orgán vypracúva </w:t>
      </w:r>
      <w:r w:rsidRPr="00337F6A">
        <w:rPr>
          <w:rFonts w:cstheme="minorHAnsi"/>
          <w:b/>
        </w:rPr>
        <w:t>jednu metodiku na vytvorenie výkonnostných rámcov spoločnú pre tri programy</w:t>
      </w:r>
      <w:r w:rsidRPr="00337F6A">
        <w:rPr>
          <w:rFonts w:cstheme="minorHAnsi"/>
        </w:rPr>
        <w:t>, ktorej súčasťou musia byť kritériá na výber ukazovateľov, použité údaje alebo podkladové materiály, uistenie o kvalite údajov a metóda ich výpočtu ako aj faktory, ktoré môžu mať vplyv na plnenie čiastkových cieľov a cieľových hodnôt a spôsob zohľadnenia. EK môže požiadať o sprístupnenie metodiky.</w:t>
      </w:r>
    </w:p>
    <w:p w14:paraId="1E3C135D" w14:textId="77777777" w:rsidR="0074652D" w:rsidRPr="00337F6A" w:rsidRDefault="0074652D" w:rsidP="0074652D">
      <w:pPr>
        <w:jc w:val="both"/>
        <w:rPr>
          <w:rFonts w:cstheme="minorHAnsi"/>
          <w:b/>
          <w:color w:val="1F4E79" w:themeColor="accent1" w:themeShade="80"/>
        </w:rPr>
      </w:pPr>
      <w:r w:rsidRPr="00337F6A">
        <w:rPr>
          <w:rFonts w:cstheme="minorHAnsi"/>
          <w:b/>
          <w:color w:val="1F4E79" w:themeColor="accent1" w:themeShade="80"/>
        </w:rPr>
        <w:t>Monitorovací výbor</w:t>
      </w:r>
    </w:p>
    <w:p w14:paraId="01BF99C6" w14:textId="77777777" w:rsidR="0074652D" w:rsidRPr="00337F6A" w:rsidRDefault="0074652D" w:rsidP="00ED198E">
      <w:pPr>
        <w:widowControl w:val="0"/>
        <w:autoSpaceDE w:val="0"/>
        <w:autoSpaceDN w:val="0"/>
        <w:adjustRightInd w:val="0"/>
        <w:jc w:val="both"/>
        <w:rPr>
          <w:rFonts w:cstheme="minorHAnsi"/>
          <w:bCs/>
        </w:rPr>
      </w:pPr>
      <w:r w:rsidRPr="00337F6A">
        <w:rPr>
          <w:rFonts w:cstheme="minorHAnsi"/>
          <w:bCs/>
        </w:rPr>
        <w:t>Riadiaci orgán zriaďuje výbor na monitorovanie vykonávania programov</w:t>
      </w:r>
      <w:r w:rsidRPr="00337F6A">
        <w:rPr>
          <w:rStyle w:val="Odkaznapoznmkupodiarou"/>
          <w:rFonts w:cstheme="minorHAnsi"/>
          <w:bCs/>
        </w:rPr>
        <w:footnoteReference w:id="85"/>
      </w:r>
      <w:r w:rsidRPr="00337F6A">
        <w:rPr>
          <w:rFonts w:cstheme="minorHAnsi"/>
          <w:bCs/>
        </w:rPr>
        <w:t xml:space="preserve"> do 3 mesiacov odo dňa, keď bolo riadiacemu orgánu oznámené rozhodnutie o schválení prvého programu, nakoľko v prípade AMIF, ISF a BMVI je zriadený len </w:t>
      </w:r>
      <w:r w:rsidRPr="00337F6A">
        <w:rPr>
          <w:rFonts w:cstheme="minorHAnsi"/>
          <w:b/>
          <w:bCs/>
        </w:rPr>
        <w:t>jeden spoločný monitorovací výbor</w:t>
      </w:r>
      <w:r w:rsidRPr="00337F6A">
        <w:rPr>
          <w:rFonts w:cstheme="minorHAnsi"/>
          <w:bCs/>
        </w:rPr>
        <w:t xml:space="preserve"> na pokrytie potrieb všetkých troch programov. V rokovacom poriadku monitorovacieho výboru je upravená aj téma predchádzania konfliktu záujmov a uplatňovania zásady transparentnosti. Rokovací poriadok a údaje zdieľané s monitorovacím výborom sú zverejnené na webovom sídle. Monitorovací výbor sa stretáva </w:t>
      </w:r>
      <w:r w:rsidRPr="00337F6A">
        <w:rPr>
          <w:rFonts w:cstheme="minorHAnsi"/>
          <w:b/>
          <w:bCs/>
        </w:rPr>
        <w:t>aspoň raz do roka</w:t>
      </w:r>
      <w:r w:rsidRPr="00337F6A">
        <w:rPr>
          <w:rFonts w:cstheme="minorHAnsi"/>
          <w:bCs/>
        </w:rPr>
        <w:t>.</w:t>
      </w:r>
    </w:p>
    <w:p w14:paraId="2E7B033E" w14:textId="77777777" w:rsidR="0074652D" w:rsidRPr="00337F6A" w:rsidRDefault="0074652D" w:rsidP="00ED198E">
      <w:pPr>
        <w:widowControl w:val="0"/>
        <w:autoSpaceDE w:val="0"/>
        <w:autoSpaceDN w:val="0"/>
        <w:adjustRightInd w:val="0"/>
        <w:jc w:val="both"/>
        <w:rPr>
          <w:rFonts w:cstheme="minorHAnsi"/>
          <w:bCs/>
        </w:rPr>
      </w:pPr>
      <w:r w:rsidRPr="00337F6A">
        <w:rPr>
          <w:rFonts w:cstheme="minorHAnsi"/>
          <w:bCs/>
        </w:rPr>
        <w:t>Riadiaci orgán prostredníctvom transparentného procesu určuje zloženie monitorovacieho výboru a zabezpečuje rovnomerné zastúpenie relevantných orgánov ako aj zástupcov partnerov v súlade s </w:t>
      </w:r>
      <w:r w:rsidRPr="00337F6A">
        <w:rPr>
          <w:rFonts w:cstheme="minorHAnsi"/>
          <w:b/>
          <w:bCs/>
        </w:rPr>
        <w:t xml:space="preserve">princípom partnerstva. </w:t>
      </w:r>
    </w:p>
    <w:p w14:paraId="1493C89E" w14:textId="77777777" w:rsidR="008D01CA" w:rsidRPr="00337F6A" w:rsidRDefault="0074652D" w:rsidP="008D01CA">
      <w:pPr>
        <w:widowControl w:val="0"/>
        <w:autoSpaceDE w:val="0"/>
        <w:autoSpaceDN w:val="0"/>
        <w:adjustRightInd w:val="0"/>
        <w:jc w:val="both"/>
        <w:rPr>
          <w:rFonts w:cstheme="minorHAnsi"/>
          <w:bCs/>
        </w:rPr>
      </w:pPr>
      <w:r w:rsidRPr="00337F6A">
        <w:rPr>
          <w:rFonts w:cstheme="minorHAnsi"/>
          <w:bCs/>
        </w:rPr>
        <w:t xml:space="preserve">Každý člen monitorovacieho výboru má hlasovacie právo. Monitorovaciemu výboru predsedá zástupca riadiaceho orgánu. Na práci monitorovacieho výboru sa zástupcovia EK podieľajú </w:t>
      </w:r>
      <w:r w:rsidR="00311714" w:rsidRPr="00337F6A">
        <w:rPr>
          <w:rFonts w:cstheme="minorHAnsi"/>
          <w:bCs/>
        </w:rPr>
        <w:t xml:space="preserve">ako pozorovatelia </w:t>
      </w:r>
      <w:r w:rsidRPr="00337F6A">
        <w:rPr>
          <w:rFonts w:cstheme="minorHAnsi"/>
          <w:bCs/>
        </w:rPr>
        <w:t xml:space="preserve">v rámci monitorovacej a poradnej funkcie. Na práci monitorovacieho výboru sa môžu </w:t>
      </w:r>
      <w:r w:rsidR="00032AF7" w:rsidRPr="00337F6A">
        <w:rPr>
          <w:rFonts w:cstheme="minorHAnsi"/>
          <w:bCs/>
        </w:rPr>
        <w:t xml:space="preserve">ako </w:t>
      </w:r>
      <w:r w:rsidR="00032AF7" w:rsidRPr="00337F6A">
        <w:rPr>
          <w:rFonts w:cstheme="minorHAnsi"/>
          <w:bCs/>
        </w:rPr>
        <w:lastRenderedPageBreak/>
        <w:t xml:space="preserve">pozorovatelia </w:t>
      </w:r>
      <w:r w:rsidRPr="00337F6A">
        <w:rPr>
          <w:rFonts w:cstheme="minorHAnsi"/>
          <w:bCs/>
        </w:rPr>
        <w:t>podieľať príslušné decentralizované agentúry EÚ.</w:t>
      </w:r>
      <w:r w:rsidRPr="00337F6A">
        <w:rPr>
          <w:rStyle w:val="Odkaznapoznmkupodiarou"/>
          <w:rFonts w:cstheme="minorHAnsi"/>
          <w:bCs/>
        </w:rPr>
        <w:footnoteReference w:id="86"/>
      </w:r>
      <w:r w:rsidRPr="00337F6A">
        <w:rPr>
          <w:rFonts w:cstheme="minorHAnsi"/>
          <w:bCs/>
        </w:rPr>
        <w:t xml:space="preserve"> Riadiaci orgán na svojom webovom sídle zverejní zoznam členov tohto výboru.</w:t>
      </w:r>
    </w:p>
    <w:p w14:paraId="46DD37E2" w14:textId="15310FBF" w:rsidR="0074652D" w:rsidRPr="00337F6A" w:rsidRDefault="0074652D" w:rsidP="008D01CA">
      <w:pPr>
        <w:widowControl w:val="0"/>
        <w:autoSpaceDE w:val="0"/>
        <w:autoSpaceDN w:val="0"/>
        <w:adjustRightInd w:val="0"/>
        <w:jc w:val="both"/>
        <w:rPr>
          <w:rFonts w:cstheme="minorHAnsi"/>
          <w:bCs/>
        </w:rPr>
      </w:pPr>
      <w:r w:rsidRPr="00337F6A">
        <w:rPr>
          <w:rFonts w:cstheme="minorHAnsi"/>
          <w:b/>
        </w:rPr>
        <w:t>Monitorovací výbor skúma</w:t>
      </w:r>
      <w:r w:rsidR="008F5B04" w:rsidRPr="00337F6A">
        <w:rPr>
          <w:rFonts w:cstheme="minorHAnsi"/>
          <w:b/>
        </w:rPr>
        <w:t xml:space="preserve"> najmä</w:t>
      </w:r>
      <w:r w:rsidRPr="00337F6A">
        <w:rPr>
          <w:rFonts w:cstheme="minorHAnsi"/>
          <w:b/>
        </w:rPr>
        <w:t>:</w:t>
      </w:r>
    </w:p>
    <w:p w14:paraId="2FB5C214" w14:textId="77777777" w:rsidR="0074652D" w:rsidRPr="00337F6A" w:rsidRDefault="0074652D" w:rsidP="00A81105">
      <w:pPr>
        <w:pStyle w:val="Odsekzoznamu"/>
        <w:widowControl w:val="0"/>
        <w:numPr>
          <w:ilvl w:val="0"/>
          <w:numId w:val="25"/>
        </w:numPr>
        <w:autoSpaceDE w:val="0"/>
        <w:autoSpaceDN w:val="0"/>
        <w:adjustRightInd w:val="0"/>
        <w:spacing w:after="0"/>
        <w:ind w:left="714" w:hanging="357"/>
        <w:contextualSpacing w:val="0"/>
        <w:jc w:val="both"/>
        <w:rPr>
          <w:rFonts w:cstheme="minorHAnsi"/>
          <w:bCs/>
        </w:rPr>
      </w:pPr>
      <w:r w:rsidRPr="00337F6A">
        <w:rPr>
          <w:rFonts w:cstheme="minorHAnsi"/>
          <w:bCs/>
        </w:rPr>
        <w:t>pokrok pri vykonávaní programov a pri plnení stanovených čiastkových cieľov a cieľových hodnôt merateľných ukazovateľov,</w:t>
      </w:r>
    </w:p>
    <w:p w14:paraId="6AE33F19" w14:textId="77777777" w:rsidR="0074652D" w:rsidRPr="00337F6A" w:rsidRDefault="0074652D" w:rsidP="00A81105">
      <w:pPr>
        <w:pStyle w:val="Odsekzoznamu"/>
        <w:widowControl w:val="0"/>
        <w:numPr>
          <w:ilvl w:val="0"/>
          <w:numId w:val="25"/>
        </w:numPr>
        <w:autoSpaceDE w:val="0"/>
        <w:autoSpaceDN w:val="0"/>
        <w:adjustRightInd w:val="0"/>
        <w:spacing w:after="0"/>
        <w:ind w:left="714" w:hanging="357"/>
        <w:contextualSpacing w:val="0"/>
        <w:jc w:val="both"/>
        <w:rPr>
          <w:rFonts w:cstheme="minorHAnsi"/>
          <w:bCs/>
        </w:rPr>
      </w:pPr>
      <w:r w:rsidRPr="00337F6A">
        <w:rPr>
          <w:rFonts w:cstheme="minorHAnsi"/>
          <w:bCs/>
        </w:rPr>
        <w:t>otázky, ktoré ovplyvňujú výkonnosť programov a opatrenia prijaté na riešenie týchto otázok,</w:t>
      </w:r>
    </w:p>
    <w:p w14:paraId="2AF88703" w14:textId="77777777" w:rsidR="0074652D" w:rsidRPr="00337F6A" w:rsidRDefault="0074652D" w:rsidP="00A81105">
      <w:pPr>
        <w:pStyle w:val="Odsekzoznamu"/>
        <w:widowControl w:val="0"/>
        <w:numPr>
          <w:ilvl w:val="0"/>
          <w:numId w:val="25"/>
        </w:numPr>
        <w:autoSpaceDE w:val="0"/>
        <w:autoSpaceDN w:val="0"/>
        <w:adjustRightInd w:val="0"/>
        <w:spacing w:after="0"/>
        <w:ind w:left="714" w:hanging="357"/>
        <w:contextualSpacing w:val="0"/>
        <w:jc w:val="both"/>
        <w:rPr>
          <w:rFonts w:cstheme="minorHAnsi"/>
          <w:bCs/>
        </w:rPr>
      </w:pPr>
      <w:r w:rsidRPr="00337F6A">
        <w:rPr>
          <w:rFonts w:cstheme="minorHAnsi"/>
          <w:bCs/>
        </w:rPr>
        <w:t>prispievanie programov k riešeniu tých výziev, ktoré sú identifikované v odporúčaniach pre SR      súvisiacich s vykonávaním programov,</w:t>
      </w:r>
    </w:p>
    <w:p w14:paraId="1B604B58" w14:textId="77777777" w:rsidR="0074652D" w:rsidRPr="00337F6A" w:rsidRDefault="0074652D" w:rsidP="00A81105">
      <w:pPr>
        <w:pStyle w:val="Odsekzoznamu"/>
        <w:widowControl w:val="0"/>
        <w:numPr>
          <w:ilvl w:val="0"/>
          <w:numId w:val="25"/>
        </w:numPr>
        <w:autoSpaceDE w:val="0"/>
        <w:autoSpaceDN w:val="0"/>
        <w:adjustRightInd w:val="0"/>
        <w:spacing w:after="0"/>
        <w:ind w:left="714" w:hanging="357"/>
        <w:contextualSpacing w:val="0"/>
        <w:jc w:val="both"/>
        <w:rPr>
          <w:rFonts w:cstheme="minorHAnsi"/>
          <w:bCs/>
        </w:rPr>
      </w:pPr>
      <w:r w:rsidRPr="00337F6A">
        <w:rPr>
          <w:rFonts w:cstheme="minorHAnsi"/>
          <w:bCs/>
        </w:rPr>
        <w:t>dosiahnutý pokrok pri realizácií hodnotení,</w:t>
      </w:r>
    </w:p>
    <w:p w14:paraId="58372CDC" w14:textId="77777777" w:rsidR="0074652D" w:rsidRPr="00337F6A" w:rsidRDefault="0074652D" w:rsidP="00A81105">
      <w:pPr>
        <w:pStyle w:val="Odsekzoznamu"/>
        <w:widowControl w:val="0"/>
        <w:numPr>
          <w:ilvl w:val="0"/>
          <w:numId w:val="25"/>
        </w:numPr>
        <w:autoSpaceDE w:val="0"/>
        <w:autoSpaceDN w:val="0"/>
        <w:adjustRightInd w:val="0"/>
        <w:spacing w:after="0"/>
        <w:ind w:left="714" w:hanging="357"/>
        <w:contextualSpacing w:val="0"/>
        <w:jc w:val="both"/>
        <w:rPr>
          <w:rFonts w:cstheme="minorHAnsi"/>
          <w:bCs/>
        </w:rPr>
      </w:pPr>
      <w:r w:rsidRPr="00337F6A">
        <w:rPr>
          <w:rFonts w:cstheme="minorHAnsi"/>
          <w:bCs/>
        </w:rPr>
        <w:t>implementáciu aktivít pre komunikáciu a viditeľnosť,</w:t>
      </w:r>
    </w:p>
    <w:p w14:paraId="57C0CF1C" w14:textId="77777777" w:rsidR="0074652D" w:rsidRPr="00337F6A" w:rsidRDefault="0074652D" w:rsidP="00A81105">
      <w:pPr>
        <w:pStyle w:val="Odsekzoznamu"/>
        <w:widowControl w:val="0"/>
        <w:numPr>
          <w:ilvl w:val="0"/>
          <w:numId w:val="25"/>
        </w:numPr>
        <w:autoSpaceDE w:val="0"/>
        <w:autoSpaceDN w:val="0"/>
        <w:adjustRightInd w:val="0"/>
        <w:spacing w:after="0"/>
        <w:ind w:left="714" w:hanging="357"/>
        <w:contextualSpacing w:val="0"/>
        <w:jc w:val="both"/>
        <w:rPr>
          <w:rFonts w:cstheme="minorHAnsi"/>
          <w:bCs/>
        </w:rPr>
      </w:pPr>
      <w:r w:rsidRPr="00337F6A">
        <w:rPr>
          <w:rFonts w:cstheme="minorHAnsi"/>
          <w:bCs/>
        </w:rPr>
        <w:t>plnenie základných podmienok</w:t>
      </w:r>
      <w:r w:rsidR="00446F39" w:rsidRPr="00337F6A">
        <w:rPr>
          <w:rFonts w:cstheme="minorHAnsi"/>
          <w:bCs/>
        </w:rPr>
        <w:t>,</w:t>
      </w:r>
    </w:p>
    <w:p w14:paraId="19800882" w14:textId="083F4907" w:rsidR="008D01CA" w:rsidRPr="00287D4C" w:rsidRDefault="0074652D" w:rsidP="00287D4C">
      <w:pPr>
        <w:pStyle w:val="Odsekzoznamu"/>
        <w:widowControl w:val="0"/>
        <w:numPr>
          <w:ilvl w:val="0"/>
          <w:numId w:val="25"/>
        </w:numPr>
        <w:autoSpaceDE w:val="0"/>
        <w:autoSpaceDN w:val="0"/>
        <w:adjustRightInd w:val="0"/>
        <w:spacing w:after="0"/>
        <w:ind w:left="714" w:hanging="357"/>
        <w:contextualSpacing w:val="0"/>
        <w:jc w:val="both"/>
        <w:rPr>
          <w:rFonts w:cstheme="minorHAnsi"/>
          <w:b/>
        </w:rPr>
      </w:pPr>
      <w:r w:rsidRPr="00337F6A">
        <w:rPr>
          <w:rFonts w:cstheme="minorHAnsi"/>
          <w:bCs/>
        </w:rPr>
        <w:t>informácie o prevode zdrojov počiatočne národne pridelených prostriedkov na programy fondov do iných nástrojov v rámci priameho alebo nepriameho riadenia, ak je to uplatniteľné.</w:t>
      </w:r>
    </w:p>
    <w:p w14:paraId="288F8403" w14:textId="3ACE5AD9" w:rsidR="0074652D" w:rsidRPr="00337F6A" w:rsidRDefault="0074652D" w:rsidP="0074652D">
      <w:pPr>
        <w:widowControl w:val="0"/>
        <w:autoSpaceDE w:val="0"/>
        <w:autoSpaceDN w:val="0"/>
        <w:adjustRightInd w:val="0"/>
        <w:ind w:left="284"/>
        <w:jc w:val="both"/>
        <w:rPr>
          <w:rFonts w:cstheme="minorHAnsi"/>
          <w:b/>
        </w:rPr>
      </w:pPr>
      <w:r w:rsidRPr="00337F6A">
        <w:rPr>
          <w:rFonts w:cstheme="minorHAnsi"/>
          <w:b/>
        </w:rPr>
        <w:t>Monitorovací výbor schvaľuje</w:t>
      </w:r>
      <w:r w:rsidR="001D6476" w:rsidRPr="00337F6A">
        <w:rPr>
          <w:rFonts w:cstheme="minorHAnsi"/>
          <w:b/>
        </w:rPr>
        <w:t xml:space="preserve"> najmä</w:t>
      </w:r>
      <w:r w:rsidRPr="00337F6A">
        <w:rPr>
          <w:rFonts w:cstheme="minorHAnsi"/>
          <w:b/>
        </w:rPr>
        <w:t>:</w:t>
      </w:r>
    </w:p>
    <w:p w14:paraId="24C83C0F" w14:textId="77777777" w:rsidR="0074652D" w:rsidRPr="00337F6A" w:rsidRDefault="0074652D" w:rsidP="00A81105">
      <w:pPr>
        <w:pStyle w:val="Odsekzoznamu"/>
        <w:widowControl w:val="0"/>
        <w:numPr>
          <w:ilvl w:val="0"/>
          <w:numId w:val="26"/>
        </w:numPr>
        <w:autoSpaceDE w:val="0"/>
        <w:autoSpaceDN w:val="0"/>
        <w:adjustRightInd w:val="0"/>
        <w:spacing w:after="0"/>
        <w:contextualSpacing w:val="0"/>
        <w:jc w:val="both"/>
        <w:rPr>
          <w:rFonts w:cstheme="minorHAnsi"/>
          <w:bCs/>
        </w:rPr>
      </w:pPr>
      <w:r w:rsidRPr="00337F6A">
        <w:rPr>
          <w:rFonts w:cstheme="minorHAnsi"/>
          <w:bCs/>
        </w:rPr>
        <w:t>metodiku a kritériá pre výber projektov,</w:t>
      </w:r>
    </w:p>
    <w:p w14:paraId="30B4E48A" w14:textId="77777777" w:rsidR="0074652D" w:rsidRPr="00337F6A" w:rsidRDefault="0074652D" w:rsidP="00A81105">
      <w:pPr>
        <w:pStyle w:val="Odsekzoznamu"/>
        <w:widowControl w:val="0"/>
        <w:numPr>
          <w:ilvl w:val="0"/>
          <w:numId w:val="26"/>
        </w:numPr>
        <w:autoSpaceDE w:val="0"/>
        <w:autoSpaceDN w:val="0"/>
        <w:adjustRightInd w:val="0"/>
        <w:spacing w:after="0"/>
        <w:ind w:left="714" w:hanging="357"/>
        <w:contextualSpacing w:val="0"/>
        <w:jc w:val="both"/>
        <w:rPr>
          <w:rFonts w:cstheme="minorHAnsi"/>
          <w:bCs/>
        </w:rPr>
      </w:pPr>
      <w:r w:rsidRPr="00337F6A">
        <w:rPr>
          <w:rFonts w:cstheme="minorHAnsi"/>
          <w:bCs/>
        </w:rPr>
        <w:t>výročné správy o výkonnosti,</w:t>
      </w:r>
    </w:p>
    <w:p w14:paraId="26B05ADA" w14:textId="489159A3" w:rsidR="0074652D" w:rsidRPr="00337F6A" w:rsidRDefault="0074652D" w:rsidP="00A81105">
      <w:pPr>
        <w:pStyle w:val="Odsekzoznamu"/>
        <w:widowControl w:val="0"/>
        <w:numPr>
          <w:ilvl w:val="0"/>
          <w:numId w:val="26"/>
        </w:numPr>
        <w:autoSpaceDE w:val="0"/>
        <w:autoSpaceDN w:val="0"/>
        <w:adjustRightInd w:val="0"/>
        <w:spacing w:after="0"/>
        <w:ind w:left="714" w:hanging="357"/>
        <w:contextualSpacing w:val="0"/>
        <w:jc w:val="both"/>
        <w:rPr>
          <w:rFonts w:cstheme="minorHAnsi"/>
          <w:bCs/>
        </w:rPr>
      </w:pPr>
      <w:r w:rsidRPr="00337F6A">
        <w:rPr>
          <w:rFonts w:cstheme="minorHAnsi"/>
          <w:bCs/>
        </w:rPr>
        <w:t xml:space="preserve">plán hodnotenia vypracovaný </w:t>
      </w:r>
      <w:r w:rsidR="00055CF3" w:rsidRPr="00337F6A">
        <w:rPr>
          <w:rFonts w:cstheme="minorHAnsi"/>
          <w:bCs/>
        </w:rPr>
        <w:t xml:space="preserve">RO </w:t>
      </w:r>
      <w:r w:rsidRPr="00337F6A">
        <w:rPr>
          <w:rFonts w:cstheme="minorHAnsi"/>
          <w:bCs/>
        </w:rPr>
        <w:t>a všetky jeho zmeny,</w:t>
      </w:r>
    </w:p>
    <w:p w14:paraId="569A1311" w14:textId="77777777" w:rsidR="0074652D" w:rsidRPr="00337F6A" w:rsidRDefault="0074652D" w:rsidP="00A81105">
      <w:pPr>
        <w:pStyle w:val="Odsekzoznamu"/>
        <w:widowControl w:val="0"/>
        <w:numPr>
          <w:ilvl w:val="0"/>
          <w:numId w:val="26"/>
        </w:numPr>
        <w:autoSpaceDE w:val="0"/>
        <w:autoSpaceDN w:val="0"/>
        <w:adjustRightInd w:val="0"/>
        <w:spacing w:after="0"/>
        <w:ind w:left="714" w:hanging="357"/>
        <w:contextualSpacing w:val="0"/>
        <w:jc w:val="both"/>
        <w:rPr>
          <w:rFonts w:cstheme="minorHAnsi"/>
          <w:bCs/>
        </w:rPr>
      </w:pPr>
      <w:r w:rsidRPr="00337F6A">
        <w:rPr>
          <w:rFonts w:cstheme="minorHAnsi"/>
          <w:bCs/>
        </w:rPr>
        <w:t>akékoľvek návrhy riadiaceho orgánu na zmenu programu vrátane prevodov finančných prostriedkov</w:t>
      </w:r>
      <w:r w:rsidR="000750A5" w:rsidRPr="00337F6A">
        <w:rPr>
          <w:rFonts w:cstheme="minorHAnsi"/>
          <w:bCs/>
        </w:rPr>
        <w:t>.</w:t>
      </w:r>
    </w:p>
    <w:p w14:paraId="6FDA6404" w14:textId="77777777" w:rsidR="0074652D" w:rsidRPr="00337F6A" w:rsidRDefault="0074652D" w:rsidP="003579EF">
      <w:pPr>
        <w:ind w:firstLine="284"/>
        <w:jc w:val="both"/>
        <w:rPr>
          <w:rFonts w:cstheme="minorHAnsi"/>
        </w:rPr>
      </w:pPr>
    </w:p>
    <w:p w14:paraId="283BDC6C" w14:textId="3A0D31FC" w:rsidR="00145466" w:rsidRPr="00337F6A" w:rsidRDefault="00145466" w:rsidP="00DB274B">
      <w:pPr>
        <w:pStyle w:val="Nadpis1"/>
        <w:spacing w:before="0" w:line="240" w:lineRule="auto"/>
        <w:rPr>
          <w:rFonts w:asciiTheme="minorHAnsi" w:hAnsiTheme="minorHAnsi" w:cstheme="minorHAnsi"/>
          <w:b/>
          <w:caps/>
          <w:sz w:val="22"/>
          <w:szCs w:val="22"/>
        </w:rPr>
      </w:pPr>
      <w:bookmarkStart w:id="1656" w:name="_Toc107576678"/>
      <w:bookmarkStart w:id="1657" w:name="_Toc204683773"/>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4</w:t>
      </w:r>
      <w:r w:rsidRPr="00337F6A">
        <w:rPr>
          <w:rFonts w:asciiTheme="minorHAnsi" w:hAnsiTheme="minorHAnsi" w:cstheme="minorHAnsi"/>
          <w:b/>
          <w:caps/>
          <w:sz w:val="22"/>
          <w:szCs w:val="22"/>
        </w:rPr>
        <w:t>. Oprávnenosť výdavkov</w:t>
      </w:r>
      <w:bookmarkEnd w:id="1656"/>
      <w:bookmarkEnd w:id="1657"/>
    </w:p>
    <w:p w14:paraId="6D6CD7C9" w14:textId="77777777" w:rsidR="00DB274B" w:rsidRPr="00337F6A" w:rsidRDefault="00DB274B" w:rsidP="00DB274B">
      <w:pPr>
        <w:spacing w:after="0" w:line="240" w:lineRule="auto"/>
        <w:jc w:val="both"/>
        <w:rPr>
          <w:rFonts w:cstheme="minorHAnsi"/>
        </w:rPr>
      </w:pPr>
    </w:p>
    <w:p w14:paraId="1B83F587" w14:textId="2DE991B6" w:rsidR="00145466" w:rsidRPr="00337F6A" w:rsidRDefault="00145466" w:rsidP="00DB274B">
      <w:pPr>
        <w:spacing w:after="0" w:line="240" w:lineRule="auto"/>
        <w:jc w:val="both"/>
        <w:rPr>
          <w:rFonts w:cstheme="minorHAnsi"/>
          <w:b/>
        </w:rPr>
      </w:pPr>
      <w:r w:rsidRPr="00337F6A">
        <w:rPr>
          <w:rFonts w:cstheme="minorHAnsi"/>
        </w:rPr>
        <w:t>Pravidlá oprávnenosti výdavkov sú stanovené na vnútroštátnej úrovni v súlade s</w:t>
      </w:r>
      <w:r w:rsidR="001C775D" w:rsidRPr="00337F6A">
        <w:rPr>
          <w:rFonts w:cstheme="minorHAnsi"/>
        </w:rPr>
        <w:t> </w:t>
      </w:r>
      <w:r w:rsidR="001C775D" w:rsidRPr="00337F6A">
        <w:rPr>
          <w:rFonts w:cstheme="minorHAnsi"/>
          <w:b/>
        </w:rPr>
        <w:t>kapitolou III.</w:t>
      </w:r>
      <w:r w:rsidR="007216D2" w:rsidRPr="00337F6A">
        <w:rPr>
          <w:rFonts w:cstheme="minorHAnsi"/>
          <w:b/>
        </w:rPr>
        <w:t xml:space="preserve"> </w:t>
      </w:r>
      <w:r w:rsidRPr="00337F6A">
        <w:rPr>
          <w:rFonts w:cstheme="minorHAnsi"/>
          <w:b/>
        </w:rPr>
        <w:t>nariadenia</w:t>
      </w:r>
      <w:r w:rsidRPr="00337F6A">
        <w:rPr>
          <w:rFonts w:cstheme="minorHAnsi"/>
        </w:rPr>
        <w:t xml:space="preserve"> </w:t>
      </w:r>
      <w:r w:rsidR="007216D2" w:rsidRPr="00287D4C">
        <w:rPr>
          <w:rFonts w:cstheme="minorHAnsi"/>
          <w:b/>
        </w:rPr>
        <w:t>o spoločných ustanoveniach</w:t>
      </w:r>
      <w:r w:rsidR="007216D2" w:rsidRPr="00337F6A">
        <w:rPr>
          <w:rFonts w:cstheme="minorHAnsi"/>
        </w:rPr>
        <w:t xml:space="preserve"> </w:t>
      </w:r>
      <w:r w:rsidRPr="00337F6A">
        <w:rPr>
          <w:rFonts w:cstheme="minorHAnsi"/>
        </w:rPr>
        <w:t xml:space="preserve">s ohľadom na platnú </w:t>
      </w:r>
      <w:r w:rsidRPr="00337F6A">
        <w:rPr>
          <w:rFonts w:cstheme="minorHAnsi"/>
          <w:b/>
        </w:rPr>
        <w:t>národnú legislatívu</w:t>
      </w:r>
      <w:r w:rsidRPr="00337F6A">
        <w:rPr>
          <w:rFonts w:cstheme="minorHAnsi"/>
        </w:rPr>
        <w:t xml:space="preserve">, najmä zákon č. 523/2004 Z. z. o rozpočtových pravidlách verejnej správy a zákon č. 431/2002 Z. z. o účtovníctve, okrem prípadov, keď sú stanovené </w:t>
      </w:r>
      <w:r w:rsidR="007216D2" w:rsidRPr="00337F6A">
        <w:rPr>
          <w:rFonts w:cstheme="minorHAnsi"/>
        </w:rPr>
        <w:t xml:space="preserve">osobitné pravidlá v </w:t>
      </w:r>
      <w:r w:rsidRPr="00337F6A">
        <w:rPr>
          <w:rFonts w:cstheme="minorHAnsi"/>
        </w:rPr>
        <w:t xml:space="preserve">nariadení </w:t>
      </w:r>
      <w:r w:rsidR="007216D2" w:rsidRPr="00337F6A">
        <w:rPr>
          <w:rFonts w:cstheme="minorHAnsi"/>
        </w:rPr>
        <w:t xml:space="preserve">o spoločných ustanoveniach </w:t>
      </w:r>
      <w:r w:rsidRPr="00337F6A">
        <w:rPr>
          <w:rFonts w:cstheme="minorHAnsi"/>
        </w:rPr>
        <w:t>alebo v</w:t>
      </w:r>
      <w:r w:rsidR="00873C34" w:rsidRPr="00337F6A">
        <w:rPr>
          <w:rFonts w:cstheme="minorHAnsi"/>
        </w:rPr>
        <w:t> </w:t>
      </w:r>
      <w:r w:rsidR="00873C34" w:rsidRPr="00287D4C">
        <w:rPr>
          <w:rFonts w:cstheme="minorHAnsi"/>
          <w:b/>
        </w:rPr>
        <w:t>špecifických</w:t>
      </w:r>
      <w:r w:rsidR="00873C34" w:rsidRPr="00337F6A">
        <w:rPr>
          <w:rFonts w:cstheme="minorHAnsi"/>
        </w:rPr>
        <w:t xml:space="preserve"> </w:t>
      </w:r>
      <w:r w:rsidRPr="00337F6A">
        <w:rPr>
          <w:rFonts w:cstheme="minorHAnsi"/>
          <w:b/>
        </w:rPr>
        <w:t xml:space="preserve">nariadeniach </w:t>
      </w:r>
      <w:r w:rsidRPr="00287D4C">
        <w:rPr>
          <w:rFonts w:cstheme="minorHAnsi"/>
        </w:rPr>
        <w:t>zriaďujúcich jednotlivé fondy</w:t>
      </w:r>
      <w:r w:rsidRPr="00337F6A">
        <w:rPr>
          <w:rFonts w:cstheme="minorHAnsi"/>
          <w:b/>
        </w:rPr>
        <w:t>.</w:t>
      </w:r>
    </w:p>
    <w:p w14:paraId="306EEACD" w14:textId="77777777" w:rsidR="00145466" w:rsidRPr="00337F6A" w:rsidRDefault="00145466" w:rsidP="00145466">
      <w:pPr>
        <w:jc w:val="both"/>
        <w:rPr>
          <w:rFonts w:cstheme="minorHAnsi"/>
        </w:rPr>
      </w:pPr>
      <w:r w:rsidRPr="00337F6A">
        <w:rPr>
          <w:rFonts w:cstheme="minorHAnsi"/>
        </w:rPr>
        <w:t xml:space="preserve">Pravidlá, ktorými sa RO riadi pri používaní číselníka oprávnených výdavkov a pravidlá oprávnenosti pre najčastejšie sa vyskytujúce skupiny výdavkov, </w:t>
      </w:r>
      <w:r w:rsidR="009A4A22" w:rsidRPr="00337F6A">
        <w:rPr>
          <w:rFonts w:cstheme="minorHAnsi"/>
        </w:rPr>
        <w:t>sú</w:t>
      </w:r>
      <w:r w:rsidRPr="00337F6A">
        <w:rPr>
          <w:rFonts w:cstheme="minorHAnsi"/>
        </w:rPr>
        <w:t xml:space="preserve"> bližšie upravené v </w:t>
      </w:r>
      <w:r w:rsidRPr="00337F6A">
        <w:rPr>
          <w:rFonts w:cstheme="minorHAnsi"/>
          <w:b/>
        </w:rPr>
        <w:t>Príručke k oprávnenosti výdavkov</w:t>
      </w:r>
      <w:r w:rsidRPr="00337F6A">
        <w:rPr>
          <w:rFonts w:cstheme="minorHAnsi"/>
        </w:rPr>
        <w:t xml:space="preserve">. Výdavky projektu môžu mať charakter bežných výdavkov a kapitálových výdavkov. Výdavky projektu sa delia na priame a nepriame výdavky, vecné vymedzenie nepriamych výdavkov </w:t>
      </w:r>
      <w:r w:rsidR="009A4A22" w:rsidRPr="00337F6A">
        <w:rPr>
          <w:rFonts w:cstheme="minorHAnsi"/>
        </w:rPr>
        <w:t>je</w:t>
      </w:r>
      <w:r w:rsidRPr="00337F6A">
        <w:rPr>
          <w:rFonts w:cstheme="minorHAnsi"/>
        </w:rPr>
        <w:t xml:space="preserve"> upravené v Príručke k oprávnenosti výdavkov.</w:t>
      </w:r>
    </w:p>
    <w:p w14:paraId="56CF5D1B" w14:textId="59C80231" w:rsidR="00434D5A" w:rsidRPr="00337F6A" w:rsidRDefault="00145466" w:rsidP="00631F6A">
      <w:pPr>
        <w:jc w:val="both"/>
        <w:rPr>
          <w:rFonts w:cstheme="minorHAnsi"/>
        </w:rPr>
      </w:pPr>
      <w:r w:rsidRPr="00337F6A">
        <w:rPr>
          <w:rFonts w:cstheme="minorHAnsi"/>
        </w:rPr>
        <w:t xml:space="preserve">RO zodpovedá za interpretáciu oprávnenosti výdavkov vo vzťahu k jednotlivým programom Fondov pre oblasť vnútorných záležitostí. RO rozhoduje o oprávnenosti, resp. neoprávnenosti výdavkov projektu v procese schvaľovania žiadosti o poskytnutie NFP a kontroly projektov. </w:t>
      </w:r>
    </w:p>
    <w:p w14:paraId="1838EDC0" w14:textId="77777777" w:rsidR="00631F6A" w:rsidRPr="00337F6A" w:rsidRDefault="00631F6A" w:rsidP="00631F6A">
      <w:pPr>
        <w:jc w:val="both"/>
        <w:rPr>
          <w:rFonts w:cstheme="minorHAnsi"/>
        </w:rPr>
      </w:pPr>
    </w:p>
    <w:p w14:paraId="6C33C7E5" w14:textId="70D7C5AF" w:rsidR="00145466" w:rsidRPr="00337F6A" w:rsidRDefault="00145466" w:rsidP="00DB274B">
      <w:pPr>
        <w:pStyle w:val="Nadpis1"/>
        <w:spacing w:before="0" w:line="240" w:lineRule="auto"/>
        <w:rPr>
          <w:rFonts w:asciiTheme="minorHAnsi" w:hAnsiTheme="minorHAnsi" w:cstheme="minorHAnsi"/>
          <w:b/>
          <w:caps/>
          <w:sz w:val="22"/>
          <w:szCs w:val="22"/>
        </w:rPr>
      </w:pPr>
      <w:bookmarkStart w:id="1658" w:name="_Toc204683774"/>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5</w:t>
      </w:r>
      <w:r w:rsidRPr="00337F6A">
        <w:rPr>
          <w:rFonts w:asciiTheme="minorHAnsi" w:hAnsiTheme="minorHAnsi" w:cstheme="minorHAnsi"/>
          <w:b/>
          <w:caps/>
          <w:sz w:val="22"/>
          <w:szCs w:val="22"/>
        </w:rPr>
        <w:t>. Zjednodušené vykazovanie výdavkov</w:t>
      </w:r>
      <w:bookmarkEnd w:id="1658"/>
      <w:r w:rsidRPr="00337F6A">
        <w:rPr>
          <w:rFonts w:asciiTheme="minorHAnsi" w:hAnsiTheme="minorHAnsi" w:cstheme="minorHAnsi"/>
          <w:b/>
          <w:caps/>
          <w:sz w:val="22"/>
          <w:szCs w:val="22"/>
        </w:rPr>
        <w:t xml:space="preserve"> </w:t>
      </w:r>
    </w:p>
    <w:p w14:paraId="3E61ECEB" w14:textId="77777777" w:rsidR="00DB274B" w:rsidRPr="00337F6A" w:rsidRDefault="00DB274B" w:rsidP="00DB274B">
      <w:pPr>
        <w:spacing w:after="0" w:line="240" w:lineRule="auto"/>
        <w:jc w:val="both"/>
        <w:rPr>
          <w:rFonts w:cstheme="minorHAnsi"/>
        </w:rPr>
      </w:pPr>
    </w:p>
    <w:p w14:paraId="19889C65" w14:textId="4D0B1CEF" w:rsidR="00145466" w:rsidRPr="00337F6A" w:rsidRDefault="00145466" w:rsidP="00DB274B">
      <w:pPr>
        <w:spacing w:after="0" w:line="240" w:lineRule="auto"/>
        <w:jc w:val="both"/>
        <w:rPr>
          <w:rFonts w:cstheme="minorHAnsi"/>
        </w:rPr>
      </w:pPr>
      <w:r w:rsidRPr="00337F6A">
        <w:rPr>
          <w:rFonts w:cstheme="minorHAnsi"/>
        </w:rPr>
        <w:t xml:space="preserve">Zjednodušené vykazovanie výdavkov (ďalej len „ZVV“) je umožnené na dvoch úrovniach – ako príspevok </w:t>
      </w:r>
      <w:r w:rsidR="009D4C59" w:rsidRPr="00337F6A">
        <w:rPr>
          <w:rFonts w:cstheme="minorHAnsi"/>
        </w:rPr>
        <w:t>E</w:t>
      </w:r>
      <w:r w:rsidRPr="00337F6A">
        <w:rPr>
          <w:rFonts w:cstheme="minorHAnsi"/>
        </w:rPr>
        <w:t xml:space="preserve">Ú na programy a ako nižšia úroveň formy príspevkov, ktoré RO využíva na poskytovanie podpory prijímateľom. </w:t>
      </w:r>
    </w:p>
    <w:p w14:paraId="28E4A071" w14:textId="77777777" w:rsidR="00145466" w:rsidRPr="00337F6A" w:rsidRDefault="00145466" w:rsidP="00145466">
      <w:pPr>
        <w:jc w:val="both"/>
        <w:rPr>
          <w:rFonts w:cstheme="minorHAnsi"/>
        </w:rPr>
      </w:pPr>
      <w:r w:rsidRPr="00337F6A">
        <w:rPr>
          <w:rFonts w:cstheme="minorHAnsi"/>
        </w:rPr>
        <w:lastRenderedPageBreak/>
        <w:t xml:space="preserve">V prípade príspevku EÚ na </w:t>
      </w:r>
      <w:r w:rsidRPr="00337F6A">
        <w:rPr>
          <w:rFonts w:cstheme="minorHAnsi"/>
          <w:b/>
        </w:rPr>
        <w:t>programy</w:t>
      </w:r>
      <w:r w:rsidRPr="00337F6A">
        <w:rPr>
          <w:rFonts w:cstheme="minorHAnsi"/>
        </w:rPr>
        <w:t xml:space="preserve"> nebude využívané zjednodušené vykazovanie výdavkov okrem financovania </w:t>
      </w:r>
      <w:r w:rsidRPr="00337F6A">
        <w:rPr>
          <w:rFonts w:cstheme="minorHAnsi"/>
          <w:b/>
        </w:rPr>
        <w:t>technickej pomoci</w:t>
      </w:r>
      <w:r w:rsidRPr="00337F6A">
        <w:rPr>
          <w:rFonts w:cstheme="minorHAnsi"/>
        </w:rPr>
        <w:t xml:space="preserve"> podľa čl. 36 ods. 5 </w:t>
      </w:r>
      <w:r w:rsidR="007216D2" w:rsidRPr="00337F6A">
        <w:rPr>
          <w:rFonts w:cstheme="minorHAnsi"/>
        </w:rPr>
        <w:t>nariadenia o spoločných ustanoveniach.</w:t>
      </w:r>
    </w:p>
    <w:p w14:paraId="65EBC90B" w14:textId="33ACAB52" w:rsidR="00145466" w:rsidRPr="00337F6A" w:rsidRDefault="00145466" w:rsidP="00145466">
      <w:pPr>
        <w:jc w:val="both"/>
        <w:rPr>
          <w:rFonts w:cstheme="minorHAnsi"/>
        </w:rPr>
      </w:pPr>
      <w:del w:id="1659" w:author="Autor">
        <w:r w:rsidRPr="006E4991" w:rsidDel="005629DE">
          <w:rPr>
            <w:rFonts w:cstheme="minorHAnsi"/>
            <w:b/>
            <w:rPrChange w:id="1660" w:author="Autor">
              <w:rPr>
                <w:rFonts w:cstheme="minorHAnsi"/>
              </w:rPr>
            </w:rPrChange>
          </w:rPr>
          <w:delText xml:space="preserve">Na poskytovanie NFP </w:delText>
        </w:r>
        <w:r w:rsidRPr="006E4991" w:rsidDel="005629DE">
          <w:rPr>
            <w:rFonts w:cstheme="minorHAnsi"/>
            <w:b/>
          </w:rPr>
          <w:delText>prijímateľom</w:delText>
        </w:r>
        <w:r w:rsidRPr="006E4991" w:rsidDel="005629DE">
          <w:rPr>
            <w:rFonts w:cstheme="minorHAnsi"/>
            <w:b/>
            <w:rPrChange w:id="1661" w:author="Autor">
              <w:rPr>
                <w:rFonts w:cstheme="minorHAnsi"/>
              </w:rPr>
            </w:rPrChange>
          </w:rPr>
          <w:delText xml:space="preserve"> využíva RO </w:delText>
        </w:r>
        <w:r w:rsidR="002227C8" w:rsidRPr="006E4991" w:rsidDel="005629DE">
          <w:rPr>
            <w:rFonts w:cstheme="minorHAnsi"/>
            <w:b/>
            <w:rPrChange w:id="1662" w:author="Autor">
              <w:rPr>
                <w:rFonts w:cstheme="minorHAnsi"/>
              </w:rPr>
            </w:rPrChange>
          </w:rPr>
          <w:delText xml:space="preserve">aj financovanie </w:delText>
        </w:r>
        <w:r w:rsidRPr="006E4991" w:rsidDel="005629DE">
          <w:rPr>
            <w:rFonts w:cstheme="minorHAnsi"/>
            <w:b/>
          </w:rPr>
          <w:delText>nepriamych nákladov</w:delText>
        </w:r>
        <w:r w:rsidR="002227C8" w:rsidRPr="006E4991" w:rsidDel="005629DE">
          <w:rPr>
            <w:rFonts w:cstheme="minorHAnsi"/>
            <w:b/>
          </w:rPr>
          <w:delText xml:space="preserve"> </w:delText>
        </w:r>
        <w:r w:rsidR="002227C8" w:rsidRPr="006E4991" w:rsidDel="005629DE">
          <w:rPr>
            <w:rFonts w:cstheme="minorHAnsi"/>
            <w:b/>
            <w:bCs/>
            <w:rPrChange w:id="1663" w:author="Autor">
              <w:rPr>
                <w:rFonts w:cstheme="minorHAnsi"/>
                <w:bCs/>
              </w:rPr>
            </w:rPrChange>
          </w:rPr>
          <w:delText>(ak relevantné)</w:delText>
        </w:r>
        <w:r w:rsidRPr="006E4991" w:rsidDel="005629DE">
          <w:rPr>
            <w:rFonts w:cstheme="minorHAnsi"/>
            <w:b/>
            <w:bCs/>
            <w:rPrChange w:id="1664" w:author="Autor">
              <w:rPr>
                <w:rFonts w:cstheme="minorHAnsi"/>
                <w:bCs/>
              </w:rPr>
            </w:rPrChange>
          </w:rPr>
          <w:delText>,</w:delText>
        </w:r>
        <w:r w:rsidRPr="006E4991" w:rsidDel="005629DE">
          <w:rPr>
            <w:rFonts w:cstheme="minorHAnsi"/>
            <w:b/>
            <w:rPrChange w:id="1665" w:author="Autor">
              <w:rPr>
                <w:rFonts w:cstheme="minorHAnsi"/>
              </w:rPr>
            </w:rPrChange>
          </w:rPr>
          <w:delText xml:space="preserve"> ktoré majú formu </w:delText>
        </w:r>
        <w:r w:rsidRPr="006E4991" w:rsidDel="005629DE">
          <w:rPr>
            <w:rFonts w:cstheme="minorHAnsi"/>
            <w:b/>
            <w:bCs/>
          </w:rPr>
          <w:delText>paušálneho financovania</w:delText>
        </w:r>
        <w:r w:rsidRPr="006E4991" w:rsidDel="005629DE">
          <w:rPr>
            <w:rFonts w:cstheme="minorHAnsi"/>
            <w:b/>
            <w:rPrChange w:id="1666" w:author="Autor">
              <w:rPr>
                <w:rFonts w:cstheme="minorHAnsi"/>
              </w:rPr>
            </w:rPrChange>
          </w:rPr>
          <w:delText xml:space="preserve"> podľa čl.</w:delText>
        </w:r>
        <w:r w:rsidR="007216D2" w:rsidRPr="006E4991" w:rsidDel="005629DE">
          <w:rPr>
            <w:rFonts w:cstheme="minorHAnsi"/>
            <w:b/>
            <w:rPrChange w:id="1667" w:author="Autor">
              <w:rPr>
                <w:rFonts w:cstheme="minorHAnsi"/>
              </w:rPr>
            </w:rPrChange>
          </w:rPr>
          <w:delText xml:space="preserve"> 53 ods. 1 písm. d) </w:delText>
        </w:r>
        <w:r w:rsidRPr="006E4991" w:rsidDel="005629DE">
          <w:rPr>
            <w:rFonts w:cstheme="minorHAnsi"/>
            <w:b/>
            <w:rPrChange w:id="1668" w:author="Autor">
              <w:rPr>
                <w:rFonts w:cstheme="minorHAnsi"/>
              </w:rPr>
            </w:rPrChange>
          </w:rPr>
          <w:delText>nariadenia</w:delText>
        </w:r>
        <w:r w:rsidR="007216D2" w:rsidRPr="006E4991" w:rsidDel="005629DE">
          <w:rPr>
            <w:rFonts w:cstheme="minorHAnsi"/>
            <w:b/>
            <w:rPrChange w:id="1669" w:author="Autor">
              <w:rPr>
                <w:rFonts w:cstheme="minorHAnsi"/>
              </w:rPr>
            </w:rPrChange>
          </w:rPr>
          <w:delText xml:space="preserve"> o spoločných ustanoveniach</w:delText>
        </w:r>
        <w:r w:rsidRPr="006E4991" w:rsidDel="005629DE">
          <w:rPr>
            <w:rFonts w:cstheme="minorHAnsi"/>
            <w:b/>
            <w:rPrChange w:id="1670" w:author="Autor">
              <w:rPr>
                <w:rFonts w:cstheme="minorHAnsi"/>
              </w:rPr>
            </w:rPrChange>
          </w:rPr>
          <w:delText xml:space="preserve">. </w:delText>
        </w:r>
      </w:del>
      <w:r w:rsidR="001676FA" w:rsidRPr="006E4991">
        <w:rPr>
          <w:rFonts w:cstheme="minorHAnsi"/>
          <w:b/>
          <w:rPrChange w:id="1671" w:author="Autor">
            <w:rPr>
              <w:rFonts w:cstheme="minorHAnsi"/>
            </w:rPr>
          </w:rPrChange>
        </w:rPr>
        <w:t>Pravidlá</w:t>
      </w:r>
      <w:r w:rsidR="001676FA" w:rsidRPr="00670A2B">
        <w:rPr>
          <w:rFonts w:cstheme="minorHAnsi"/>
        </w:rPr>
        <w:t xml:space="preserve"> </w:t>
      </w:r>
      <w:ins w:id="1672" w:author="Autor">
        <w:r w:rsidR="005629DE" w:rsidRPr="00A43624">
          <w:rPr>
            <w:rFonts w:cstheme="minorHAnsi"/>
            <w:b/>
            <w:rPrChange w:id="1673" w:author="Autor">
              <w:rPr>
                <w:rFonts w:cstheme="minorHAnsi"/>
              </w:rPr>
            </w:rPrChange>
          </w:rPr>
          <w:t>zjednodušeného vykazovania výdavkov</w:t>
        </w:r>
        <w:r w:rsidR="005629DE" w:rsidRPr="00670A2B">
          <w:rPr>
            <w:rFonts w:cstheme="minorHAnsi"/>
          </w:rPr>
          <w:t xml:space="preserve"> </w:t>
        </w:r>
      </w:ins>
      <w:del w:id="1674" w:author="Autor">
        <w:r w:rsidR="001676FA" w:rsidRPr="00670A2B" w:rsidDel="005629DE">
          <w:rPr>
            <w:rFonts w:cstheme="minorHAnsi"/>
          </w:rPr>
          <w:delText xml:space="preserve">financovania nepriamych nákladov </w:delText>
        </w:r>
      </w:del>
      <w:r w:rsidR="001676FA" w:rsidRPr="00670A2B">
        <w:rPr>
          <w:rFonts w:cstheme="minorHAnsi"/>
        </w:rPr>
        <w:t>sú bližšie upravené v Príručke k oprávnenosti výdavkov.</w:t>
      </w:r>
    </w:p>
    <w:p w14:paraId="0071D18C" w14:textId="2A06FCEB" w:rsidR="00BC698D" w:rsidRPr="00337F6A" w:rsidDel="000F1600" w:rsidRDefault="00145466" w:rsidP="0095501E">
      <w:pPr>
        <w:jc w:val="both"/>
        <w:rPr>
          <w:del w:id="1675" w:author="Autor"/>
          <w:rFonts w:cstheme="minorHAnsi"/>
          <w:b/>
        </w:rPr>
      </w:pPr>
      <w:del w:id="1676" w:author="Autor">
        <w:r w:rsidRPr="00337F6A" w:rsidDel="000F1600">
          <w:rPr>
            <w:rFonts w:cstheme="minorHAnsi"/>
          </w:rPr>
          <w:delText>Vzhľadom na ustano</w:delText>
        </w:r>
        <w:r w:rsidR="007216D2" w:rsidRPr="00337F6A" w:rsidDel="000F1600">
          <w:rPr>
            <w:rFonts w:cstheme="minorHAnsi"/>
          </w:rPr>
          <w:delText xml:space="preserve">venia čl. 53 ods. 2 </w:delText>
        </w:r>
        <w:r w:rsidRPr="00337F6A" w:rsidDel="000F1600">
          <w:rPr>
            <w:rFonts w:cstheme="minorHAnsi"/>
          </w:rPr>
          <w:delText>nariadenia</w:delText>
        </w:r>
        <w:r w:rsidR="007216D2" w:rsidRPr="00337F6A" w:rsidDel="000F1600">
          <w:rPr>
            <w:rFonts w:cstheme="minorHAnsi"/>
          </w:rPr>
          <w:delText xml:space="preserve"> o spoločných ustanoveniach</w:delText>
        </w:r>
        <w:r w:rsidRPr="00337F6A" w:rsidDel="000F1600">
          <w:rPr>
            <w:rFonts w:cstheme="minorHAnsi"/>
          </w:rPr>
          <w:delText xml:space="preserve"> </w:delText>
        </w:r>
        <w:r w:rsidRPr="00337F6A" w:rsidDel="000F1600">
          <w:rPr>
            <w:rFonts w:cstheme="minorHAnsi"/>
            <w:b/>
          </w:rPr>
          <w:delText>RO stanovil minimálnu výšku NFP na projekt vyššiu ako 200 000,00 EUR.</w:delText>
        </w:r>
      </w:del>
    </w:p>
    <w:p w14:paraId="21E7BF2F" w14:textId="77777777" w:rsidR="00DB274B" w:rsidRPr="00337F6A" w:rsidRDefault="00DB274B" w:rsidP="0095501E">
      <w:pPr>
        <w:jc w:val="both"/>
        <w:rPr>
          <w:rFonts w:cstheme="minorHAnsi"/>
          <w:b/>
        </w:rPr>
      </w:pPr>
    </w:p>
    <w:p w14:paraId="4BF5C1E1" w14:textId="7482E7EF" w:rsidR="0095501E" w:rsidRPr="00337F6A" w:rsidRDefault="00145466" w:rsidP="0023701E">
      <w:pPr>
        <w:pStyle w:val="Nadpis1"/>
        <w:spacing w:before="0" w:line="240" w:lineRule="auto"/>
        <w:rPr>
          <w:rFonts w:asciiTheme="minorHAnsi" w:hAnsiTheme="minorHAnsi" w:cstheme="minorHAnsi"/>
          <w:b/>
          <w:caps/>
          <w:sz w:val="22"/>
          <w:szCs w:val="22"/>
        </w:rPr>
      </w:pPr>
      <w:bookmarkStart w:id="1677" w:name="_Toc204683775"/>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6</w:t>
      </w:r>
      <w:r w:rsidR="0095501E" w:rsidRPr="00337F6A">
        <w:rPr>
          <w:rFonts w:asciiTheme="minorHAnsi" w:hAnsiTheme="minorHAnsi" w:cstheme="minorHAnsi"/>
          <w:b/>
          <w:caps/>
          <w:sz w:val="22"/>
          <w:szCs w:val="22"/>
        </w:rPr>
        <w:t>. Synergi</w:t>
      </w:r>
      <w:r w:rsidR="00327AE1" w:rsidRPr="00337F6A">
        <w:rPr>
          <w:rFonts w:asciiTheme="minorHAnsi" w:hAnsiTheme="minorHAnsi" w:cstheme="minorHAnsi"/>
          <w:b/>
          <w:caps/>
          <w:sz w:val="22"/>
          <w:szCs w:val="22"/>
        </w:rPr>
        <w:t>e</w:t>
      </w:r>
      <w:r w:rsidR="00811B02" w:rsidRPr="00337F6A">
        <w:rPr>
          <w:rFonts w:asciiTheme="minorHAnsi" w:hAnsiTheme="minorHAnsi" w:cstheme="minorHAnsi"/>
          <w:b/>
          <w:caps/>
          <w:sz w:val="22"/>
          <w:szCs w:val="22"/>
        </w:rPr>
        <w:t xml:space="preserve"> a komplementarita</w:t>
      </w:r>
      <w:bookmarkEnd w:id="1677"/>
    </w:p>
    <w:p w14:paraId="33FC23D8" w14:textId="77777777" w:rsidR="00DB274B" w:rsidRPr="00337F6A" w:rsidRDefault="00DB274B" w:rsidP="00CC5A85">
      <w:pPr>
        <w:autoSpaceDE w:val="0"/>
        <w:autoSpaceDN w:val="0"/>
        <w:adjustRightInd w:val="0"/>
        <w:spacing w:after="0" w:line="240" w:lineRule="auto"/>
        <w:jc w:val="both"/>
        <w:rPr>
          <w:rFonts w:cstheme="minorHAnsi"/>
          <w:bCs/>
        </w:rPr>
      </w:pPr>
    </w:p>
    <w:p w14:paraId="2E1BA104" w14:textId="426AC68F" w:rsidR="008551AC" w:rsidRPr="00337F6A" w:rsidRDefault="0095501E" w:rsidP="00CC5A85">
      <w:pPr>
        <w:autoSpaceDE w:val="0"/>
        <w:autoSpaceDN w:val="0"/>
        <w:adjustRightInd w:val="0"/>
        <w:spacing w:after="0" w:line="240" w:lineRule="auto"/>
        <w:jc w:val="both"/>
        <w:rPr>
          <w:rFonts w:cstheme="minorHAnsi"/>
          <w:b/>
        </w:rPr>
      </w:pPr>
      <w:r w:rsidRPr="00337F6A">
        <w:rPr>
          <w:rFonts w:cstheme="minorHAnsi"/>
          <w:bCs/>
        </w:rPr>
        <w:t>MIRRI SR (CKO) koordinuje komplementarity medzi AMIF, ISF, BMVI, inými fondami EÚ, Európskym poľnohospodárskym fondom rozvoja vidieka</w:t>
      </w:r>
      <w:r w:rsidR="00A00C38" w:rsidRPr="00337F6A">
        <w:rPr>
          <w:rFonts w:cstheme="minorHAnsi"/>
          <w:bCs/>
        </w:rPr>
        <w:t xml:space="preserve">, </w:t>
      </w:r>
      <w:r w:rsidRPr="00337F6A">
        <w:rPr>
          <w:rFonts w:cstheme="minorHAnsi"/>
          <w:bCs/>
        </w:rPr>
        <w:t xml:space="preserve">inými nástrojmi podpory EÚ </w:t>
      </w:r>
      <w:r w:rsidR="00F93B4D" w:rsidRPr="00337F6A">
        <w:rPr>
          <w:rFonts w:cstheme="minorHAnsi"/>
          <w:bCs/>
        </w:rPr>
        <w:t xml:space="preserve">a Plánom obnovy a odolnosti Slovenskej republiky </w:t>
      </w:r>
      <w:r w:rsidRPr="00337F6A">
        <w:rPr>
          <w:rFonts w:cstheme="minorHAnsi"/>
          <w:bCs/>
        </w:rPr>
        <w:t>v spolupráci s Úradom vlády SR ako Národnou implementačnou  a koordinačnou autoritou (NIKA).</w:t>
      </w:r>
      <w:r w:rsidR="007C2DD7" w:rsidRPr="00337F6A">
        <w:rPr>
          <w:rFonts w:cstheme="minorHAnsi"/>
          <w:bCs/>
        </w:rPr>
        <w:t xml:space="preserve"> </w:t>
      </w:r>
      <w:r w:rsidR="00B94BBE" w:rsidRPr="00337F6A">
        <w:rPr>
          <w:rFonts w:cstheme="minorHAnsi"/>
          <w:bCs/>
        </w:rPr>
        <w:t>CKO a NIKA spoločne vytvorili mechanizmus pre koordináciu a zabezpečenie synergických účinkov medzi fond</w:t>
      </w:r>
      <w:r w:rsidR="00DF0A36" w:rsidRPr="00337F6A">
        <w:rPr>
          <w:rFonts w:cstheme="minorHAnsi"/>
          <w:bCs/>
        </w:rPr>
        <w:t>a</w:t>
      </w:r>
      <w:r w:rsidR="00B94BBE" w:rsidRPr="00337F6A">
        <w:rPr>
          <w:rFonts w:cstheme="minorHAnsi"/>
          <w:bCs/>
        </w:rPr>
        <w:t xml:space="preserve">mi EÚ, EŠIF, Plánom obnovy a odolnosti SR a ostatnými nástrojmi podpory EÚ a SR. Základom tohto mechanizmu je vypracovanie </w:t>
      </w:r>
      <w:r w:rsidR="00B94BBE" w:rsidRPr="00337F6A">
        <w:rPr>
          <w:rFonts w:cstheme="minorHAnsi"/>
          <w:b/>
        </w:rPr>
        <w:t>synergickej tabuľky</w:t>
      </w:r>
      <w:r w:rsidR="00B94BBE" w:rsidRPr="00337F6A">
        <w:rPr>
          <w:rFonts w:cstheme="minorHAnsi"/>
          <w:bCs/>
        </w:rPr>
        <w:t xml:space="preserve">, v ktorej sú zadefinované synergie, komplementarity, ako aj deliace línie  medzi plánovanými opatreniami. Synergie a komplementarity sa posudzujú </w:t>
      </w:r>
      <w:r w:rsidR="00B94BBE" w:rsidRPr="00337F6A">
        <w:rPr>
          <w:rFonts w:cstheme="minorHAnsi"/>
          <w:b/>
        </w:rPr>
        <w:t>pred vyhlásením výzvy</w:t>
      </w:r>
      <w:r w:rsidR="00B94BBE" w:rsidRPr="00337F6A">
        <w:rPr>
          <w:rFonts w:cstheme="minorHAnsi"/>
          <w:bCs/>
        </w:rPr>
        <w:t>, pričom posúdenie bude vychádzať zo synergickej tabuľky. Riadiaci orgán bude zasielať výzvy na kontrolu z hľadiska synergií na e-mailovú adresu synergie27@mirri.gov.sk.</w:t>
      </w:r>
    </w:p>
    <w:p w14:paraId="74FCECD8" w14:textId="77777777" w:rsidR="007365EB" w:rsidRPr="00337F6A" w:rsidRDefault="007365EB" w:rsidP="007365EB">
      <w:pPr>
        <w:widowControl w:val="0"/>
        <w:autoSpaceDE w:val="0"/>
        <w:autoSpaceDN w:val="0"/>
        <w:adjustRightInd w:val="0"/>
        <w:ind w:left="284" w:hanging="284"/>
        <w:jc w:val="both"/>
        <w:rPr>
          <w:rFonts w:cstheme="minorHAnsi"/>
          <w:bCs/>
        </w:rPr>
      </w:pPr>
    </w:p>
    <w:p w14:paraId="261704DE" w14:textId="5D08A4F2" w:rsidR="00145466" w:rsidRPr="00337F6A" w:rsidRDefault="00145466" w:rsidP="00DB274B">
      <w:pPr>
        <w:pStyle w:val="Nadpis1"/>
        <w:spacing w:before="0" w:line="240" w:lineRule="auto"/>
        <w:rPr>
          <w:rFonts w:asciiTheme="minorHAnsi" w:hAnsiTheme="minorHAnsi" w:cstheme="minorHAnsi"/>
          <w:b/>
          <w:caps/>
          <w:sz w:val="22"/>
          <w:szCs w:val="22"/>
        </w:rPr>
      </w:pPr>
      <w:bookmarkStart w:id="1678" w:name="_Toc204683776"/>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7</w:t>
      </w:r>
      <w:r w:rsidRPr="00337F6A">
        <w:rPr>
          <w:rFonts w:asciiTheme="minorHAnsi" w:hAnsiTheme="minorHAnsi" w:cstheme="minorHAnsi"/>
          <w:b/>
          <w:caps/>
          <w:sz w:val="22"/>
          <w:szCs w:val="22"/>
        </w:rPr>
        <w:t>. Hodnotenie programov</w:t>
      </w:r>
      <w:bookmarkEnd w:id="1678"/>
    </w:p>
    <w:p w14:paraId="63F02786" w14:textId="77777777" w:rsidR="00DB274B" w:rsidRPr="00337F6A" w:rsidRDefault="00DB274B" w:rsidP="00DB274B">
      <w:pPr>
        <w:spacing w:after="0" w:line="240" w:lineRule="auto"/>
        <w:jc w:val="both"/>
        <w:rPr>
          <w:rFonts w:cstheme="minorHAnsi"/>
        </w:rPr>
      </w:pPr>
    </w:p>
    <w:p w14:paraId="5C228FCA" w14:textId="6477D340" w:rsidR="00145466" w:rsidRPr="00337F6A" w:rsidRDefault="00145466" w:rsidP="00DB274B">
      <w:pPr>
        <w:spacing w:after="0" w:line="240" w:lineRule="auto"/>
        <w:jc w:val="both"/>
        <w:rPr>
          <w:rFonts w:cstheme="minorHAnsi"/>
        </w:rPr>
      </w:pPr>
      <w:r w:rsidRPr="00337F6A">
        <w:rPr>
          <w:rFonts w:cstheme="minorHAnsi"/>
        </w:rPr>
        <w:t xml:space="preserve">Hodnotenie je </w:t>
      </w:r>
      <w:r w:rsidRPr="00337F6A">
        <w:rPr>
          <w:rFonts w:cstheme="minorHAnsi"/>
          <w:b/>
        </w:rPr>
        <w:t>systematická aktivita, ktorej cieľom je posúdiť implementáciu programov vo vzťahu k stanoveným cieľom</w:t>
      </w:r>
      <w:r w:rsidRPr="00337F6A">
        <w:rPr>
          <w:rFonts w:cstheme="minorHAnsi"/>
        </w:rPr>
        <w:t xml:space="preserve">. Hodnotenie prebieha s použitím odborných metód. Vykonáva sa  z hľadiska jedného, alebo viacerých </w:t>
      </w:r>
      <w:r w:rsidRPr="00337F6A">
        <w:rPr>
          <w:rFonts w:cstheme="minorHAnsi"/>
          <w:b/>
        </w:rPr>
        <w:t>hodnotiacich kritérií</w:t>
      </w:r>
      <w:r w:rsidRPr="00337F6A">
        <w:rPr>
          <w:rFonts w:cstheme="minorHAnsi"/>
        </w:rPr>
        <w:t xml:space="preserve"> (efektivita, účinnosť, relevancia, koherencia a európska pridaná hodnota) s cieľom zlepšiť kvalitu vypracovania a vykonávania programov. Hodnotenia sa môžu vzťahovať aj na iné kritériá akými sú inkluzívnosť, nediskriminácia a viditeľnosť. </w:t>
      </w:r>
      <w:r w:rsidRPr="00337F6A">
        <w:rPr>
          <w:rFonts w:cstheme="minorHAnsi"/>
          <w:b/>
        </w:rPr>
        <w:t>Hodnotenia sa môžu vzťahovať na viac ako jeden program</w:t>
      </w:r>
      <w:r w:rsidRPr="00337F6A">
        <w:rPr>
          <w:rFonts w:cstheme="minorHAnsi"/>
        </w:rPr>
        <w:t>. Hodnotenia vykonávajú funkčne nezávislí odborníci.</w:t>
      </w:r>
    </w:p>
    <w:p w14:paraId="1E88E743" w14:textId="02D90DE3" w:rsidR="001E7E89" w:rsidRPr="00337F6A" w:rsidRDefault="00145466" w:rsidP="00251D2D">
      <w:pPr>
        <w:jc w:val="both"/>
        <w:rPr>
          <w:rFonts w:cstheme="minorHAnsi"/>
          <w:highlight w:val="yellow"/>
        </w:rPr>
      </w:pPr>
      <w:r w:rsidRPr="00337F6A">
        <w:rPr>
          <w:rFonts w:cstheme="minorHAnsi"/>
        </w:rPr>
        <w:t xml:space="preserve">V prípade programov AMIF, ISF a BMVI sú súčasťou plánu </w:t>
      </w:r>
      <w:r w:rsidRPr="00337F6A">
        <w:rPr>
          <w:rFonts w:cstheme="minorHAnsi"/>
          <w:b/>
        </w:rPr>
        <w:t>strednodobé hodnotenia</w:t>
      </w:r>
      <w:r w:rsidRPr="00337F6A">
        <w:rPr>
          <w:rFonts w:cstheme="minorHAnsi"/>
        </w:rPr>
        <w:t xml:space="preserve">, ktoré sa majú uskutočniť do </w:t>
      </w:r>
      <w:r w:rsidRPr="00337F6A">
        <w:rPr>
          <w:rFonts w:cstheme="minorHAnsi"/>
          <w:b/>
        </w:rPr>
        <w:t>31. marca 2024</w:t>
      </w:r>
      <w:r w:rsidRPr="00337F6A">
        <w:rPr>
          <w:rFonts w:cstheme="minorHAnsi"/>
        </w:rPr>
        <w:t xml:space="preserve"> a </w:t>
      </w:r>
      <w:r w:rsidRPr="00337F6A">
        <w:rPr>
          <w:rFonts w:cstheme="minorHAnsi"/>
          <w:b/>
        </w:rPr>
        <w:t>hodnotenia na posúdenie</w:t>
      </w:r>
      <w:r w:rsidRPr="00337F6A">
        <w:rPr>
          <w:rFonts w:cstheme="minorHAnsi"/>
        </w:rPr>
        <w:t xml:space="preserve"> </w:t>
      </w:r>
      <w:r w:rsidRPr="00337F6A">
        <w:rPr>
          <w:rFonts w:cstheme="minorHAnsi"/>
          <w:b/>
        </w:rPr>
        <w:t xml:space="preserve">vplyvu </w:t>
      </w:r>
      <w:r w:rsidRPr="00337F6A">
        <w:rPr>
          <w:rFonts w:cstheme="minorHAnsi"/>
        </w:rPr>
        <w:t xml:space="preserve">programov </w:t>
      </w:r>
      <w:r w:rsidRPr="00337F6A">
        <w:rPr>
          <w:rFonts w:cstheme="minorHAnsi"/>
          <w:b/>
        </w:rPr>
        <w:t>do 30. júna 2029</w:t>
      </w:r>
      <w:r w:rsidRPr="00337F6A">
        <w:rPr>
          <w:rFonts w:cstheme="minorHAnsi"/>
        </w:rPr>
        <w:t>.</w:t>
      </w:r>
      <w:r w:rsidRPr="00337F6A">
        <w:rPr>
          <w:rStyle w:val="Odkaznapoznmkupodiarou"/>
          <w:rFonts w:cstheme="minorHAnsi"/>
        </w:rPr>
        <w:footnoteReference w:id="87"/>
      </w:r>
      <w:r w:rsidRPr="00337F6A">
        <w:rPr>
          <w:rFonts w:cstheme="minorHAnsi"/>
        </w:rPr>
        <w:t xml:space="preserve"> Hodnotiace správy predkladá </w:t>
      </w:r>
      <w:r w:rsidR="00F91F11" w:rsidRPr="00337F6A">
        <w:rPr>
          <w:rFonts w:cstheme="minorHAnsi"/>
        </w:rPr>
        <w:t xml:space="preserve">RO na vedomie </w:t>
      </w:r>
      <w:r w:rsidRPr="00337F6A">
        <w:rPr>
          <w:rFonts w:cstheme="minorHAnsi"/>
        </w:rPr>
        <w:t>monitorovaciemu výboru</w:t>
      </w:r>
      <w:r w:rsidR="00065F6E" w:rsidRPr="00337F6A">
        <w:rPr>
          <w:rFonts w:cstheme="minorHAnsi"/>
        </w:rPr>
        <w:t xml:space="preserve"> a</w:t>
      </w:r>
      <w:r w:rsidR="00F91F11" w:rsidRPr="00337F6A">
        <w:rPr>
          <w:rFonts w:cstheme="minorHAnsi"/>
        </w:rPr>
        <w:t> </w:t>
      </w:r>
      <w:r w:rsidR="00065F6E" w:rsidRPr="00337F6A">
        <w:rPr>
          <w:rFonts w:cstheme="minorHAnsi"/>
        </w:rPr>
        <w:t>CKO</w:t>
      </w:r>
      <w:r w:rsidRPr="00337F6A">
        <w:rPr>
          <w:rFonts w:cstheme="minorHAnsi"/>
        </w:rPr>
        <w:t>. Monitorovací výbor na základe pokroku a výsledku hodnotenia navrhuje následné opatrenia. Všetky hodnotenia sa uverejňujú na webovom sídle riadiaceho orgánu.</w:t>
      </w:r>
      <w:r w:rsidR="00B60E0C" w:rsidRPr="00337F6A">
        <w:rPr>
          <w:rFonts w:cstheme="minorHAnsi"/>
        </w:rPr>
        <w:t xml:space="preserve"> Hodnotiace správy sú archivované v</w:t>
      </w:r>
      <w:del w:id="1679" w:author="Autor">
        <w:r w:rsidR="00B60E0C" w:rsidRPr="00337F6A" w:rsidDel="00B1054C">
          <w:rPr>
            <w:rFonts w:cstheme="minorHAnsi"/>
          </w:rPr>
          <w:delText> </w:delText>
        </w:r>
      </w:del>
      <w:ins w:id="1680" w:author="Autor">
        <w:r w:rsidR="00B1054C">
          <w:rPr>
            <w:rFonts w:cstheme="minorHAnsi"/>
          </w:rPr>
          <w:t> </w:t>
        </w:r>
      </w:ins>
      <w:r w:rsidR="00B60E0C" w:rsidRPr="00337F6A">
        <w:rPr>
          <w:rFonts w:cstheme="minorHAnsi"/>
        </w:rPr>
        <w:t>ITMS</w:t>
      </w:r>
      <w:ins w:id="1681" w:author="Autor">
        <w:r w:rsidR="00B1054C">
          <w:rPr>
            <w:rFonts w:cstheme="minorHAnsi"/>
          </w:rPr>
          <w:t>21+</w:t>
        </w:r>
      </w:ins>
      <w:r w:rsidR="00B60E0C" w:rsidRPr="00337F6A">
        <w:rPr>
          <w:rFonts w:cstheme="minorHAnsi"/>
        </w:rPr>
        <w:t xml:space="preserve"> v Evalvačnej knižnici.</w:t>
      </w:r>
    </w:p>
    <w:p w14:paraId="6EEB189B" w14:textId="77777777" w:rsidR="00C371DD" w:rsidRPr="00337F6A" w:rsidRDefault="00C371DD" w:rsidP="007F1AA3">
      <w:pPr>
        <w:pStyle w:val="Normlnywebov"/>
        <w:jc w:val="both"/>
        <w:rPr>
          <w:rFonts w:asciiTheme="minorHAnsi" w:hAnsiTheme="minorHAnsi" w:cstheme="minorHAnsi"/>
          <w:b/>
          <w:bCs/>
        </w:rPr>
      </w:pPr>
    </w:p>
    <w:p w14:paraId="33B3A236" w14:textId="28856B80" w:rsidR="00FD4A66" w:rsidRPr="00337F6A" w:rsidRDefault="00FD4A66" w:rsidP="007F1AA3">
      <w:pPr>
        <w:pStyle w:val="Normlnywebov"/>
        <w:jc w:val="both"/>
        <w:rPr>
          <w:rFonts w:asciiTheme="minorHAnsi" w:eastAsia="Times New Roman" w:hAnsiTheme="minorHAnsi" w:cstheme="minorHAnsi"/>
          <w:b/>
          <w:bCs/>
          <w:color w:val="1F4E79" w:themeColor="accent1" w:themeShade="80"/>
          <w:sz w:val="22"/>
          <w:szCs w:val="22"/>
        </w:rPr>
      </w:pPr>
      <w:r w:rsidRPr="00337F6A">
        <w:rPr>
          <w:rFonts w:asciiTheme="minorHAnsi" w:eastAsia="Times New Roman" w:hAnsiTheme="minorHAnsi" w:cstheme="minorHAnsi"/>
          <w:b/>
          <w:bCs/>
          <w:color w:val="1F4E79" w:themeColor="accent1" w:themeShade="80"/>
          <w:sz w:val="22"/>
          <w:szCs w:val="22"/>
        </w:rPr>
        <w:t xml:space="preserve">Hodnotenie </w:t>
      </w:r>
      <w:r w:rsidR="00DF485E" w:rsidRPr="00337F6A">
        <w:rPr>
          <w:rFonts w:asciiTheme="minorHAnsi" w:eastAsia="Times New Roman" w:hAnsiTheme="minorHAnsi" w:cstheme="minorHAnsi"/>
          <w:b/>
          <w:bCs/>
          <w:color w:val="1F4E79" w:themeColor="accent1" w:themeShade="80"/>
          <w:sz w:val="22"/>
          <w:szCs w:val="22"/>
        </w:rPr>
        <w:t xml:space="preserve">programov a hodnotenie </w:t>
      </w:r>
      <w:r w:rsidRPr="00337F6A">
        <w:rPr>
          <w:rFonts w:asciiTheme="minorHAnsi" w:eastAsia="Times New Roman" w:hAnsiTheme="minorHAnsi" w:cstheme="minorHAnsi"/>
          <w:b/>
          <w:bCs/>
          <w:color w:val="1F4E79" w:themeColor="accent1" w:themeShade="80"/>
          <w:sz w:val="22"/>
          <w:szCs w:val="22"/>
        </w:rPr>
        <w:t>výsledkov implementácie programov</w:t>
      </w:r>
      <w:r w:rsidR="00DF485E" w:rsidRPr="00337F6A">
        <w:rPr>
          <w:rFonts w:asciiTheme="minorHAnsi" w:eastAsia="Times New Roman" w:hAnsiTheme="minorHAnsi" w:cstheme="minorHAnsi"/>
          <w:b/>
          <w:bCs/>
          <w:color w:val="1F4E79" w:themeColor="accent1" w:themeShade="80"/>
          <w:sz w:val="22"/>
          <w:szCs w:val="22"/>
        </w:rPr>
        <w:t xml:space="preserve"> na národnej úrovni</w:t>
      </w:r>
      <w:r w:rsidRPr="00337F6A">
        <w:rPr>
          <w:rFonts w:asciiTheme="minorHAnsi" w:eastAsia="Times New Roman" w:hAnsiTheme="minorHAnsi" w:cstheme="minorHAnsi"/>
          <w:b/>
          <w:bCs/>
          <w:color w:val="1F4E79" w:themeColor="accent1" w:themeShade="80"/>
          <w:sz w:val="22"/>
          <w:szCs w:val="22"/>
        </w:rPr>
        <w:t xml:space="preserve"> </w:t>
      </w:r>
    </w:p>
    <w:p w14:paraId="2179C8C5" w14:textId="77777777" w:rsidR="00A2307C" w:rsidRPr="00337F6A" w:rsidRDefault="00A2307C" w:rsidP="007F1AA3">
      <w:pPr>
        <w:pStyle w:val="Normlnywebov"/>
        <w:jc w:val="both"/>
        <w:rPr>
          <w:rFonts w:asciiTheme="minorHAnsi" w:eastAsia="Times New Roman" w:hAnsiTheme="minorHAnsi" w:cstheme="minorHAnsi"/>
          <w:b/>
          <w:bCs/>
          <w:color w:val="1F4E79" w:themeColor="accent1" w:themeShade="80"/>
          <w:sz w:val="22"/>
          <w:szCs w:val="22"/>
        </w:rPr>
      </w:pPr>
    </w:p>
    <w:p w14:paraId="0D62C4CA" w14:textId="45CF71A1" w:rsidR="00FD4A66" w:rsidRPr="00337F6A" w:rsidRDefault="00FD4A66" w:rsidP="007F1AA3">
      <w:pPr>
        <w:pStyle w:val="Normlnywebov"/>
        <w:jc w:val="both"/>
        <w:rPr>
          <w:rFonts w:asciiTheme="minorHAnsi" w:hAnsiTheme="minorHAnsi" w:cstheme="minorHAnsi"/>
          <w:sz w:val="22"/>
          <w:szCs w:val="22"/>
        </w:rPr>
      </w:pPr>
      <w:r w:rsidRPr="00337F6A">
        <w:rPr>
          <w:rFonts w:asciiTheme="minorHAnsi" w:hAnsiTheme="minorHAnsi" w:cstheme="minorHAnsi"/>
          <w:sz w:val="22"/>
          <w:szCs w:val="22"/>
        </w:rPr>
        <w:t xml:space="preserve">Hodnotenie programov </w:t>
      </w:r>
      <w:r w:rsidR="00467EF1" w:rsidRPr="00337F6A">
        <w:rPr>
          <w:rFonts w:asciiTheme="minorHAnsi" w:hAnsiTheme="minorHAnsi" w:cstheme="minorHAnsi"/>
          <w:sz w:val="22"/>
          <w:szCs w:val="22"/>
        </w:rPr>
        <w:t xml:space="preserve">AMIF, ISF a BMVI </w:t>
      </w:r>
      <w:r w:rsidR="006D3ADC" w:rsidRPr="00337F6A">
        <w:rPr>
          <w:rFonts w:asciiTheme="minorHAnsi" w:hAnsiTheme="minorHAnsi" w:cstheme="minorHAnsi"/>
          <w:sz w:val="22"/>
          <w:szCs w:val="22"/>
        </w:rPr>
        <w:t xml:space="preserve">zabezpečuje </w:t>
      </w:r>
      <w:r w:rsidRPr="00337F6A">
        <w:rPr>
          <w:rFonts w:asciiTheme="minorHAnsi" w:hAnsiTheme="minorHAnsi" w:cstheme="minorHAnsi"/>
          <w:sz w:val="22"/>
          <w:szCs w:val="22"/>
        </w:rPr>
        <w:t>RO. Po ukončení hodnotení RO a hodnotitelia prejednávajú výsledky hodnotení a navrhujú ako postupovať pri následnej komunikácii zá</w:t>
      </w:r>
      <w:r w:rsidR="008D0A53" w:rsidRPr="00337F6A">
        <w:rPr>
          <w:rFonts w:asciiTheme="minorHAnsi" w:hAnsiTheme="minorHAnsi" w:cstheme="minorHAnsi"/>
          <w:sz w:val="22"/>
          <w:szCs w:val="22"/>
        </w:rPr>
        <w:t>verov hodnotenia. RO</w:t>
      </w:r>
      <w:r w:rsidRPr="00337F6A">
        <w:rPr>
          <w:rFonts w:asciiTheme="minorHAnsi" w:hAnsiTheme="minorHAnsi" w:cstheme="minorHAnsi"/>
          <w:sz w:val="22"/>
          <w:szCs w:val="22"/>
        </w:rPr>
        <w:t xml:space="preserve"> v prípade potreby vypracuje akčný plán, pričom zohľadní zistenia a odporúčania. RO zverejňuje záverečné hodnotiace správy a zasiela ich CKO. </w:t>
      </w:r>
      <w:r w:rsidRPr="00337F6A">
        <w:rPr>
          <w:rFonts w:asciiTheme="minorHAnsi" w:hAnsiTheme="minorHAnsi" w:cstheme="minorHAnsi"/>
          <w:b/>
          <w:sz w:val="22"/>
          <w:szCs w:val="22"/>
        </w:rPr>
        <w:t>CKO na základe podkladov RO každoročne vypracúva súhrnné správy o aktivitách a výsledkoch hodnotení za predchádzajúci rok</w:t>
      </w:r>
      <w:r w:rsidRPr="00337F6A">
        <w:rPr>
          <w:rFonts w:asciiTheme="minorHAnsi" w:hAnsiTheme="minorHAnsi" w:cstheme="minorHAnsi"/>
          <w:sz w:val="22"/>
          <w:szCs w:val="22"/>
        </w:rPr>
        <w:t xml:space="preserve">. </w:t>
      </w:r>
      <w:r w:rsidRPr="00337F6A">
        <w:rPr>
          <w:rFonts w:asciiTheme="minorHAnsi" w:hAnsiTheme="minorHAnsi" w:cstheme="minorHAnsi"/>
          <w:b/>
          <w:sz w:val="22"/>
          <w:szCs w:val="22"/>
        </w:rPr>
        <w:t xml:space="preserve">RO spolupracuje s CKO pri vykonávaní hodnotení fondov EÚ na národnej úrovni, ktoré môžu zahŕňať </w:t>
      </w:r>
      <w:r w:rsidRPr="00337F6A">
        <w:rPr>
          <w:rFonts w:asciiTheme="minorHAnsi" w:hAnsiTheme="minorHAnsi" w:cstheme="minorHAnsi"/>
          <w:b/>
          <w:sz w:val="22"/>
          <w:szCs w:val="22"/>
        </w:rPr>
        <w:lastRenderedPageBreak/>
        <w:t>viac ako jeden program.</w:t>
      </w:r>
      <w:r w:rsidR="00956EE2" w:rsidRPr="00337F6A">
        <w:rPr>
          <w:rStyle w:val="Odkaznapoznmkupodiarou"/>
          <w:rFonts w:asciiTheme="minorHAnsi" w:hAnsiTheme="minorHAnsi" w:cstheme="minorHAnsi"/>
          <w:b/>
          <w:sz w:val="22"/>
          <w:szCs w:val="22"/>
        </w:rPr>
        <w:footnoteReference w:id="88"/>
      </w:r>
      <w:r w:rsidRPr="00337F6A">
        <w:rPr>
          <w:rFonts w:asciiTheme="minorHAnsi" w:hAnsiTheme="minorHAnsi" w:cstheme="minorHAnsi"/>
          <w:b/>
          <w:sz w:val="22"/>
          <w:szCs w:val="22"/>
        </w:rPr>
        <w:t xml:space="preserve"> </w:t>
      </w:r>
      <w:r w:rsidRPr="00337F6A">
        <w:rPr>
          <w:rFonts w:asciiTheme="minorHAnsi" w:hAnsiTheme="minorHAnsi" w:cstheme="minorHAnsi"/>
          <w:sz w:val="22"/>
          <w:szCs w:val="22"/>
        </w:rPr>
        <w:t>CKO komunikuje s evaluačnými jednotkami EK a ostatných členských štátov EÚ. CKO tiež vykonáva školiacu a metodick</w:t>
      </w:r>
      <w:r w:rsidR="008D0A53" w:rsidRPr="00337F6A">
        <w:rPr>
          <w:rFonts w:asciiTheme="minorHAnsi" w:hAnsiTheme="minorHAnsi" w:cstheme="minorHAnsi"/>
          <w:sz w:val="22"/>
          <w:szCs w:val="22"/>
        </w:rPr>
        <w:t>ú činnosť pre RO. RO</w:t>
      </w:r>
      <w:r w:rsidRPr="00337F6A">
        <w:rPr>
          <w:rFonts w:asciiTheme="minorHAnsi" w:hAnsiTheme="minorHAnsi" w:cstheme="minorHAnsi"/>
          <w:sz w:val="22"/>
          <w:szCs w:val="22"/>
        </w:rPr>
        <w:t xml:space="preserve"> v prípade potreby konzultuje metodické otázky týkajúce sa plánu hodnotenia a realizácie hodnotenia s CKO.</w:t>
      </w:r>
    </w:p>
    <w:p w14:paraId="212444B0" w14:textId="77777777" w:rsidR="00FD4A66" w:rsidRPr="00337F6A" w:rsidRDefault="00FD4A66" w:rsidP="007F1AA3">
      <w:pPr>
        <w:pStyle w:val="Normlnywebov"/>
        <w:jc w:val="both"/>
        <w:rPr>
          <w:rFonts w:asciiTheme="minorHAnsi" w:hAnsiTheme="minorHAnsi" w:cstheme="minorHAnsi"/>
        </w:rPr>
      </w:pPr>
      <w:r w:rsidRPr="00337F6A">
        <w:rPr>
          <w:rFonts w:asciiTheme="minorHAnsi" w:hAnsiTheme="minorHAnsi" w:cstheme="minorHAnsi"/>
        </w:rPr>
        <w:t> </w:t>
      </w:r>
    </w:p>
    <w:p w14:paraId="076BDC79" w14:textId="5875A697" w:rsidR="00FD4A66" w:rsidRPr="00994C28" w:rsidRDefault="00FD4A66" w:rsidP="007F1AA3">
      <w:pPr>
        <w:pStyle w:val="Normlnywebov"/>
        <w:jc w:val="both"/>
        <w:rPr>
          <w:rFonts w:asciiTheme="minorHAnsi" w:eastAsia="Times New Roman" w:hAnsiTheme="minorHAnsi" w:cstheme="minorHAnsi"/>
          <w:b/>
          <w:bCs/>
          <w:color w:val="1F4E79" w:themeColor="accent1" w:themeShade="80"/>
          <w:sz w:val="22"/>
          <w:szCs w:val="22"/>
        </w:rPr>
      </w:pPr>
      <w:r w:rsidRPr="00337F6A">
        <w:rPr>
          <w:rFonts w:asciiTheme="minorHAnsi" w:eastAsia="Times New Roman" w:hAnsiTheme="minorHAnsi" w:cstheme="minorHAnsi"/>
          <w:b/>
          <w:bCs/>
          <w:color w:val="1F4E79" w:themeColor="accent1" w:themeShade="80"/>
          <w:sz w:val="22"/>
          <w:szCs w:val="22"/>
        </w:rPr>
        <w:t>Plán hodnotenia RO</w:t>
      </w:r>
    </w:p>
    <w:p w14:paraId="3484CE17" w14:textId="77777777" w:rsidR="00A2307C" w:rsidRPr="00337F6A" w:rsidRDefault="00A2307C" w:rsidP="007F1AA3">
      <w:pPr>
        <w:pStyle w:val="Normlnywebov"/>
        <w:jc w:val="both"/>
        <w:rPr>
          <w:rFonts w:asciiTheme="minorHAnsi" w:eastAsia="Times New Roman" w:hAnsiTheme="minorHAnsi" w:cstheme="minorHAnsi"/>
          <w:b/>
          <w:bCs/>
          <w:color w:val="1F4E79" w:themeColor="accent1" w:themeShade="80"/>
          <w:sz w:val="22"/>
          <w:szCs w:val="22"/>
        </w:rPr>
      </w:pPr>
    </w:p>
    <w:p w14:paraId="4FF5BAD7" w14:textId="4E295AC5" w:rsidR="00FD4A66" w:rsidRDefault="00FD4A66" w:rsidP="007F1AA3">
      <w:pPr>
        <w:pStyle w:val="Normlnywebov"/>
        <w:jc w:val="both"/>
        <w:rPr>
          <w:rFonts w:asciiTheme="minorHAnsi" w:hAnsiTheme="minorHAnsi" w:cstheme="minorHAnsi"/>
          <w:b/>
          <w:sz w:val="22"/>
          <w:szCs w:val="22"/>
        </w:rPr>
      </w:pPr>
      <w:r w:rsidRPr="00337F6A">
        <w:rPr>
          <w:rFonts w:asciiTheme="minorHAnsi" w:hAnsiTheme="minorHAnsi" w:cstheme="minorHAnsi"/>
          <w:sz w:val="22"/>
          <w:szCs w:val="22"/>
        </w:rPr>
        <w:t xml:space="preserve">RO </w:t>
      </w:r>
      <w:r w:rsidRPr="00994C28">
        <w:rPr>
          <w:rFonts w:asciiTheme="minorHAnsi" w:hAnsiTheme="minorHAnsi" w:cstheme="minorHAnsi"/>
          <w:sz w:val="22"/>
          <w:szCs w:val="22"/>
        </w:rPr>
        <w:t xml:space="preserve">vypracúva Plán hodnotenia spoločný pre AMIF/ISF/BMVI. Pred realizáciou plánovaných hodnotení musí riadiaci orgán vypracovať návrh zadávacích podmienok. Plán hodnotení je možné aktualizovať. Riadiaci orgán predkladá Plán hodnotení AMIF, ISF a BMVI </w:t>
      </w:r>
      <w:r w:rsidRPr="00994C28">
        <w:rPr>
          <w:rFonts w:asciiTheme="minorHAnsi" w:hAnsiTheme="minorHAnsi" w:cstheme="minorHAnsi"/>
          <w:b/>
          <w:sz w:val="22"/>
          <w:szCs w:val="22"/>
        </w:rPr>
        <w:t xml:space="preserve">na schválenie spoločnému monitorovaciemu výboru </w:t>
      </w:r>
      <w:r w:rsidRPr="00994C28">
        <w:rPr>
          <w:rFonts w:asciiTheme="minorHAnsi" w:hAnsiTheme="minorHAnsi" w:cstheme="minorHAnsi"/>
          <w:sz w:val="22"/>
          <w:szCs w:val="22"/>
        </w:rPr>
        <w:t>programov fondov.  </w:t>
      </w:r>
      <w:r w:rsidRPr="00994C28">
        <w:rPr>
          <w:rFonts w:asciiTheme="minorHAnsi" w:hAnsiTheme="minorHAnsi" w:cstheme="minorHAnsi"/>
          <w:b/>
          <w:sz w:val="22"/>
          <w:szCs w:val="22"/>
        </w:rPr>
        <w:t>RO v spolupráci s CKO sleduje pokrok realizácie hodnotení</w:t>
      </w:r>
      <w:r w:rsidR="003D6C77">
        <w:rPr>
          <w:rFonts w:asciiTheme="minorHAnsi" w:hAnsiTheme="minorHAnsi" w:cstheme="minorHAnsi"/>
          <w:b/>
          <w:sz w:val="22"/>
          <w:szCs w:val="22"/>
        </w:rPr>
        <w:t xml:space="preserve">. RO </w:t>
      </w:r>
      <w:r w:rsidRPr="00994C28">
        <w:rPr>
          <w:rFonts w:asciiTheme="minorHAnsi" w:hAnsiTheme="minorHAnsi" w:cstheme="minorHAnsi"/>
          <w:b/>
          <w:sz w:val="22"/>
          <w:szCs w:val="22"/>
        </w:rPr>
        <w:t>oboznamuje s výsledkami hodnotení monitorovací výbor.</w:t>
      </w:r>
      <w:r w:rsidRPr="00337F6A">
        <w:rPr>
          <w:rFonts w:asciiTheme="minorHAnsi" w:hAnsiTheme="minorHAnsi" w:cstheme="minorHAnsi"/>
          <w:b/>
          <w:sz w:val="22"/>
          <w:szCs w:val="22"/>
        </w:rPr>
        <w:t> </w:t>
      </w:r>
    </w:p>
    <w:p w14:paraId="5CD203FA" w14:textId="77777777" w:rsidR="00FF0A54" w:rsidRPr="00337F6A" w:rsidRDefault="00FF0A54" w:rsidP="007F1AA3">
      <w:pPr>
        <w:pStyle w:val="Normlnywebov"/>
        <w:jc w:val="both"/>
        <w:rPr>
          <w:rFonts w:asciiTheme="minorHAnsi" w:hAnsiTheme="minorHAnsi" w:cstheme="minorHAnsi"/>
          <w:b/>
          <w:sz w:val="22"/>
          <w:szCs w:val="22"/>
        </w:rPr>
      </w:pPr>
    </w:p>
    <w:p w14:paraId="11DF2684" w14:textId="77777777" w:rsidR="004333C5" w:rsidRDefault="004333C5" w:rsidP="00DB274B">
      <w:pPr>
        <w:pStyle w:val="Nadpis1"/>
        <w:spacing w:before="0" w:line="240" w:lineRule="auto"/>
        <w:rPr>
          <w:rFonts w:asciiTheme="minorHAnsi" w:hAnsiTheme="minorHAnsi" w:cstheme="minorHAnsi"/>
          <w:b/>
          <w:caps/>
          <w:sz w:val="22"/>
          <w:szCs w:val="22"/>
        </w:rPr>
      </w:pPr>
    </w:p>
    <w:p w14:paraId="2EC70C51" w14:textId="64BF16EB" w:rsidR="00E241ED" w:rsidRPr="00337F6A" w:rsidRDefault="00E241ED" w:rsidP="00DB274B">
      <w:pPr>
        <w:pStyle w:val="Nadpis1"/>
        <w:spacing w:before="0" w:line="240" w:lineRule="auto"/>
        <w:rPr>
          <w:rFonts w:asciiTheme="minorHAnsi" w:hAnsiTheme="minorHAnsi" w:cstheme="minorHAnsi"/>
          <w:b/>
          <w:caps/>
          <w:sz w:val="22"/>
          <w:szCs w:val="22"/>
        </w:rPr>
      </w:pPr>
      <w:bookmarkStart w:id="1682" w:name="_Toc204683777"/>
      <w:r w:rsidRPr="00337F6A">
        <w:rPr>
          <w:rFonts w:asciiTheme="minorHAnsi" w:hAnsiTheme="minorHAnsi" w:cstheme="minorHAnsi"/>
          <w:b/>
          <w:caps/>
          <w:sz w:val="22"/>
          <w:szCs w:val="22"/>
        </w:rPr>
        <w:t>1</w:t>
      </w:r>
      <w:r w:rsidR="00F73BE7" w:rsidRPr="00337F6A">
        <w:rPr>
          <w:rFonts w:asciiTheme="minorHAnsi" w:hAnsiTheme="minorHAnsi" w:cstheme="minorHAnsi"/>
          <w:b/>
          <w:caps/>
          <w:sz w:val="22"/>
          <w:szCs w:val="22"/>
        </w:rPr>
        <w:t>8</w:t>
      </w:r>
      <w:r w:rsidRPr="00337F6A">
        <w:rPr>
          <w:rFonts w:asciiTheme="minorHAnsi" w:hAnsiTheme="minorHAnsi" w:cstheme="minorHAnsi"/>
          <w:b/>
          <w:caps/>
          <w:sz w:val="22"/>
          <w:szCs w:val="22"/>
        </w:rPr>
        <w:t>. Informačné systémy</w:t>
      </w:r>
      <w:bookmarkEnd w:id="1682"/>
    </w:p>
    <w:p w14:paraId="2F1BD088" w14:textId="77777777" w:rsidR="00DB274B" w:rsidRPr="00337F6A" w:rsidRDefault="00DB274B" w:rsidP="00DB274B">
      <w:pPr>
        <w:spacing w:after="0" w:line="240" w:lineRule="auto"/>
        <w:jc w:val="both"/>
        <w:rPr>
          <w:rFonts w:cstheme="minorHAnsi"/>
        </w:rPr>
      </w:pPr>
    </w:p>
    <w:p w14:paraId="11994D45" w14:textId="6895BCC6" w:rsidR="00DB274B" w:rsidRPr="005F5AD1" w:rsidRDefault="004022C9" w:rsidP="00365D53">
      <w:pPr>
        <w:spacing w:after="0" w:line="240" w:lineRule="auto"/>
        <w:jc w:val="both"/>
        <w:rPr>
          <w:rFonts w:cstheme="minorHAnsi"/>
        </w:rPr>
      </w:pPr>
      <w:r w:rsidRPr="00337F6A">
        <w:rPr>
          <w:rFonts w:cstheme="minorHAnsi"/>
        </w:rPr>
        <w:t xml:space="preserve">Oficiálna výmena informácií a údajov medzi SR a EK sa uskutočňuje výlučne prostredníctvom systému </w:t>
      </w:r>
      <w:r w:rsidRPr="005F5AD1">
        <w:rPr>
          <w:rFonts w:cstheme="minorHAnsi"/>
        </w:rPr>
        <w:t xml:space="preserve">elektronickej výmeny údajov </w:t>
      </w:r>
      <w:r w:rsidR="00D97F8A" w:rsidRPr="005F5AD1">
        <w:rPr>
          <w:rFonts w:cstheme="minorHAnsi"/>
          <w:b/>
        </w:rPr>
        <w:t xml:space="preserve">Systém riadenia fondov EÚ </w:t>
      </w:r>
      <w:r w:rsidRPr="005F5AD1">
        <w:rPr>
          <w:rFonts w:cstheme="minorHAnsi"/>
        </w:rPr>
        <w:t>(</w:t>
      </w:r>
      <w:ins w:id="1683" w:author="Autor">
        <w:r w:rsidR="0028039B" w:rsidRPr="005F5AD1">
          <w:rPr>
            <w:rFonts w:cstheme="minorHAnsi"/>
          </w:rPr>
          <w:t xml:space="preserve">IS </w:t>
        </w:r>
      </w:ins>
      <w:r w:rsidRPr="005F5AD1">
        <w:rPr>
          <w:rFonts w:cstheme="minorHAnsi"/>
          <w:b/>
        </w:rPr>
        <w:t>SFC2021</w:t>
      </w:r>
      <w:r w:rsidRPr="005F5AD1">
        <w:rPr>
          <w:rFonts w:cstheme="minorHAnsi"/>
        </w:rPr>
        <w:t>),</w:t>
      </w:r>
      <w:r w:rsidRPr="005F5AD1">
        <w:rPr>
          <w:rStyle w:val="Odkaznapoznmkupodiarou"/>
          <w:rFonts w:cstheme="minorHAnsi"/>
        </w:rPr>
        <w:footnoteReference w:id="89"/>
      </w:r>
      <w:r w:rsidRPr="005F5AD1">
        <w:rPr>
          <w:rFonts w:cstheme="minorHAnsi"/>
        </w:rPr>
        <w:t xml:space="preserve"> ktorý je zriadený EK. Cieľom </w:t>
      </w:r>
      <w:ins w:id="1684" w:author="Autor">
        <w:r w:rsidR="0028039B" w:rsidRPr="005F5AD1">
          <w:rPr>
            <w:rFonts w:cstheme="minorHAnsi"/>
          </w:rPr>
          <w:t xml:space="preserve">IS </w:t>
        </w:r>
      </w:ins>
      <w:r w:rsidRPr="005F5AD1">
        <w:rPr>
          <w:rFonts w:cstheme="minorHAnsi"/>
        </w:rPr>
        <w:t>SFC2021 je zabezpečiť výmenu dát a dokumentov medzi EK a RO/PO v oblasti strategického plánovania, programovania, vykonávania pomoci EÚ, monitorovania, hodnotenia, auditu a</w:t>
      </w:r>
      <w:r w:rsidR="00034A96" w:rsidRPr="005F5AD1">
        <w:rPr>
          <w:rFonts w:cstheme="minorHAnsi"/>
        </w:rPr>
        <w:t> ukončovania programov</w:t>
      </w:r>
      <w:r w:rsidRPr="005F5AD1">
        <w:rPr>
          <w:rFonts w:cstheme="minorHAnsi"/>
        </w:rPr>
        <w:t xml:space="preserve"> medzi EK a členským štátom. Riadiaci orgán stanoví kontaktnú osobu pre </w:t>
      </w:r>
      <w:ins w:id="1685" w:author="Autor">
        <w:r w:rsidR="0028039B" w:rsidRPr="005F5AD1">
          <w:rPr>
            <w:rFonts w:cstheme="minorHAnsi"/>
          </w:rPr>
          <w:t xml:space="preserve">IS </w:t>
        </w:r>
      </w:ins>
      <w:r w:rsidRPr="005F5AD1">
        <w:rPr>
          <w:rFonts w:cstheme="minorHAnsi"/>
        </w:rPr>
        <w:t xml:space="preserve">SFC2021, ktorá zriaďuje podľa potreby prístup zamestnancov </w:t>
      </w:r>
      <w:r w:rsidR="00AA70FA" w:rsidRPr="005F5AD1">
        <w:rPr>
          <w:rFonts w:cstheme="minorHAnsi"/>
        </w:rPr>
        <w:t>r</w:t>
      </w:r>
      <w:r w:rsidRPr="005F5AD1">
        <w:rPr>
          <w:rFonts w:cstheme="minorHAnsi"/>
        </w:rPr>
        <w:t>iadiaceho orgánu</w:t>
      </w:r>
      <w:r w:rsidR="0066102F" w:rsidRPr="005F5AD1">
        <w:rPr>
          <w:rFonts w:cstheme="minorHAnsi"/>
        </w:rPr>
        <w:t xml:space="preserve">, CKO a </w:t>
      </w:r>
      <w:r w:rsidR="00365D53" w:rsidRPr="005F5AD1">
        <w:rPr>
          <w:rFonts w:cstheme="minorHAnsi"/>
        </w:rPr>
        <w:t xml:space="preserve">Orgánu auditu. </w:t>
      </w:r>
    </w:p>
    <w:p w14:paraId="49DD82E2" w14:textId="335C7F52" w:rsidR="004022C9" w:rsidRPr="00337F6A" w:rsidRDefault="004022C9" w:rsidP="00E1238A">
      <w:pPr>
        <w:jc w:val="both"/>
        <w:rPr>
          <w:rFonts w:cstheme="minorHAnsi"/>
        </w:rPr>
      </w:pPr>
      <w:r w:rsidRPr="005F5AD1">
        <w:rPr>
          <w:rFonts w:cstheme="minorHAnsi"/>
          <w:b/>
        </w:rPr>
        <w:t>Informačný monitorovací</w:t>
      </w:r>
      <w:r w:rsidRPr="00337F6A">
        <w:rPr>
          <w:rFonts w:cstheme="minorHAnsi"/>
          <w:b/>
        </w:rPr>
        <w:t xml:space="preserve"> systém </w:t>
      </w:r>
      <w:r w:rsidRPr="00337F6A">
        <w:rPr>
          <w:rFonts w:cstheme="minorHAnsi"/>
        </w:rPr>
        <w:t>(ITMS</w:t>
      </w:r>
      <w:ins w:id="1686" w:author="Autor">
        <w:r w:rsidR="00B1054C">
          <w:rPr>
            <w:rFonts w:cstheme="minorHAnsi"/>
          </w:rPr>
          <w:t>21+</w:t>
        </w:r>
      </w:ins>
      <w:r w:rsidRPr="00337F6A">
        <w:rPr>
          <w:rFonts w:cstheme="minorHAnsi"/>
        </w:rPr>
        <w:t>)</w:t>
      </w:r>
      <w:r w:rsidRPr="00337F6A">
        <w:rPr>
          <w:rStyle w:val="Odkaznapoznmkupodiarou"/>
          <w:rFonts w:cstheme="minorHAnsi"/>
        </w:rPr>
        <w:footnoteReference w:id="90"/>
      </w:r>
      <w:r w:rsidRPr="00337F6A">
        <w:rPr>
          <w:rFonts w:cstheme="minorHAnsi"/>
        </w:rPr>
        <w:t xml:space="preserve"> je centrálny informačný systém verejnej správy, ktorého správcom je MIRRI SR. Systém zahŕňa štandardizované procesy programového a projektového riadenia, je integrovaný na príslušné registre verejnej správy, resp. registre iných relevantných organizácií. Prostredníctvom ITMS</w:t>
      </w:r>
      <w:ins w:id="1687" w:author="Autor">
        <w:r w:rsidR="00B1054C">
          <w:rPr>
            <w:rFonts w:cstheme="minorHAnsi"/>
          </w:rPr>
          <w:t>21+</w:t>
        </w:r>
      </w:ins>
      <w:r w:rsidRPr="00337F6A">
        <w:rPr>
          <w:rFonts w:cstheme="minorHAnsi"/>
        </w:rPr>
        <w:t xml:space="preserve"> prebieha evidencia, spracovanie, export, výmena informácií a </w:t>
      </w:r>
      <w:r w:rsidRPr="0028039B">
        <w:rPr>
          <w:rFonts w:cstheme="minorHAnsi"/>
        </w:rPr>
        <w:t>dokumentov medzi žiadateľmi/prijímateľmi a riadiacim orgánom, ak nie je vo výzve, alebo zmluve uvedené inak. ITMS</w:t>
      </w:r>
      <w:ins w:id="1688" w:author="Autor">
        <w:r w:rsidR="00B1054C" w:rsidRPr="0028039B">
          <w:rPr>
            <w:rFonts w:cstheme="minorHAnsi"/>
          </w:rPr>
          <w:t>21+</w:t>
        </w:r>
      </w:ins>
      <w:r w:rsidRPr="0028039B">
        <w:rPr>
          <w:rFonts w:cstheme="minorHAnsi"/>
        </w:rPr>
        <w:t xml:space="preserve"> tiež slúži na výmenu informácií medzi jednotlivými orgánmi, ktoré sú zapojené</w:t>
      </w:r>
      <w:ins w:id="1689" w:author="Autor">
        <w:r w:rsidR="000259BF" w:rsidRPr="0028039B">
          <w:rPr>
            <w:rFonts w:cstheme="minorHAnsi"/>
          </w:rPr>
          <w:t xml:space="preserve"> do</w:t>
        </w:r>
      </w:ins>
      <w:r w:rsidRPr="0028039B">
        <w:rPr>
          <w:rFonts w:cstheme="minorHAnsi"/>
        </w:rPr>
        <w:t xml:space="preserve"> implementácie</w:t>
      </w:r>
      <w:r w:rsidRPr="00337F6A">
        <w:rPr>
          <w:rFonts w:cstheme="minorHAnsi"/>
        </w:rPr>
        <w:t xml:space="preserve"> program</w:t>
      </w:r>
      <w:r w:rsidR="0045006E" w:rsidRPr="00337F6A">
        <w:rPr>
          <w:rFonts w:cstheme="minorHAnsi"/>
        </w:rPr>
        <w:t>ov</w:t>
      </w:r>
      <w:r w:rsidRPr="00337F6A">
        <w:rPr>
          <w:rFonts w:cstheme="minorHAnsi"/>
        </w:rPr>
        <w:t>: MIRRI SR SR/CKO, RO, orgánom zabezpečujúcim ochranu finančných záujmov EÚ a orgánom auditu. Najvyšším riadiacim  koordinačným orgánom projektu ITMS</w:t>
      </w:r>
      <w:ins w:id="1690" w:author="Autor">
        <w:r w:rsidR="00B1054C">
          <w:rPr>
            <w:rFonts w:cstheme="minorHAnsi"/>
          </w:rPr>
          <w:t>21+</w:t>
        </w:r>
      </w:ins>
      <w:r w:rsidRPr="00337F6A">
        <w:rPr>
          <w:rFonts w:cstheme="minorHAnsi"/>
        </w:rPr>
        <w:t xml:space="preserve"> je Riadiaci výbor I</w:t>
      </w:r>
      <w:r w:rsidR="00D22F4B" w:rsidRPr="00337F6A">
        <w:rPr>
          <w:rFonts w:cstheme="minorHAnsi"/>
        </w:rPr>
        <w:t>T</w:t>
      </w:r>
      <w:r w:rsidRPr="00337F6A">
        <w:rPr>
          <w:rFonts w:cstheme="minorHAnsi"/>
        </w:rPr>
        <w:t>MS</w:t>
      </w:r>
      <w:ins w:id="1691" w:author="Autor">
        <w:r w:rsidR="00B1054C">
          <w:rPr>
            <w:rFonts w:cstheme="minorHAnsi"/>
          </w:rPr>
          <w:t>21+</w:t>
        </w:r>
      </w:ins>
      <w:r w:rsidRPr="00337F6A">
        <w:rPr>
          <w:rFonts w:cstheme="minorHAnsi"/>
        </w:rPr>
        <w:t xml:space="preserve">, ktorý postupuje podľa štatútu a rokovacieho poriadku. Spoločný </w:t>
      </w:r>
      <w:r w:rsidR="00A243F2" w:rsidRPr="00337F6A">
        <w:rPr>
          <w:rFonts w:cstheme="minorHAnsi"/>
          <w:b/>
        </w:rPr>
        <w:t>m</w:t>
      </w:r>
      <w:r w:rsidRPr="00337F6A">
        <w:rPr>
          <w:rFonts w:cstheme="minorHAnsi"/>
          <w:b/>
        </w:rPr>
        <w:t>anažér ITMS</w:t>
      </w:r>
      <w:r w:rsidRPr="00337F6A">
        <w:rPr>
          <w:rFonts w:cstheme="minorHAnsi"/>
        </w:rPr>
        <w:t xml:space="preserve"> pre všetky tri programy AMIF, ISF a BMVI spravuje používateľov v systéme a spravuje priraďovanie ich pracovných pozícií.</w:t>
      </w:r>
    </w:p>
    <w:p w14:paraId="51F306FF" w14:textId="0306E961" w:rsidR="00D3758D" w:rsidRPr="00337F6A" w:rsidRDefault="00D3758D" w:rsidP="00D3758D">
      <w:pPr>
        <w:jc w:val="both"/>
        <w:rPr>
          <w:rFonts w:cstheme="minorHAnsi"/>
        </w:rPr>
      </w:pPr>
      <w:r w:rsidRPr="00337F6A">
        <w:rPr>
          <w:rFonts w:cstheme="minorHAnsi"/>
          <w:b/>
          <w:bCs/>
        </w:rPr>
        <w:t>Bezpečnostný projekt ITMS2014+</w:t>
      </w:r>
      <w:r w:rsidRPr="00337F6A">
        <w:rPr>
          <w:rFonts w:cstheme="minorHAnsi"/>
        </w:rPr>
        <w:t xml:space="preserve"> (používaný v čase „dočasného riešenia pre programové obdobie 2021-2027</w:t>
      </w:r>
      <w:ins w:id="1692" w:author="Autor">
        <w:r w:rsidR="00EB0395">
          <w:rPr>
            <w:rFonts w:cstheme="minorHAnsi"/>
          </w:rPr>
          <w:t>“</w:t>
        </w:r>
      </w:ins>
      <w:r w:rsidRPr="00337F6A">
        <w:rPr>
          <w:rFonts w:cstheme="minorHAnsi"/>
        </w:rPr>
        <w:t>) je vytvorený MIRRI SR a tvorí súčasť bezpečnostnej dokumentácie týkajúcej sa informačných technológií verejnej správy, vyplývajúcej z požiadaviek:</w:t>
      </w:r>
    </w:p>
    <w:p w14:paraId="736037E1" w14:textId="77777777" w:rsidR="00D3758D" w:rsidRPr="00337F6A" w:rsidRDefault="00D3758D" w:rsidP="00D3758D">
      <w:pPr>
        <w:jc w:val="both"/>
        <w:rPr>
          <w:rFonts w:cstheme="minorHAnsi"/>
        </w:rPr>
      </w:pPr>
      <w:r w:rsidRPr="00337F6A">
        <w:rPr>
          <w:rFonts w:cstheme="minorHAnsi"/>
        </w:rPr>
        <w:t>-</w:t>
      </w:r>
      <w:r w:rsidRPr="00337F6A">
        <w:rPr>
          <w:rFonts w:cstheme="minorHAnsi"/>
        </w:rPr>
        <w:tab/>
        <w:t>zákona č. 95/2019 Z. z. o informačných technológiách vo verejnej správe a o zmene a doplnení niektorých zákonov v znení neskorších predpisov,</w:t>
      </w:r>
    </w:p>
    <w:p w14:paraId="4D4CAB5F" w14:textId="77777777" w:rsidR="00D3758D" w:rsidRPr="00337F6A" w:rsidRDefault="00D3758D" w:rsidP="00D3758D">
      <w:pPr>
        <w:jc w:val="both"/>
        <w:rPr>
          <w:rFonts w:cstheme="minorHAnsi"/>
        </w:rPr>
      </w:pPr>
      <w:r w:rsidRPr="00337F6A">
        <w:rPr>
          <w:rFonts w:cstheme="minorHAnsi"/>
        </w:rPr>
        <w:t>-</w:t>
      </w:r>
      <w:r w:rsidRPr="00337F6A">
        <w:rPr>
          <w:rFonts w:cstheme="minorHAnsi"/>
        </w:rPr>
        <w:tab/>
        <w:t>vykonávacích predpisov citovaného zákona (najmä vyhlášk</w:t>
      </w:r>
      <w:r w:rsidR="00B3108D" w:rsidRPr="00337F6A">
        <w:rPr>
          <w:rFonts w:cstheme="minorHAnsi"/>
        </w:rPr>
        <w:t>a č. 179/2020 Z. z.).</w:t>
      </w:r>
    </w:p>
    <w:p w14:paraId="11574670" w14:textId="77777777" w:rsidR="00D3758D" w:rsidRPr="00337F6A" w:rsidRDefault="00D3758D" w:rsidP="00D3758D">
      <w:pPr>
        <w:jc w:val="both"/>
        <w:rPr>
          <w:rFonts w:cstheme="minorHAnsi"/>
        </w:rPr>
      </w:pPr>
      <w:r w:rsidRPr="00337F6A">
        <w:rPr>
          <w:rFonts w:cstheme="minorHAnsi"/>
        </w:rPr>
        <w:t xml:space="preserve">Bezpečnostný projekt ITMS2014+ vychádza aj z bezpečnostnej stratégie kybernetickej bezpečnosti a bezpečnostných politík MIRRI SR, metodických usmernení MIRRI SR pre oblasť riadenia informačnej a </w:t>
      </w:r>
      <w:r w:rsidRPr="00337F6A">
        <w:rPr>
          <w:rFonts w:cstheme="minorHAnsi"/>
        </w:rPr>
        <w:lastRenderedPageBreak/>
        <w:t>kybernetickej bezpečnosti a zo všeobecne akceptovaných štandardov riadenia informačných technológií a bezpečnosti, ktorými sú najmä:</w:t>
      </w:r>
    </w:p>
    <w:p w14:paraId="5C35F1E1" w14:textId="77777777" w:rsidR="00D3758D" w:rsidRPr="00337F6A" w:rsidRDefault="00D3758D" w:rsidP="00D3758D">
      <w:pPr>
        <w:jc w:val="both"/>
        <w:rPr>
          <w:rFonts w:cstheme="minorHAnsi"/>
        </w:rPr>
      </w:pPr>
      <w:r w:rsidRPr="00337F6A">
        <w:rPr>
          <w:rFonts w:cstheme="minorHAnsi"/>
        </w:rPr>
        <w:t>-</w:t>
      </w:r>
      <w:r w:rsidRPr="00337F6A">
        <w:rPr>
          <w:rFonts w:cstheme="minorHAnsi"/>
        </w:rPr>
        <w:tab/>
        <w:t>ISO/IEC 27001 - Systém riadenia informačnej bezpečnosti,</w:t>
      </w:r>
    </w:p>
    <w:p w14:paraId="1C8D319D" w14:textId="77777777" w:rsidR="00D3758D" w:rsidRPr="00337F6A" w:rsidRDefault="00D3758D" w:rsidP="00D3758D">
      <w:pPr>
        <w:jc w:val="both"/>
        <w:rPr>
          <w:rFonts w:cstheme="minorHAnsi"/>
        </w:rPr>
      </w:pPr>
      <w:r w:rsidRPr="00337F6A">
        <w:rPr>
          <w:rFonts w:cstheme="minorHAnsi"/>
        </w:rPr>
        <w:t>-</w:t>
      </w:r>
      <w:r w:rsidRPr="00337F6A">
        <w:rPr>
          <w:rFonts w:cstheme="minorHAnsi"/>
        </w:rPr>
        <w:tab/>
        <w:t>ISO/IEC 27002 - Pravidlá dobrej praxe riadenia informačnej bezpečnosti,</w:t>
      </w:r>
    </w:p>
    <w:p w14:paraId="6FB50496" w14:textId="77777777" w:rsidR="00D3758D" w:rsidRPr="00337F6A" w:rsidRDefault="00D3758D" w:rsidP="00D3758D">
      <w:pPr>
        <w:jc w:val="both"/>
        <w:rPr>
          <w:rFonts w:cstheme="minorHAnsi"/>
        </w:rPr>
      </w:pPr>
      <w:r w:rsidRPr="00337F6A">
        <w:rPr>
          <w:rFonts w:cstheme="minorHAnsi"/>
        </w:rPr>
        <w:t>-</w:t>
      </w:r>
      <w:r w:rsidRPr="00337F6A">
        <w:rPr>
          <w:rFonts w:cstheme="minorHAnsi"/>
        </w:rPr>
        <w:tab/>
        <w:t>ISO/IEC 27005 - Riadenie rizík informačnej bezpečnosti.</w:t>
      </w:r>
    </w:p>
    <w:p w14:paraId="0E7DE34F" w14:textId="1016B812" w:rsidR="00D3758D" w:rsidRPr="00337F6A" w:rsidRDefault="00D3758D" w:rsidP="00D3758D">
      <w:pPr>
        <w:jc w:val="both"/>
        <w:rPr>
          <w:rFonts w:cstheme="minorHAnsi"/>
        </w:rPr>
      </w:pPr>
      <w:r w:rsidRPr="00337F6A">
        <w:rPr>
          <w:rFonts w:cstheme="minorHAnsi"/>
        </w:rPr>
        <w:t xml:space="preserve">Pre účely </w:t>
      </w:r>
      <w:del w:id="1693" w:author="Autor">
        <w:r w:rsidRPr="00337F6A" w:rsidDel="001736CF">
          <w:rPr>
            <w:rFonts w:cstheme="minorHAnsi"/>
            <w:b/>
            <w:bCs/>
          </w:rPr>
          <w:delText xml:space="preserve">pripravovaného </w:delText>
        </w:r>
      </w:del>
      <w:r w:rsidRPr="00337F6A">
        <w:rPr>
          <w:rFonts w:cstheme="minorHAnsi"/>
          <w:b/>
          <w:bCs/>
        </w:rPr>
        <w:t>systému ITMS21+</w:t>
      </w:r>
      <w:r w:rsidRPr="00337F6A">
        <w:rPr>
          <w:rFonts w:cstheme="minorHAnsi"/>
        </w:rPr>
        <w:t xml:space="preserve"> určeného špecificky pre programové obdobie 2021-2027 </w:t>
      </w:r>
      <w:ins w:id="1694" w:author="Autor">
        <w:r w:rsidR="001736CF" w:rsidRPr="001736CF">
          <w:rPr>
            <w:rFonts w:cstheme="minorHAnsi"/>
            <w:bCs/>
            <w:rPrChange w:id="1695" w:author="Autor">
              <w:rPr>
                <w:rFonts w:cstheme="minorHAnsi"/>
                <w:b/>
                <w:bCs/>
              </w:rPr>
            </w:rPrChange>
          </w:rPr>
          <w:t>je</w:t>
        </w:r>
      </w:ins>
      <w:del w:id="1696" w:author="Autor">
        <w:r w:rsidRPr="00337F6A" w:rsidDel="001736CF">
          <w:rPr>
            <w:rFonts w:cstheme="minorHAnsi"/>
            <w:b/>
            <w:bCs/>
          </w:rPr>
          <w:delText>bude</w:delText>
        </w:r>
      </w:del>
      <w:r w:rsidRPr="00337F6A">
        <w:rPr>
          <w:rFonts w:cstheme="minorHAnsi"/>
          <w:b/>
          <w:bCs/>
        </w:rPr>
        <w:t xml:space="preserve"> </w:t>
      </w:r>
      <w:r w:rsidRPr="00337F6A">
        <w:rPr>
          <w:rFonts w:cstheme="minorHAnsi"/>
        </w:rPr>
        <w:t xml:space="preserve">rovnako spracovaný a implementovaný </w:t>
      </w:r>
      <w:r w:rsidRPr="00337F6A">
        <w:rPr>
          <w:rFonts w:cstheme="minorHAnsi"/>
          <w:b/>
          <w:bCs/>
        </w:rPr>
        <w:t>samostatný Bezpečnostný projekt</w:t>
      </w:r>
      <w:r w:rsidRPr="00337F6A">
        <w:rPr>
          <w:rFonts w:cstheme="minorHAnsi"/>
        </w:rPr>
        <w:t>. Realizovaný projekt ITMS21+ v sebe zahŕňa sadu legislatívnych požiadaviek definujúcich povinné náležitosti informačného systému aj z pohľadu bezpečnosti, integrity a dôvernosti.</w:t>
      </w:r>
      <w:ins w:id="1697" w:author="Autor">
        <w:r w:rsidR="001736CF">
          <w:rPr>
            <w:rFonts w:cstheme="minorHAnsi"/>
          </w:rPr>
          <w:t xml:space="preserve"> </w:t>
        </w:r>
        <w:r w:rsidR="001736CF" w:rsidRPr="004124C9">
          <w:rPr>
            <w:rFonts w:cstheme="minorHAnsi"/>
            <w:b/>
            <w:rPrChange w:id="1698" w:author="Autor">
              <w:rPr>
                <w:rFonts w:cstheme="minorHAnsi"/>
              </w:rPr>
            </w:rPrChange>
          </w:rPr>
          <w:t>ITMS21+ je v prevádzke od 12.6.2024.</w:t>
        </w:r>
      </w:ins>
    </w:p>
    <w:p w14:paraId="0E860812" w14:textId="41C1FBAB" w:rsidR="004022C9" w:rsidRPr="00337F6A" w:rsidRDefault="004022C9" w:rsidP="00C82233">
      <w:pPr>
        <w:spacing w:line="276" w:lineRule="auto"/>
        <w:jc w:val="both"/>
        <w:rPr>
          <w:rFonts w:cstheme="minorHAnsi"/>
        </w:rPr>
      </w:pPr>
      <w:r w:rsidRPr="00337F6A">
        <w:rPr>
          <w:rFonts w:cstheme="minorHAnsi"/>
        </w:rPr>
        <w:t xml:space="preserve">Riadiaci orgán využíva </w:t>
      </w:r>
      <w:r w:rsidRPr="00337F6A">
        <w:rPr>
          <w:rFonts w:cstheme="minorHAnsi"/>
          <w:b/>
        </w:rPr>
        <w:t xml:space="preserve">registratúrny </w:t>
      </w:r>
      <w:r w:rsidR="00351C06" w:rsidRPr="00337F6A">
        <w:rPr>
          <w:rFonts w:cstheme="minorHAnsi"/>
          <w:b/>
        </w:rPr>
        <w:t xml:space="preserve">informačný </w:t>
      </w:r>
      <w:r w:rsidRPr="00337F6A">
        <w:rPr>
          <w:rFonts w:cstheme="minorHAnsi"/>
          <w:b/>
        </w:rPr>
        <w:t>systém</w:t>
      </w:r>
      <w:r w:rsidRPr="00337F6A">
        <w:rPr>
          <w:rFonts w:cstheme="minorHAnsi"/>
        </w:rPr>
        <w:t xml:space="preserve"> </w:t>
      </w:r>
      <w:r w:rsidRPr="00337F6A">
        <w:rPr>
          <w:rFonts w:cstheme="minorHAnsi"/>
          <w:b/>
        </w:rPr>
        <w:t>Fabasoft</w:t>
      </w:r>
      <w:r w:rsidRPr="00337F6A">
        <w:rPr>
          <w:rFonts w:cstheme="minorHAnsi"/>
        </w:rPr>
        <w:t xml:space="preserve">, ktorý slúži na automatizovanú správu registratúry a  integrovaný </w:t>
      </w:r>
      <w:r w:rsidRPr="00337F6A">
        <w:rPr>
          <w:rFonts w:cstheme="minorHAnsi"/>
          <w:b/>
        </w:rPr>
        <w:t>informačný systém SAP</w:t>
      </w:r>
      <w:r w:rsidRPr="00337F6A">
        <w:rPr>
          <w:rFonts w:cstheme="minorHAnsi"/>
        </w:rPr>
        <w:t xml:space="preserve">. </w:t>
      </w:r>
      <w:r w:rsidR="00351C06" w:rsidRPr="00337F6A">
        <w:rPr>
          <w:rFonts w:cstheme="minorHAnsi"/>
        </w:rPr>
        <w:t>Informačné</w:t>
      </w:r>
      <w:r w:rsidRPr="00337F6A">
        <w:rPr>
          <w:rFonts w:cstheme="minorHAnsi"/>
        </w:rPr>
        <w:t xml:space="preserve"> systémy nie sú prepojené s</w:t>
      </w:r>
      <w:del w:id="1699" w:author="Autor">
        <w:r w:rsidRPr="00337F6A" w:rsidDel="0028039B">
          <w:rPr>
            <w:rFonts w:cstheme="minorHAnsi"/>
          </w:rPr>
          <w:delText>o systémom</w:delText>
        </w:r>
      </w:del>
      <w:r w:rsidRPr="00337F6A">
        <w:rPr>
          <w:rFonts w:cstheme="minorHAnsi"/>
        </w:rPr>
        <w:t xml:space="preserve"> </w:t>
      </w:r>
      <w:ins w:id="1700" w:author="Autor">
        <w:r w:rsidR="0028039B">
          <w:rPr>
            <w:rFonts w:cstheme="minorHAnsi"/>
          </w:rPr>
          <w:t xml:space="preserve">IS </w:t>
        </w:r>
      </w:ins>
      <w:r w:rsidRPr="00337F6A">
        <w:rPr>
          <w:rFonts w:cstheme="minorHAnsi"/>
        </w:rPr>
        <w:t>SFC 2021</w:t>
      </w:r>
      <w:r w:rsidR="00351C06" w:rsidRPr="00337F6A">
        <w:rPr>
          <w:rFonts w:cstheme="minorHAnsi"/>
        </w:rPr>
        <w:t>, ani medzi sebou</w:t>
      </w:r>
      <w:r w:rsidRPr="00337F6A">
        <w:rPr>
          <w:rFonts w:cstheme="minorHAnsi"/>
        </w:rPr>
        <w:t xml:space="preserve">. IIS SAP je rezortný integrovaný informačný systém, ktorý zahŕňa účtovný systém a grant manažment, je napojený na </w:t>
      </w:r>
      <w:r w:rsidRPr="00337F6A">
        <w:rPr>
          <w:rFonts w:cstheme="minorHAnsi"/>
          <w:b/>
        </w:rPr>
        <w:t>Rozpočtový informačný systém</w:t>
      </w:r>
      <w:r w:rsidRPr="00337F6A">
        <w:rPr>
          <w:rFonts w:cstheme="minorHAnsi"/>
        </w:rPr>
        <w:t xml:space="preserve"> a </w:t>
      </w:r>
      <w:r w:rsidRPr="00337F6A">
        <w:rPr>
          <w:rFonts w:cstheme="minorHAnsi"/>
          <w:b/>
        </w:rPr>
        <w:t>informačný systém Štátnej pokladnice</w:t>
      </w:r>
      <w:r w:rsidRPr="00337F6A">
        <w:rPr>
          <w:rFonts w:cstheme="minorHAnsi"/>
        </w:rPr>
        <w:t>.</w:t>
      </w:r>
      <w:r w:rsidR="00BF788F" w:rsidRPr="00337F6A">
        <w:rPr>
          <w:rFonts w:cstheme="minorHAnsi"/>
        </w:rPr>
        <w:t xml:space="preserve"> </w:t>
      </w:r>
      <w:r w:rsidR="009D4E30" w:rsidRPr="00337F6A">
        <w:rPr>
          <w:rFonts w:cstheme="minorHAnsi"/>
        </w:rPr>
        <w:t xml:space="preserve">Východiskovým predpisom v podmienkach MV SR je </w:t>
      </w:r>
      <w:r w:rsidR="009D4E30" w:rsidRPr="00337F6A">
        <w:rPr>
          <w:rFonts w:cstheme="minorHAnsi"/>
          <w:b/>
          <w:bCs/>
        </w:rPr>
        <w:t>Nariadenie Ministerstva vnútra Slovenskej republiky č. 67/2018 o bezpečnostnej politike pre oblasť informačných systémov</w:t>
      </w:r>
      <w:r w:rsidR="009D4E30" w:rsidRPr="00337F6A">
        <w:rPr>
          <w:rFonts w:cstheme="minorHAnsi"/>
        </w:rPr>
        <w:t xml:space="preserve">, z ktorého vychádzajú aj ostatné interné predpisy upravujúce bezpečnosť informačných systémov používaných v podmienkach MV SR. </w:t>
      </w:r>
      <w:r w:rsidRPr="00337F6A">
        <w:rPr>
          <w:rFonts w:cstheme="minorHAnsi"/>
        </w:rPr>
        <w:t xml:space="preserve">Všetky operácie sú </w:t>
      </w:r>
      <w:r w:rsidRPr="00337F6A">
        <w:rPr>
          <w:rFonts w:cstheme="minorHAnsi"/>
          <w:b/>
          <w:bCs/>
        </w:rPr>
        <w:t>v súlade s Bezpečnostným</w:t>
      </w:r>
      <w:r w:rsidR="001533FB" w:rsidRPr="00337F6A">
        <w:rPr>
          <w:rFonts w:cstheme="minorHAnsi"/>
          <w:b/>
          <w:bCs/>
        </w:rPr>
        <w:t>i</w:t>
      </w:r>
      <w:r w:rsidRPr="00337F6A">
        <w:rPr>
          <w:rFonts w:cstheme="minorHAnsi"/>
          <w:b/>
          <w:bCs/>
        </w:rPr>
        <w:t xml:space="preserve"> projekt</w:t>
      </w:r>
      <w:r w:rsidR="001533FB" w:rsidRPr="00337F6A">
        <w:rPr>
          <w:rFonts w:cstheme="minorHAnsi"/>
          <w:b/>
          <w:bCs/>
        </w:rPr>
        <w:t>ami</w:t>
      </w:r>
      <w:r w:rsidRPr="00337F6A">
        <w:rPr>
          <w:rFonts w:cstheme="minorHAnsi"/>
          <w:b/>
          <w:bCs/>
        </w:rPr>
        <w:t xml:space="preserve"> MV SR</w:t>
      </w:r>
      <w:r w:rsidRPr="00337F6A">
        <w:rPr>
          <w:rFonts w:cstheme="minorHAnsi"/>
        </w:rPr>
        <w:t xml:space="preserve"> v platnom znení.</w:t>
      </w:r>
      <w:r w:rsidR="00C82233" w:rsidRPr="00337F6A">
        <w:rPr>
          <w:rFonts w:cstheme="minorHAnsi"/>
        </w:rPr>
        <w:t xml:space="preserve"> Platný je bezpečnostný projekt IIS SAP, pod č. SITB-67/OIBEP-2009 zo dňa 10.3.2009 a Bezpečnostný projekt IS Fabasoft pod č. SITB-OB3-2014/001706 zo dňa 16. 10.2014. Z pohľadu kritickej infraštruktúry bol odborom bezpečnosti SITB v roku 2020 vytvorený Bezpečnostný plán pre Integrovaný Informačný systém SAP,  pod č. SITB-OB-008-005-V/2020 zo dňa 25. 2. 2020.</w:t>
      </w:r>
      <w:r w:rsidRPr="00337F6A">
        <w:rPr>
          <w:rFonts w:cstheme="minorHAnsi"/>
        </w:rPr>
        <w:t xml:space="preserve"> </w:t>
      </w:r>
    </w:p>
    <w:p w14:paraId="46F0611F" w14:textId="77777777" w:rsidR="00963294" w:rsidRPr="00337F6A" w:rsidRDefault="00963294" w:rsidP="00C82233">
      <w:pPr>
        <w:spacing w:line="276" w:lineRule="auto"/>
        <w:jc w:val="both"/>
        <w:rPr>
          <w:rFonts w:cstheme="minorHAnsi"/>
        </w:rPr>
      </w:pPr>
      <w:r w:rsidRPr="00337F6A">
        <w:rPr>
          <w:rFonts w:cstheme="minorHAnsi"/>
        </w:rPr>
        <w:t>Jednotlivé informačné systémy nie sú medzi sebou prepojené.</w:t>
      </w:r>
    </w:p>
    <w:p w14:paraId="3527B430" w14:textId="3635C834" w:rsidR="006C5A91" w:rsidRPr="00337F6A" w:rsidRDefault="004022C9" w:rsidP="00963294">
      <w:pPr>
        <w:jc w:val="both"/>
        <w:rPr>
          <w:rFonts w:cstheme="minorHAnsi"/>
        </w:rPr>
      </w:pPr>
      <w:r w:rsidRPr="00337F6A">
        <w:rPr>
          <w:rFonts w:cstheme="minorHAnsi"/>
        </w:rPr>
        <w:t xml:space="preserve">Nahlasovanie podvodov a nezrovnalostí prebieha prostredníctvom informačného systému </w:t>
      </w:r>
      <w:r w:rsidRPr="00337F6A">
        <w:rPr>
          <w:rFonts w:cstheme="minorHAnsi"/>
          <w:b/>
        </w:rPr>
        <w:t>Irregularity Management System</w:t>
      </w:r>
      <w:r w:rsidR="00965E7A" w:rsidRPr="00337F6A">
        <w:rPr>
          <w:rFonts w:cstheme="minorHAnsi"/>
          <w:b/>
        </w:rPr>
        <w:t xml:space="preserve"> (IMS)</w:t>
      </w:r>
      <w:r w:rsidRPr="00337F6A">
        <w:rPr>
          <w:rFonts w:cstheme="minorHAnsi"/>
        </w:rPr>
        <w:t>, ktorý spravuje Európsky úrad pre boj proti podvodom (OLAF).</w:t>
      </w:r>
    </w:p>
    <w:p w14:paraId="6871CA2C" w14:textId="77777777" w:rsidR="004333C5" w:rsidRPr="00337F6A" w:rsidRDefault="004333C5" w:rsidP="00AA7557">
      <w:pPr>
        <w:jc w:val="both"/>
        <w:rPr>
          <w:rFonts w:cstheme="minorHAnsi"/>
          <w:b/>
          <w:color w:val="0070C0"/>
        </w:rPr>
      </w:pPr>
    </w:p>
    <w:p w14:paraId="6EEA2F12" w14:textId="364B5CA5" w:rsidR="00DB274B" w:rsidRDefault="00F73BE7" w:rsidP="006F007F">
      <w:pPr>
        <w:pStyle w:val="Nadpis1"/>
        <w:spacing w:before="0" w:line="240" w:lineRule="auto"/>
        <w:rPr>
          <w:rFonts w:asciiTheme="minorHAnsi" w:hAnsiTheme="minorHAnsi" w:cstheme="minorHAnsi"/>
          <w:b/>
          <w:caps/>
          <w:sz w:val="22"/>
          <w:szCs w:val="22"/>
        </w:rPr>
      </w:pPr>
      <w:bookmarkStart w:id="1701" w:name="_Toc204683778"/>
      <w:r w:rsidRPr="00337F6A">
        <w:rPr>
          <w:rFonts w:asciiTheme="minorHAnsi" w:hAnsiTheme="minorHAnsi" w:cstheme="minorHAnsi"/>
          <w:b/>
          <w:caps/>
          <w:sz w:val="22"/>
          <w:szCs w:val="22"/>
        </w:rPr>
        <w:t>19</w:t>
      </w:r>
      <w:r w:rsidR="009B584A" w:rsidRPr="00337F6A">
        <w:rPr>
          <w:rFonts w:asciiTheme="minorHAnsi" w:hAnsiTheme="minorHAnsi" w:cstheme="minorHAnsi"/>
          <w:b/>
          <w:caps/>
          <w:sz w:val="22"/>
          <w:szCs w:val="22"/>
        </w:rPr>
        <w:t>. Viditeľnosť</w:t>
      </w:r>
      <w:r w:rsidR="00685B09" w:rsidRPr="00337F6A">
        <w:rPr>
          <w:rFonts w:asciiTheme="minorHAnsi" w:hAnsiTheme="minorHAnsi" w:cstheme="minorHAnsi"/>
          <w:b/>
          <w:caps/>
          <w:sz w:val="22"/>
          <w:szCs w:val="22"/>
        </w:rPr>
        <w:t>, transparentnosť</w:t>
      </w:r>
      <w:r w:rsidR="009B584A" w:rsidRPr="00337F6A">
        <w:rPr>
          <w:rFonts w:asciiTheme="minorHAnsi" w:hAnsiTheme="minorHAnsi" w:cstheme="minorHAnsi"/>
          <w:b/>
          <w:caps/>
          <w:sz w:val="22"/>
          <w:szCs w:val="22"/>
        </w:rPr>
        <w:t xml:space="preserve"> a</w:t>
      </w:r>
      <w:r w:rsidR="00365D53">
        <w:rPr>
          <w:rFonts w:asciiTheme="minorHAnsi" w:hAnsiTheme="minorHAnsi" w:cstheme="minorHAnsi"/>
          <w:b/>
          <w:caps/>
          <w:sz w:val="22"/>
          <w:szCs w:val="22"/>
        </w:rPr>
        <w:t> </w:t>
      </w:r>
      <w:r w:rsidR="009B584A" w:rsidRPr="00337F6A">
        <w:rPr>
          <w:rFonts w:asciiTheme="minorHAnsi" w:hAnsiTheme="minorHAnsi" w:cstheme="minorHAnsi"/>
          <w:b/>
          <w:caps/>
          <w:sz w:val="22"/>
          <w:szCs w:val="22"/>
        </w:rPr>
        <w:t>komunikácia</w:t>
      </w:r>
      <w:bookmarkEnd w:id="1701"/>
    </w:p>
    <w:p w14:paraId="4C512103" w14:textId="77777777" w:rsidR="00365D53" w:rsidRPr="00365D53" w:rsidRDefault="00365D53" w:rsidP="00365D53"/>
    <w:p w14:paraId="769E230E" w14:textId="27EDF559" w:rsidR="001020B2" w:rsidRPr="00337F6A" w:rsidRDefault="001020B2" w:rsidP="00DB274B">
      <w:pPr>
        <w:spacing w:after="0" w:line="240" w:lineRule="auto"/>
        <w:jc w:val="both"/>
        <w:rPr>
          <w:rFonts w:eastAsia="Times New Roman" w:cstheme="minorHAnsi"/>
          <w:lang w:eastAsia="sk-SK"/>
        </w:rPr>
      </w:pPr>
      <w:r w:rsidRPr="00337F6A">
        <w:rPr>
          <w:rFonts w:eastAsia="Times New Roman" w:cstheme="minorHAnsi"/>
          <w:lang w:eastAsia="sk-SK"/>
        </w:rPr>
        <w:t>Cieľom zabezpečenia viditeľnosti</w:t>
      </w:r>
      <w:r w:rsidR="0012772F" w:rsidRPr="00337F6A">
        <w:rPr>
          <w:rFonts w:eastAsia="Times New Roman" w:cstheme="minorHAnsi"/>
          <w:lang w:eastAsia="sk-SK"/>
        </w:rPr>
        <w:t>, transparentnosti</w:t>
      </w:r>
      <w:r w:rsidRPr="00337F6A">
        <w:rPr>
          <w:rFonts w:eastAsia="Times New Roman" w:cstheme="minorHAnsi"/>
          <w:lang w:eastAsia="sk-SK"/>
        </w:rPr>
        <w:t xml:space="preserve"> a komunikácie je informovanie verejnosti o možnosti podpory z </w:t>
      </w:r>
      <w:r w:rsidR="00110E88" w:rsidRPr="00337F6A">
        <w:rPr>
          <w:rFonts w:eastAsia="Times New Roman" w:cstheme="minorHAnsi"/>
          <w:lang w:eastAsia="sk-SK"/>
        </w:rPr>
        <w:t>programov</w:t>
      </w:r>
      <w:r w:rsidRPr="00337F6A">
        <w:rPr>
          <w:rFonts w:eastAsia="Times New Roman" w:cstheme="minorHAnsi"/>
          <w:lang w:eastAsia="sk-SK"/>
        </w:rPr>
        <w:t xml:space="preserve"> AMIF, ISF a BMVI a tiež zvyšovanie celkovej transparentnosti, ktoré vedie k pozitívnemu vnímaniu a dôveryhodnosti fondov EÚ aj EÚ ako takej. </w:t>
      </w:r>
    </w:p>
    <w:p w14:paraId="3A1E6F29" w14:textId="77777777" w:rsidR="00365D53" w:rsidRDefault="00365D53" w:rsidP="001020B2">
      <w:pPr>
        <w:pStyle w:val="Textpoznmkypodiarou"/>
        <w:spacing w:before="120"/>
        <w:jc w:val="both"/>
        <w:rPr>
          <w:rFonts w:asciiTheme="minorHAnsi" w:hAnsiTheme="minorHAnsi" w:cstheme="minorHAnsi"/>
          <w:b/>
          <w:bCs/>
          <w:color w:val="1F4E79" w:themeColor="accent1" w:themeShade="80"/>
          <w:sz w:val="22"/>
          <w:szCs w:val="22"/>
        </w:rPr>
      </w:pPr>
    </w:p>
    <w:p w14:paraId="2BB3C3DA" w14:textId="6B5BC195" w:rsidR="001020B2" w:rsidRPr="00337F6A" w:rsidRDefault="001020B2" w:rsidP="001020B2">
      <w:pPr>
        <w:pStyle w:val="Textpoznmkypodiarou"/>
        <w:spacing w:before="120"/>
        <w:jc w:val="both"/>
        <w:rPr>
          <w:rFonts w:asciiTheme="minorHAnsi" w:hAnsiTheme="minorHAnsi" w:cstheme="minorHAnsi"/>
          <w:b/>
          <w:bCs/>
          <w:color w:val="1F4E79" w:themeColor="accent1" w:themeShade="80"/>
          <w:sz w:val="22"/>
          <w:szCs w:val="22"/>
        </w:rPr>
      </w:pPr>
      <w:r w:rsidRPr="00337F6A">
        <w:rPr>
          <w:rFonts w:asciiTheme="minorHAnsi" w:hAnsiTheme="minorHAnsi" w:cstheme="minorHAnsi"/>
          <w:b/>
          <w:bCs/>
          <w:color w:val="1F4E79" w:themeColor="accent1" w:themeShade="80"/>
          <w:sz w:val="22"/>
          <w:szCs w:val="22"/>
        </w:rPr>
        <w:t xml:space="preserve">Národná úroveň </w:t>
      </w:r>
    </w:p>
    <w:p w14:paraId="2A6D4E19" w14:textId="77777777" w:rsidR="007912BB" w:rsidRPr="00337F6A" w:rsidRDefault="00EF532A" w:rsidP="007912BB">
      <w:pPr>
        <w:pStyle w:val="Textpoznmkypodiarou"/>
        <w:spacing w:before="120"/>
        <w:jc w:val="both"/>
        <w:rPr>
          <w:rFonts w:asciiTheme="minorHAnsi" w:hAnsiTheme="minorHAnsi" w:cstheme="minorHAnsi"/>
          <w:sz w:val="22"/>
          <w:szCs w:val="22"/>
        </w:rPr>
      </w:pPr>
      <w:r w:rsidRPr="00337F6A">
        <w:rPr>
          <w:rFonts w:asciiTheme="minorHAnsi" w:hAnsiTheme="minorHAnsi" w:cstheme="minorHAnsi"/>
          <w:sz w:val="22"/>
          <w:szCs w:val="22"/>
        </w:rPr>
        <w:t xml:space="preserve">Informovanie a viditeľnosť podpory z fondov je na národnej úrovni koordinovaná MIRRI SR. Vymenovaný </w:t>
      </w:r>
      <w:r w:rsidR="00A35D47" w:rsidRPr="00337F6A">
        <w:rPr>
          <w:rFonts w:asciiTheme="minorHAnsi" w:hAnsiTheme="minorHAnsi" w:cstheme="minorHAnsi"/>
          <w:sz w:val="22"/>
          <w:szCs w:val="22"/>
        </w:rPr>
        <w:t>„</w:t>
      </w:r>
      <w:r w:rsidRPr="00337F6A">
        <w:rPr>
          <w:rFonts w:asciiTheme="minorHAnsi" w:hAnsiTheme="minorHAnsi" w:cstheme="minorHAnsi"/>
          <w:b/>
          <w:sz w:val="22"/>
          <w:szCs w:val="22"/>
        </w:rPr>
        <w:t>národný komunikačný koordinátor</w:t>
      </w:r>
      <w:r w:rsidR="00A35D47" w:rsidRPr="00337F6A">
        <w:rPr>
          <w:rFonts w:asciiTheme="minorHAnsi" w:hAnsiTheme="minorHAnsi" w:cstheme="minorHAnsi"/>
          <w:b/>
          <w:sz w:val="22"/>
          <w:szCs w:val="22"/>
        </w:rPr>
        <w:t>“</w:t>
      </w:r>
      <w:r w:rsidRPr="00337F6A">
        <w:rPr>
          <w:rFonts w:asciiTheme="minorHAnsi" w:hAnsiTheme="minorHAnsi" w:cstheme="minorHAnsi"/>
          <w:sz w:val="22"/>
          <w:szCs w:val="22"/>
        </w:rPr>
        <w:t xml:space="preserve"> </w:t>
      </w:r>
      <w:r w:rsidR="00337FEA" w:rsidRPr="00337F6A">
        <w:rPr>
          <w:rFonts w:asciiTheme="minorHAnsi" w:hAnsiTheme="minorHAnsi" w:cstheme="minorHAnsi"/>
          <w:b/>
          <w:sz w:val="22"/>
          <w:szCs w:val="22"/>
        </w:rPr>
        <w:t>z MIRRI SR</w:t>
      </w:r>
      <w:r w:rsidR="00337FEA" w:rsidRPr="00337F6A">
        <w:rPr>
          <w:rFonts w:asciiTheme="minorHAnsi" w:hAnsiTheme="minorHAnsi" w:cstheme="minorHAnsi"/>
          <w:sz w:val="22"/>
          <w:szCs w:val="22"/>
        </w:rPr>
        <w:t xml:space="preserve"> </w:t>
      </w:r>
      <w:r w:rsidRPr="00337F6A">
        <w:rPr>
          <w:rFonts w:asciiTheme="minorHAnsi" w:hAnsiTheme="minorHAnsi" w:cstheme="minorHAnsi"/>
          <w:sz w:val="22"/>
          <w:szCs w:val="22"/>
        </w:rPr>
        <w:t>predsedá</w:t>
      </w:r>
      <w:r w:rsidR="004802A6" w:rsidRPr="00337F6A">
        <w:rPr>
          <w:rFonts w:asciiTheme="minorHAnsi" w:hAnsiTheme="minorHAnsi" w:cstheme="minorHAnsi"/>
          <w:sz w:val="22"/>
          <w:szCs w:val="22"/>
        </w:rPr>
        <w:t xml:space="preserve"> </w:t>
      </w:r>
      <w:r w:rsidR="00B8093C" w:rsidRPr="00337F6A">
        <w:rPr>
          <w:rFonts w:asciiTheme="minorHAnsi" w:hAnsiTheme="minorHAnsi" w:cstheme="minorHAnsi"/>
          <w:b/>
          <w:sz w:val="22"/>
          <w:szCs w:val="22"/>
        </w:rPr>
        <w:t>Pracovnej skupine pre informovanie a </w:t>
      </w:r>
      <w:r w:rsidR="00B8093C" w:rsidRPr="00DF437D">
        <w:rPr>
          <w:rFonts w:asciiTheme="minorHAnsi" w:hAnsiTheme="minorHAnsi" w:cstheme="minorHAnsi"/>
          <w:b/>
          <w:sz w:val="22"/>
          <w:szCs w:val="22"/>
        </w:rPr>
        <w:t>komunikáciu</w:t>
      </w:r>
      <w:r w:rsidR="00B8093C" w:rsidRPr="00DF437D">
        <w:rPr>
          <w:rFonts w:asciiTheme="minorHAnsi" w:hAnsiTheme="minorHAnsi" w:cstheme="minorHAnsi"/>
          <w:sz w:val="22"/>
          <w:szCs w:val="22"/>
        </w:rPr>
        <w:t xml:space="preserve"> pre programové obdobie 2021-2027.</w:t>
      </w:r>
      <w:r w:rsidR="005063FB" w:rsidRPr="00DF437D">
        <w:rPr>
          <w:rFonts w:asciiTheme="minorHAnsi" w:hAnsiTheme="minorHAnsi" w:cstheme="minorHAnsi"/>
          <w:sz w:val="22"/>
          <w:szCs w:val="22"/>
        </w:rPr>
        <w:t xml:space="preserve"> </w:t>
      </w:r>
      <w:r w:rsidR="00717104" w:rsidRPr="00DF437D">
        <w:rPr>
          <w:rFonts w:asciiTheme="minorHAnsi" w:hAnsiTheme="minorHAnsi" w:cstheme="minorHAnsi"/>
          <w:sz w:val="22"/>
          <w:szCs w:val="22"/>
        </w:rPr>
        <w:t>Pracovná skupina je platformou, v rámci ktorej prebieha spolupráca riadiacich a sprostredkovateľských orgánov a hospodárskych a sociálnych partnerov. Národný komunikačný koordinátor zastupuje SR v sieti „</w:t>
      </w:r>
      <w:r w:rsidR="00717104" w:rsidRPr="00DF437D">
        <w:rPr>
          <w:rFonts w:asciiTheme="minorHAnsi" w:hAnsiTheme="minorHAnsi" w:cstheme="minorHAnsi"/>
          <w:b/>
          <w:sz w:val="22"/>
          <w:szCs w:val="22"/>
        </w:rPr>
        <w:t>Inform EU Network</w:t>
      </w:r>
      <w:r w:rsidR="003C4187" w:rsidRPr="00DF437D">
        <w:rPr>
          <w:rFonts w:asciiTheme="minorHAnsi" w:hAnsiTheme="minorHAnsi" w:cstheme="minorHAnsi"/>
          <w:sz w:val="22"/>
          <w:szCs w:val="22"/>
        </w:rPr>
        <w:t>.</w:t>
      </w:r>
      <w:r w:rsidR="00717104" w:rsidRPr="00DF437D">
        <w:rPr>
          <w:rFonts w:asciiTheme="minorHAnsi" w:hAnsiTheme="minorHAnsi" w:cstheme="minorHAnsi"/>
          <w:sz w:val="22"/>
          <w:szCs w:val="22"/>
        </w:rPr>
        <w:t>“</w:t>
      </w:r>
      <w:r w:rsidR="003C4187" w:rsidRPr="00DF437D">
        <w:rPr>
          <w:rStyle w:val="Odkaznapoznmkupodiarou"/>
          <w:rFonts w:asciiTheme="minorHAnsi" w:hAnsiTheme="minorHAnsi" w:cstheme="minorHAnsi"/>
          <w:sz w:val="22"/>
          <w:szCs w:val="22"/>
        </w:rPr>
        <w:footnoteReference w:id="91"/>
      </w:r>
      <w:r w:rsidR="003C3900" w:rsidRPr="00DF437D">
        <w:rPr>
          <w:rFonts w:asciiTheme="minorHAnsi" w:hAnsiTheme="minorHAnsi" w:cstheme="minorHAnsi"/>
          <w:sz w:val="22"/>
          <w:szCs w:val="22"/>
        </w:rPr>
        <w:t xml:space="preserve"> </w:t>
      </w:r>
      <w:r w:rsidR="001A22F1" w:rsidRPr="00DF437D">
        <w:rPr>
          <w:rFonts w:asciiTheme="minorHAnsi" w:hAnsiTheme="minorHAnsi" w:cstheme="minorHAnsi"/>
          <w:sz w:val="22"/>
          <w:szCs w:val="22"/>
        </w:rPr>
        <w:lastRenderedPageBreak/>
        <w:t xml:space="preserve">Sieť </w:t>
      </w:r>
      <w:r w:rsidR="00EC1EA1" w:rsidRPr="00DF437D">
        <w:rPr>
          <w:rFonts w:asciiTheme="minorHAnsi" w:hAnsiTheme="minorHAnsi" w:cstheme="minorHAnsi"/>
          <w:sz w:val="22"/>
          <w:szCs w:val="22"/>
        </w:rPr>
        <w:t xml:space="preserve">Inform EU Network </w:t>
      </w:r>
      <w:r w:rsidR="003C3900" w:rsidRPr="00DF437D">
        <w:rPr>
          <w:rFonts w:asciiTheme="minorHAnsi" w:hAnsiTheme="minorHAnsi" w:cstheme="minorHAnsi"/>
          <w:sz w:val="22"/>
          <w:szCs w:val="22"/>
        </w:rPr>
        <w:t>tvoria komunikační koordinátori, komunikační úradníci a zástupcovia EK, ktorí si vymieňajú informácie o činnostiach týkajúcich sa viditeľnosti, transparentnosti</w:t>
      </w:r>
      <w:r w:rsidR="003C3900" w:rsidRPr="00337F6A">
        <w:rPr>
          <w:rFonts w:asciiTheme="minorHAnsi" w:hAnsiTheme="minorHAnsi" w:cstheme="minorHAnsi"/>
          <w:sz w:val="22"/>
          <w:szCs w:val="22"/>
        </w:rPr>
        <w:t xml:space="preserve"> a komunikácie.</w:t>
      </w:r>
      <w:r w:rsidR="007912BB" w:rsidRPr="00337F6A">
        <w:rPr>
          <w:rFonts w:asciiTheme="minorHAnsi" w:hAnsiTheme="minorHAnsi" w:cstheme="minorHAnsi"/>
          <w:sz w:val="22"/>
          <w:szCs w:val="22"/>
        </w:rPr>
        <w:t xml:space="preserve"> MIRRI SR zriaďuje jednotné webové sídlo </w:t>
      </w:r>
      <w:hyperlink r:id="rId23" w:history="1">
        <w:r w:rsidR="007912BB" w:rsidRPr="00337F6A">
          <w:rPr>
            <w:rStyle w:val="Hypertextovprepojenie"/>
            <w:rFonts w:asciiTheme="minorHAnsi" w:hAnsiTheme="minorHAnsi" w:cstheme="minorHAnsi"/>
            <w:sz w:val="22"/>
            <w:szCs w:val="22"/>
          </w:rPr>
          <w:t>www.eurofondy.gov.sk</w:t>
        </w:r>
      </w:hyperlink>
      <w:r w:rsidR="007912BB" w:rsidRPr="00337F6A">
        <w:rPr>
          <w:rFonts w:asciiTheme="minorHAnsi" w:hAnsiTheme="minorHAnsi" w:cstheme="minorHAnsi"/>
          <w:sz w:val="22"/>
          <w:szCs w:val="22"/>
        </w:rPr>
        <w:t>, na ktorom poskytuje informácie o všetkých programoch EÚ v SR.</w:t>
      </w:r>
      <w:r w:rsidR="007912BB" w:rsidRPr="00337F6A">
        <w:rPr>
          <w:rStyle w:val="Odkaznapoznmkupodiarou"/>
          <w:rFonts w:asciiTheme="minorHAnsi" w:hAnsiTheme="minorHAnsi" w:cstheme="minorHAnsi"/>
          <w:sz w:val="22"/>
          <w:szCs w:val="22"/>
        </w:rPr>
        <w:footnoteReference w:id="92"/>
      </w:r>
    </w:p>
    <w:p w14:paraId="4B93022A" w14:textId="77777777" w:rsidR="00D11517" w:rsidRDefault="00D11517" w:rsidP="00AD2699">
      <w:pPr>
        <w:pStyle w:val="Textpoznmkypodiarou"/>
        <w:spacing w:before="120"/>
        <w:jc w:val="both"/>
        <w:rPr>
          <w:rFonts w:asciiTheme="minorHAnsi" w:hAnsiTheme="minorHAnsi" w:cstheme="minorHAnsi"/>
          <w:b/>
          <w:color w:val="1F4E79" w:themeColor="accent1" w:themeShade="80"/>
          <w:sz w:val="22"/>
          <w:szCs w:val="22"/>
        </w:rPr>
      </w:pPr>
    </w:p>
    <w:p w14:paraId="1B328548" w14:textId="31C0C6AF" w:rsidR="00AD2699" w:rsidRPr="00337F6A" w:rsidRDefault="00EB0351" w:rsidP="00AD2699">
      <w:pPr>
        <w:pStyle w:val="Textpoznmkypodiarou"/>
        <w:spacing w:before="120"/>
        <w:jc w:val="both"/>
        <w:rPr>
          <w:rFonts w:asciiTheme="minorHAnsi" w:hAnsiTheme="minorHAnsi" w:cstheme="minorHAnsi"/>
          <w:b/>
          <w:color w:val="1F4E79" w:themeColor="accent1" w:themeShade="80"/>
          <w:sz w:val="22"/>
          <w:szCs w:val="22"/>
        </w:rPr>
      </w:pPr>
      <w:r w:rsidRPr="00337F6A">
        <w:rPr>
          <w:rFonts w:asciiTheme="minorHAnsi" w:hAnsiTheme="minorHAnsi" w:cstheme="minorHAnsi"/>
          <w:b/>
          <w:color w:val="1F4E79" w:themeColor="accent1" w:themeShade="80"/>
          <w:sz w:val="22"/>
          <w:szCs w:val="22"/>
        </w:rPr>
        <w:t>Programová ú</w:t>
      </w:r>
      <w:r w:rsidR="00AD2699" w:rsidRPr="00337F6A">
        <w:rPr>
          <w:rFonts w:asciiTheme="minorHAnsi" w:hAnsiTheme="minorHAnsi" w:cstheme="minorHAnsi"/>
          <w:b/>
          <w:color w:val="1F4E79" w:themeColor="accent1" w:themeShade="80"/>
          <w:sz w:val="22"/>
          <w:szCs w:val="22"/>
        </w:rPr>
        <w:t>roveň</w:t>
      </w:r>
      <w:r w:rsidR="0064264B" w:rsidRPr="00337F6A">
        <w:rPr>
          <w:rFonts w:asciiTheme="minorHAnsi" w:hAnsiTheme="minorHAnsi" w:cstheme="minorHAnsi"/>
          <w:b/>
          <w:color w:val="1F4E79" w:themeColor="accent1" w:themeShade="80"/>
          <w:sz w:val="22"/>
          <w:szCs w:val="22"/>
        </w:rPr>
        <w:t xml:space="preserve"> </w:t>
      </w:r>
    </w:p>
    <w:p w14:paraId="7C2FCA0F" w14:textId="3077C691" w:rsidR="004F7F9F" w:rsidRPr="00337F6A" w:rsidRDefault="00E32E60" w:rsidP="00E1238A">
      <w:pPr>
        <w:pStyle w:val="Textpoznmkypodiarou"/>
        <w:spacing w:before="120"/>
        <w:jc w:val="both"/>
        <w:rPr>
          <w:rFonts w:asciiTheme="minorHAnsi" w:hAnsiTheme="minorHAnsi" w:cstheme="minorHAnsi"/>
          <w:sz w:val="22"/>
          <w:szCs w:val="22"/>
        </w:rPr>
      </w:pPr>
      <w:r w:rsidRPr="00337F6A">
        <w:rPr>
          <w:rFonts w:asciiTheme="minorHAnsi" w:hAnsiTheme="minorHAnsi" w:cstheme="minorHAnsi"/>
          <w:b/>
          <w:sz w:val="22"/>
          <w:szCs w:val="22"/>
        </w:rPr>
        <w:t>RO</w:t>
      </w:r>
      <w:r w:rsidR="004069E6" w:rsidRPr="00337F6A">
        <w:rPr>
          <w:rFonts w:asciiTheme="minorHAnsi" w:hAnsiTheme="minorHAnsi" w:cstheme="minorHAnsi"/>
          <w:sz w:val="22"/>
          <w:szCs w:val="22"/>
        </w:rPr>
        <w:t xml:space="preserve"> zabezpečuje </w:t>
      </w:r>
      <w:r w:rsidR="004F7F9F" w:rsidRPr="00337F6A">
        <w:rPr>
          <w:rFonts w:asciiTheme="minorHAnsi" w:hAnsiTheme="minorHAnsi" w:cstheme="minorHAnsi"/>
          <w:sz w:val="22"/>
          <w:szCs w:val="22"/>
        </w:rPr>
        <w:t xml:space="preserve">zviditeľňovanie </w:t>
      </w:r>
      <w:r w:rsidR="008A5016" w:rsidRPr="00337F6A">
        <w:rPr>
          <w:rFonts w:asciiTheme="minorHAnsi" w:hAnsiTheme="minorHAnsi" w:cstheme="minorHAnsi"/>
          <w:sz w:val="22"/>
          <w:szCs w:val="22"/>
        </w:rPr>
        <w:t>fondov</w:t>
      </w:r>
      <w:r w:rsidR="004069E6" w:rsidRPr="00337F6A">
        <w:rPr>
          <w:rFonts w:asciiTheme="minorHAnsi" w:hAnsiTheme="minorHAnsi" w:cstheme="minorHAnsi"/>
          <w:sz w:val="22"/>
          <w:szCs w:val="22"/>
        </w:rPr>
        <w:t xml:space="preserve">. Na úrovni programov zabezpečuje zverejnenie celých programov alebo ich častí </w:t>
      </w:r>
      <w:r w:rsidR="00B44869" w:rsidRPr="00337F6A">
        <w:rPr>
          <w:rFonts w:asciiTheme="minorHAnsi" w:hAnsiTheme="minorHAnsi" w:cstheme="minorHAnsi"/>
          <w:sz w:val="22"/>
          <w:szCs w:val="22"/>
        </w:rPr>
        <w:t xml:space="preserve">na web stránke MV SR </w:t>
      </w:r>
      <w:r w:rsidR="004069E6" w:rsidRPr="00337F6A">
        <w:rPr>
          <w:rFonts w:asciiTheme="minorHAnsi" w:hAnsiTheme="minorHAnsi" w:cstheme="minorHAnsi"/>
          <w:sz w:val="22"/>
          <w:szCs w:val="22"/>
        </w:rPr>
        <w:t xml:space="preserve">v závislosti od povahy a charakteru obsahu dôverných informácií. </w:t>
      </w:r>
      <w:r w:rsidR="00AD1739" w:rsidRPr="00337F6A">
        <w:rPr>
          <w:rFonts w:asciiTheme="minorHAnsi" w:hAnsiTheme="minorHAnsi" w:cstheme="minorHAnsi"/>
          <w:sz w:val="22"/>
          <w:szCs w:val="22"/>
        </w:rPr>
        <w:t>Riadiaci</w:t>
      </w:r>
      <w:r w:rsidR="004069E6" w:rsidRPr="00337F6A">
        <w:rPr>
          <w:rFonts w:asciiTheme="minorHAnsi" w:hAnsiTheme="minorHAnsi" w:cstheme="minorHAnsi"/>
          <w:sz w:val="22"/>
          <w:szCs w:val="22"/>
        </w:rPr>
        <w:t xml:space="preserve"> orgán organizuje aktivity s cieľom šíriť informácie o realizácii programov a ich výsledkoch</w:t>
      </w:r>
      <w:r w:rsidR="00B44869" w:rsidRPr="00337F6A">
        <w:rPr>
          <w:rFonts w:asciiTheme="minorHAnsi" w:hAnsiTheme="minorHAnsi" w:cstheme="minorHAnsi"/>
          <w:sz w:val="22"/>
          <w:szCs w:val="22"/>
        </w:rPr>
        <w:t>, ako aj o príkladoch dobrej praxe</w:t>
      </w:r>
      <w:r w:rsidR="004069E6" w:rsidRPr="00337F6A">
        <w:rPr>
          <w:rFonts w:asciiTheme="minorHAnsi" w:hAnsiTheme="minorHAnsi" w:cstheme="minorHAnsi"/>
          <w:sz w:val="22"/>
          <w:szCs w:val="22"/>
        </w:rPr>
        <w:t xml:space="preserve">. Na úrovni projektov zabezpečuje, aby prijímatelia dodržiavali minimálne požiadavky na </w:t>
      </w:r>
      <w:r w:rsidR="004F7F9F" w:rsidRPr="00337F6A">
        <w:rPr>
          <w:rFonts w:asciiTheme="minorHAnsi" w:hAnsiTheme="minorHAnsi" w:cstheme="minorHAnsi"/>
          <w:sz w:val="22"/>
          <w:szCs w:val="22"/>
        </w:rPr>
        <w:t xml:space="preserve">zviditeľňovanie </w:t>
      </w:r>
      <w:r w:rsidR="004069E6" w:rsidRPr="00337F6A">
        <w:rPr>
          <w:rFonts w:asciiTheme="minorHAnsi" w:hAnsiTheme="minorHAnsi" w:cstheme="minorHAnsi"/>
          <w:sz w:val="22"/>
          <w:szCs w:val="22"/>
        </w:rPr>
        <w:t>v zmysle pravidiel EK.</w:t>
      </w:r>
      <w:r w:rsidR="002574C4" w:rsidRPr="00337F6A">
        <w:rPr>
          <w:rStyle w:val="Odkaznapoznmkupodiarou"/>
          <w:rFonts w:asciiTheme="minorHAnsi" w:hAnsiTheme="minorHAnsi" w:cstheme="minorHAnsi"/>
          <w:sz w:val="22"/>
          <w:szCs w:val="22"/>
        </w:rPr>
        <w:footnoteReference w:id="93"/>
      </w:r>
      <w:r w:rsidR="004069E6" w:rsidRPr="00337F6A">
        <w:rPr>
          <w:rFonts w:asciiTheme="minorHAnsi" w:hAnsiTheme="minorHAnsi" w:cstheme="minorHAnsi"/>
          <w:sz w:val="22"/>
          <w:szCs w:val="22"/>
        </w:rPr>
        <w:t xml:space="preserve"> </w:t>
      </w:r>
      <w:r w:rsidR="0019578B" w:rsidRPr="00337F6A">
        <w:rPr>
          <w:rFonts w:asciiTheme="minorHAnsi" w:hAnsiTheme="minorHAnsi" w:cstheme="minorHAnsi"/>
          <w:b/>
          <w:sz w:val="22"/>
          <w:szCs w:val="22"/>
        </w:rPr>
        <w:t>Výnimkou</w:t>
      </w:r>
      <w:r w:rsidR="0019578B" w:rsidRPr="00337F6A">
        <w:rPr>
          <w:rFonts w:asciiTheme="minorHAnsi" w:hAnsiTheme="minorHAnsi" w:cstheme="minorHAnsi"/>
          <w:sz w:val="22"/>
          <w:szCs w:val="22"/>
        </w:rPr>
        <w:t xml:space="preserve"> pri zabezpečovaní viditeľnosti sú </w:t>
      </w:r>
      <w:r w:rsidR="0019578B" w:rsidRPr="00337F6A">
        <w:rPr>
          <w:rFonts w:asciiTheme="minorHAnsi" w:hAnsiTheme="minorHAnsi" w:cstheme="minorHAnsi"/>
          <w:b/>
          <w:sz w:val="22"/>
          <w:szCs w:val="22"/>
        </w:rPr>
        <w:t>riadne odôvodnené prípady</w:t>
      </w:r>
      <w:r w:rsidR="0019578B" w:rsidRPr="00337F6A">
        <w:rPr>
          <w:rFonts w:asciiTheme="minorHAnsi" w:hAnsiTheme="minorHAnsi" w:cstheme="minorHAnsi"/>
          <w:sz w:val="22"/>
          <w:szCs w:val="22"/>
        </w:rPr>
        <w:t>, keď uverejnenie takýchto informácií nie je možné z dôvodov týkajúcich sa bezpečnosti, verejného poriadku, vyšetrovania trestných činov a ochranou osobných údajov.</w:t>
      </w:r>
      <w:r w:rsidR="0019578B" w:rsidRPr="00337F6A">
        <w:rPr>
          <w:rStyle w:val="Odkaznapoznmkupodiarou"/>
          <w:rFonts w:asciiTheme="minorHAnsi" w:hAnsiTheme="minorHAnsi" w:cstheme="minorHAnsi"/>
          <w:sz w:val="22"/>
          <w:szCs w:val="22"/>
        </w:rPr>
        <w:footnoteReference w:id="94"/>
      </w:r>
      <w:r w:rsidR="004F7F9F" w:rsidRPr="00337F6A">
        <w:rPr>
          <w:rFonts w:asciiTheme="minorHAnsi" w:hAnsiTheme="minorHAnsi" w:cstheme="minorHAnsi"/>
          <w:sz w:val="22"/>
          <w:szCs w:val="22"/>
        </w:rPr>
        <w:t xml:space="preserve">Riadiaci orgán menuje </w:t>
      </w:r>
      <w:r w:rsidR="00A35D47" w:rsidRPr="00337F6A">
        <w:rPr>
          <w:rFonts w:asciiTheme="minorHAnsi" w:hAnsiTheme="minorHAnsi" w:cstheme="minorHAnsi"/>
          <w:sz w:val="22"/>
          <w:szCs w:val="22"/>
        </w:rPr>
        <w:t>„</w:t>
      </w:r>
      <w:r w:rsidR="004F7F9F" w:rsidRPr="00337F6A">
        <w:rPr>
          <w:rFonts w:asciiTheme="minorHAnsi" w:hAnsiTheme="minorHAnsi" w:cstheme="minorHAnsi"/>
          <w:b/>
          <w:sz w:val="22"/>
          <w:szCs w:val="22"/>
        </w:rPr>
        <w:t>komunikačného úradníka</w:t>
      </w:r>
      <w:r w:rsidR="00A35D47" w:rsidRPr="00337F6A">
        <w:rPr>
          <w:rFonts w:asciiTheme="minorHAnsi" w:hAnsiTheme="minorHAnsi" w:cstheme="minorHAnsi"/>
          <w:b/>
          <w:sz w:val="22"/>
          <w:szCs w:val="22"/>
        </w:rPr>
        <w:t>“</w:t>
      </w:r>
      <w:r w:rsidR="005063FB" w:rsidRPr="00337F6A">
        <w:rPr>
          <w:rStyle w:val="Odkaznapoznmkupodiarou"/>
          <w:rFonts w:asciiTheme="minorHAnsi" w:hAnsiTheme="minorHAnsi" w:cstheme="minorHAnsi"/>
          <w:b/>
          <w:sz w:val="22"/>
          <w:szCs w:val="22"/>
        </w:rPr>
        <w:footnoteReference w:id="95"/>
      </w:r>
      <w:r w:rsidR="00B8093C" w:rsidRPr="00337F6A">
        <w:rPr>
          <w:rFonts w:asciiTheme="minorHAnsi" w:hAnsiTheme="minorHAnsi" w:cstheme="minorHAnsi"/>
          <w:b/>
          <w:sz w:val="22"/>
          <w:szCs w:val="22"/>
        </w:rPr>
        <w:t xml:space="preserve"> </w:t>
      </w:r>
      <w:r w:rsidR="00B8093C" w:rsidRPr="00337F6A">
        <w:rPr>
          <w:rFonts w:asciiTheme="minorHAnsi" w:hAnsiTheme="minorHAnsi" w:cstheme="minorHAnsi"/>
          <w:sz w:val="22"/>
          <w:szCs w:val="22"/>
        </w:rPr>
        <w:t>pre činnosti</w:t>
      </w:r>
      <w:r w:rsidR="00B8093C" w:rsidRPr="00337F6A">
        <w:rPr>
          <w:rFonts w:asciiTheme="minorHAnsi" w:hAnsiTheme="minorHAnsi" w:cstheme="minorHAnsi"/>
          <w:b/>
          <w:sz w:val="22"/>
          <w:szCs w:val="22"/>
        </w:rPr>
        <w:t xml:space="preserve"> </w:t>
      </w:r>
      <w:r w:rsidR="00B8093C" w:rsidRPr="00337F6A">
        <w:rPr>
          <w:rFonts w:asciiTheme="minorHAnsi" w:hAnsiTheme="minorHAnsi" w:cstheme="minorHAnsi"/>
          <w:sz w:val="22"/>
          <w:szCs w:val="22"/>
        </w:rPr>
        <w:t>týkajúce sa</w:t>
      </w:r>
      <w:r w:rsidR="00B8093C" w:rsidRPr="00337F6A">
        <w:rPr>
          <w:rFonts w:asciiTheme="minorHAnsi" w:hAnsiTheme="minorHAnsi" w:cstheme="minorHAnsi"/>
          <w:b/>
          <w:sz w:val="22"/>
          <w:szCs w:val="22"/>
        </w:rPr>
        <w:t xml:space="preserve"> viditeľnosti, transparentnosti a komunikácie</w:t>
      </w:r>
      <w:r w:rsidR="00B8093C" w:rsidRPr="00337F6A">
        <w:rPr>
          <w:rFonts w:asciiTheme="minorHAnsi" w:hAnsiTheme="minorHAnsi" w:cstheme="minorHAnsi"/>
          <w:sz w:val="22"/>
          <w:szCs w:val="22"/>
        </w:rPr>
        <w:t xml:space="preserve">, spoločného pre </w:t>
      </w:r>
      <w:r w:rsidR="00365842" w:rsidRPr="00337F6A">
        <w:rPr>
          <w:rFonts w:asciiTheme="minorHAnsi" w:hAnsiTheme="minorHAnsi" w:cstheme="minorHAnsi"/>
          <w:sz w:val="22"/>
          <w:szCs w:val="22"/>
        </w:rPr>
        <w:t xml:space="preserve">programy </w:t>
      </w:r>
      <w:r w:rsidR="00B8093C" w:rsidRPr="00337F6A">
        <w:rPr>
          <w:rFonts w:asciiTheme="minorHAnsi" w:hAnsiTheme="minorHAnsi" w:cstheme="minorHAnsi"/>
          <w:sz w:val="22"/>
          <w:szCs w:val="22"/>
        </w:rPr>
        <w:t>AMIF, ISF a BMVI</w:t>
      </w:r>
      <w:r w:rsidR="004F7F9F" w:rsidRPr="00337F6A">
        <w:rPr>
          <w:rFonts w:asciiTheme="minorHAnsi" w:hAnsiTheme="minorHAnsi" w:cstheme="minorHAnsi"/>
          <w:sz w:val="22"/>
          <w:szCs w:val="22"/>
        </w:rPr>
        <w:t xml:space="preserve">. Komunikačný úradník je spolu s partnermi </w:t>
      </w:r>
      <w:r w:rsidR="0086724D" w:rsidRPr="00337F6A">
        <w:rPr>
          <w:rFonts w:asciiTheme="minorHAnsi" w:hAnsiTheme="minorHAnsi" w:cstheme="minorHAnsi"/>
          <w:sz w:val="22"/>
          <w:szCs w:val="22"/>
        </w:rPr>
        <w:t>člen</w:t>
      </w:r>
      <w:r w:rsidR="00B906C0" w:rsidRPr="00337F6A">
        <w:rPr>
          <w:rFonts w:asciiTheme="minorHAnsi" w:hAnsiTheme="minorHAnsi" w:cstheme="minorHAnsi"/>
          <w:sz w:val="22"/>
          <w:szCs w:val="22"/>
        </w:rPr>
        <w:t>om</w:t>
      </w:r>
      <w:r w:rsidR="0086724D" w:rsidRPr="00337F6A">
        <w:rPr>
          <w:rFonts w:asciiTheme="minorHAnsi" w:hAnsiTheme="minorHAnsi" w:cstheme="minorHAnsi"/>
          <w:sz w:val="22"/>
          <w:szCs w:val="22"/>
        </w:rPr>
        <w:t xml:space="preserve"> P</w:t>
      </w:r>
      <w:r w:rsidR="004F7F9F" w:rsidRPr="00337F6A">
        <w:rPr>
          <w:rFonts w:asciiTheme="minorHAnsi" w:hAnsiTheme="minorHAnsi" w:cstheme="minorHAnsi"/>
          <w:sz w:val="22"/>
          <w:szCs w:val="22"/>
        </w:rPr>
        <w:t>racovnej skupiny pre viditeľnosť a</w:t>
      </w:r>
      <w:r w:rsidR="00365842" w:rsidRPr="00337F6A">
        <w:rPr>
          <w:rFonts w:asciiTheme="minorHAnsi" w:hAnsiTheme="minorHAnsi" w:cstheme="minorHAnsi"/>
          <w:sz w:val="22"/>
          <w:szCs w:val="22"/>
        </w:rPr>
        <w:t> </w:t>
      </w:r>
      <w:r w:rsidR="004F7F9F" w:rsidRPr="00337F6A">
        <w:rPr>
          <w:rFonts w:asciiTheme="minorHAnsi" w:hAnsiTheme="minorHAnsi" w:cstheme="minorHAnsi"/>
          <w:sz w:val="22"/>
          <w:szCs w:val="22"/>
        </w:rPr>
        <w:t>komunikáciu</w:t>
      </w:r>
      <w:r w:rsidR="00365842" w:rsidRPr="00337F6A">
        <w:rPr>
          <w:rFonts w:asciiTheme="minorHAnsi" w:hAnsiTheme="minorHAnsi" w:cstheme="minorHAnsi"/>
          <w:sz w:val="22"/>
          <w:szCs w:val="22"/>
        </w:rPr>
        <w:t>.</w:t>
      </w:r>
      <w:r w:rsidR="00182804" w:rsidRPr="00337F6A">
        <w:rPr>
          <w:rFonts w:asciiTheme="minorHAnsi" w:hAnsiTheme="minorHAnsi" w:cstheme="minorHAnsi"/>
          <w:sz w:val="22"/>
          <w:szCs w:val="22"/>
        </w:rPr>
        <w:t xml:space="preserve"> </w:t>
      </w:r>
    </w:p>
    <w:p w14:paraId="50679669" w14:textId="77777777" w:rsidR="000059AE" w:rsidRPr="00337F6A" w:rsidRDefault="000059AE" w:rsidP="000059AE">
      <w:pPr>
        <w:jc w:val="both"/>
        <w:rPr>
          <w:rFonts w:eastAsia="Times New Roman" w:cstheme="minorHAnsi"/>
          <w:lang w:eastAsia="sk-SK"/>
        </w:rPr>
      </w:pPr>
      <w:r w:rsidRPr="00337F6A">
        <w:rPr>
          <w:rFonts w:eastAsia="Times New Roman" w:cstheme="minorHAnsi"/>
          <w:lang w:eastAsia="sk-SK"/>
        </w:rPr>
        <w:t>Riadiaci orgán na svojej úrovni zodpovedá za realizáciu spoločnej</w:t>
      </w:r>
      <w:r w:rsidRPr="00337F6A">
        <w:rPr>
          <w:rFonts w:eastAsia="Times New Roman" w:cstheme="minorHAnsi"/>
          <w:b/>
          <w:bCs/>
          <w:lang w:eastAsia="sk-SK"/>
        </w:rPr>
        <w:t xml:space="preserve"> komunikačnej stratégie </w:t>
      </w:r>
      <w:r w:rsidRPr="00337F6A">
        <w:rPr>
          <w:rFonts w:eastAsia="Times New Roman" w:cstheme="minorHAnsi"/>
          <w:lang w:eastAsia="sk-SK"/>
        </w:rPr>
        <w:t>programov AMIF, ISF a BMVI a to najmä vo vzťahu k:</w:t>
      </w:r>
    </w:p>
    <w:p w14:paraId="310228D1" w14:textId="77777777" w:rsidR="000059AE" w:rsidRPr="00337F6A" w:rsidRDefault="000059AE" w:rsidP="000059AE">
      <w:pPr>
        <w:jc w:val="both"/>
        <w:rPr>
          <w:rFonts w:eastAsia="Times New Roman" w:cstheme="minorHAnsi"/>
          <w:lang w:eastAsia="sk-SK"/>
        </w:rPr>
      </w:pPr>
      <w:r w:rsidRPr="00337F6A">
        <w:rPr>
          <w:rFonts w:eastAsia="Times New Roman" w:cstheme="minorHAnsi"/>
          <w:lang w:eastAsia="sk-SK"/>
        </w:rPr>
        <w:t>a) webovej stránke alebo webovému portálu – poskytovanie informácií o programoch všetkých troch fondov a prístup k týmto programom, aktualizácia webovej stránky alebo portálu. Informácie sa spravidla zverejňujú, s výnimkou prípadu, keď je zverejňovanie informácií obmedzené vzhľadom na ich dôvernú povahu, a to najmä pri informáciách týkajúcich sa bezpečnosti, verejného poriadku, vyšetrovania trestných činov a ochrany osobných údajov;</w:t>
      </w:r>
    </w:p>
    <w:p w14:paraId="3AE49844" w14:textId="77777777" w:rsidR="000059AE" w:rsidRPr="00337F6A" w:rsidRDefault="000059AE" w:rsidP="000059AE">
      <w:pPr>
        <w:jc w:val="both"/>
        <w:rPr>
          <w:rFonts w:eastAsia="Times New Roman" w:cstheme="minorHAnsi"/>
          <w:lang w:eastAsia="sk-SK"/>
        </w:rPr>
      </w:pPr>
      <w:r w:rsidRPr="00337F6A">
        <w:rPr>
          <w:rFonts w:eastAsia="Times New Roman" w:cstheme="minorHAnsi"/>
          <w:lang w:eastAsia="sk-SK"/>
        </w:rPr>
        <w:t>b) poskytovaniu informácií pre potenciálnych žiadateľov o možnostiach financovania v rámci programov;</w:t>
      </w:r>
    </w:p>
    <w:p w14:paraId="6EB24756" w14:textId="2B68AC5F" w:rsidR="000059AE" w:rsidRPr="00337F6A" w:rsidRDefault="000059AE" w:rsidP="000059AE">
      <w:pPr>
        <w:jc w:val="both"/>
        <w:rPr>
          <w:rFonts w:eastAsia="Times New Roman" w:cstheme="minorHAnsi"/>
          <w:lang w:eastAsia="sk-SK"/>
        </w:rPr>
      </w:pPr>
      <w:r w:rsidRPr="00337F6A">
        <w:rPr>
          <w:rFonts w:eastAsia="Times New Roman" w:cstheme="minorHAnsi"/>
          <w:lang w:eastAsia="sk-SK"/>
        </w:rPr>
        <w:t xml:space="preserve">c) poskytovaniu informácií o úlohe a prínosoch programov, a to prostredníctvom informačných a komunikačných opatrení zameraných na zviditeľnenie výsledkov a vplyvu </w:t>
      </w:r>
      <w:r w:rsidR="000E3244">
        <w:rPr>
          <w:rFonts w:eastAsia="Times New Roman" w:cstheme="minorHAnsi"/>
          <w:lang w:eastAsia="sk-SK"/>
        </w:rPr>
        <w:t>programov;</w:t>
      </w:r>
    </w:p>
    <w:p w14:paraId="486797E4" w14:textId="71A912BD" w:rsidR="000059AE" w:rsidRPr="00337F6A" w:rsidRDefault="000059AE" w:rsidP="000059AE">
      <w:pPr>
        <w:jc w:val="both"/>
        <w:rPr>
          <w:rFonts w:eastAsia="Times New Roman" w:cstheme="minorHAnsi"/>
          <w:lang w:eastAsia="sk-SK"/>
        </w:rPr>
      </w:pPr>
      <w:r w:rsidRPr="00337F6A">
        <w:rPr>
          <w:rFonts w:eastAsia="Times New Roman" w:cstheme="minorHAnsi"/>
          <w:lang w:eastAsia="sk-SK"/>
        </w:rPr>
        <w:t>d) splnenie povinností riadiaceho orgánu vyplývajúcich z nariad</w:t>
      </w:r>
      <w:r w:rsidR="000E3244">
        <w:rPr>
          <w:rFonts w:eastAsia="Times New Roman" w:cstheme="minorHAnsi"/>
          <w:lang w:eastAsia="sk-SK"/>
        </w:rPr>
        <w:t>enia o spoločných ustanoveniach;</w:t>
      </w:r>
      <w:r w:rsidR="00AE1A77">
        <w:rPr>
          <w:rStyle w:val="Odkaznapoznmkupodiarou"/>
          <w:rFonts w:eastAsia="Times New Roman" w:cstheme="minorHAnsi"/>
          <w:lang w:eastAsia="sk-SK"/>
        </w:rPr>
        <w:footnoteReference w:id="96"/>
      </w:r>
    </w:p>
    <w:p w14:paraId="493AE42A" w14:textId="111982D4" w:rsidR="000059AE" w:rsidRPr="00337F6A" w:rsidRDefault="000059AE" w:rsidP="000059AE">
      <w:pPr>
        <w:jc w:val="both"/>
        <w:rPr>
          <w:rFonts w:eastAsia="Times New Roman" w:cstheme="minorHAnsi"/>
          <w:color w:val="FF0000"/>
          <w:lang w:eastAsia="sk-SK"/>
        </w:rPr>
      </w:pPr>
      <w:r w:rsidRPr="00337F6A">
        <w:rPr>
          <w:rFonts w:eastAsia="Times New Roman" w:cstheme="minorHAnsi"/>
          <w:lang w:eastAsia="sk-SK"/>
        </w:rPr>
        <w:t>e) vypracovan</w:t>
      </w:r>
      <w:r w:rsidR="009A3050" w:rsidRPr="00337F6A">
        <w:rPr>
          <w:rFonts w:eastAsia="Times New Roman" w:cstheme="minorHAnsi"/>
          <w:lang w:eastAsia="sk-SK"/>
        </w:rPr>
        <w:t>ie ročných komunikačných plánov</w:t>
      </w:r>
      <w:r w:rsidR="00D10F04" w:rsidRPr="00337F6A">
        <w:rPr>
          <w:rFonts w:eastAsia="Times New Roman" w:cstheme="minorHAnsi"/>
          <w:lang w:eastAsia="sk-SK"/>
        </w:rPr>
        <w:t xml:space="preserve">, ktoré schvaľuje </w:t>
      </w:r>
      <w:ins w:id="1703" w:author="Autor">
        <w:r w:rsidR="00901A9C">
          <w:rPr>
            <w:rFonts w:eastAsia="Times New Roman" w:cstheme="minorHAnsi"/>
            <w:lang w:eastAsia="sk-SK"/>
          </w:rPr>
          <w:t xml:space="preserve">vedúci </w:t>
        </w:r>
      </w:ins>
      <w:del w:id="1704" w:author="Autor">
        <w:r w:rsidR="00D10F04" w:rsidRPr="00337F6A" w:rsidDel="00901A9C">
          <w:rPr>
            <w:rFonts w:eastAsia="Times New Roman" w:cstheme="minorHAnsi"/>
            <w:lang w:eastAsia="sk-SK"/>
          </w:rPr>
          <w:delText xml:space="preserve">riaditeľ </w:delText>
        </w:r>
      </w:del>
      <w:r w:rsidR="00D10F04" w:rsidRPr="00337F6A">
        <w:rPr>
          <w:rFonts w:eastAsia="Times New Roman" w:cstheme="minorHAnsi"/>
          <w:lang w:eastAsia="sk-SK"/>
        </w:rPr>
        <w:t>OZP.</w:t>
      </w:r>
    </w:p>
    <w:p w14:paraId="5C453A93" w14:textId="069CDA0F" w:rsidR="000059AE" w:rsidRDefault="000059AE" w:rsidP="000059AE">
      <w:pPr>
        <w:jc w:val="both"/>
        <w:rPr>
          <w:rFonts w:eastAsia="Times New Roman" w:cstheme="minorHAnsi"/>
          <w:lang w:eastAsia="sk-SK"/>
        </w:rPr>
      </w:pPr>
      <w:r w:rsidRPr="00337F6A">
        <w:rPr>
          <w:rFonts w:eastAsia="Times New Roman" w:cstheme="minorHAnsi"/>
          <w:b/>
          <w:bCs/>
          <w:lang w:eastAsia="sk-SK"/>
        </w:rPr>
        <w:t>Zodpovednosť za dohľad</w:t>
      </w:r>
      <w:r w:rsidRPr="00337F6A">
        <w:rPr>
          <w:rFonts w:eastAsia="Times New Roman" w:cstheme="minorHAnsi"/>
          <w:lang w:eastAsia="sk-SK"/>
        </w:rPr>
        <w:t xml:space="preserve"> nad realizáciou informačnej stratégie riadiaceho orgánu nesie </w:t>
      </w:r>
      <w:ins w:id="1705" w:author="Autor">
        <w:r w:rsidR="00074F76">
          <w:rPr>
            <w:rFonts w:eastAsia="Times New Roman" w:cstheme="minorHAnsi"/>
            <w:b/>
            <w:bCs/>
            <w:lang w:eastAsia="sk-SK"/>
          </w:rPr>
          <w:t>vedúci</w:t>
        </w:r>
      </w:ins>
      <w:del w:id="1706" w:author="Autor">
        <w:r w:rsidRPr="00337F6A" w:rsidDel="00074F76">
          <w:rPr>
            <w:rFonts w:eastAsia="Times New Roman" w:cstheme="minorHAnsi"/>
            <w:b/>
            <w:bCs/>
            <w:lang w:eastAsia="sk-SK"/>
          </w:rPr>
          <w:delText>riaditeľ</w:delText>
        </w:r>
      </w:del>
      <w:r w:rsidRPr="00337F6A">
        <w:rPr>
          <w:rFonts w:eastAsia="Times New Roman" w:cstheme="minorHAnsi"/>
          <w:b/>
          <w:bCs/>
          <w:lang w:eastAsia="sk-SK"/>
        </w:rPr>
        <w:t xml:space="preserve"> OZP</w:t>
      </w:r>
      <w:r w:rsidRPr="00337F6A">
        <w:rPr>
          <w:rFonts w:eastAsia="Times New Roman" w:cstheme="minorHAnsi"/>
          <w:lang w:eastAsia="sk-SK"/>
        </w:rPr>
        <w:t>. OZP zabezpečuje realizáciu informačnej stratégie zodpovedného orgánu v súčinnosti s ostatnými organizačnými zložkami riadiaceho orgánu.</w:t>
      </w:r>
    </w:p>
    <w:p w14:paraId="66E4FE2E" w14:textId="77777777" w:rsidR="00261974" w:rsidRPr="00337F6A" w:rsidRDefault="00261974" w:rsidP="007D1F7F">
      <w:pPr>
        <w:pStyle w:val="Textpoznmkypodiarou"/>
        <w:spacing w:before="120"/>
        <w:jc w:val="both"/>
        <w:rPr>
          <w:rFonts w:asciiTheme="minorHAnsi" w:hAnsiTheme="minorHAnsi" w:cstheme="minorHAnsi"/>
          <w:b/>
          <w:bCs/>
          <w:color w:val="1F4E79" w:themeColor="accent1" w:themeShade="80"/>
          <w:sz w:val="22"/>
          <w:szCs w:val="22"/>
        </w:rPr>
      </w:pPr>
      <w:r w:rsidRPr="00337F6A">
        <w:rPr>
          <w:rFonts w:asciiTheme="minorHAnsi" w:hAnsiTheme="minorHAnsi" w:cstheme="minorHAnsi"/>
          <w:b/>
          <w:bCs/>
          <w:color w:val="1F4E79" w:themeColor="accent1" w:themeShade="80"/>
          <w:sz w:val="22"/>
          <w:szCs w:val="22"/>
        </w:rPr>
        <w:t>Projektová úroveň</w:t>
      </w:r>
    </w:p>
    <w:p w14:paraId="79F8104F" w14:textId="77777777" w:rsidR="00261974" w:rsidRPr="00337F6A" w:rsidRDefault="00261974" w:rsidP="00261974">
      <w:pPr>
        <w:pStyle w:val="Textpoznmkypodiarou"/>
        <w:spacing w:before="120"/>
        <w:jc w:val="both"/>
        <w:rPr>
          <w:rFonts w:asciiTheme="minorHAnsi" w:hAnsiTheme="minorHAnsi" w:cstheme="minorHAnsi"/>
          <w:sz w:val="22"/>
          <w:szCs w:val="22"/>
        </w:rPr>
      </w:pPr>
      <w:r w:rsidRPr="00337F6A">
        <w:rPr>
          <w:rFonts w:asciiTheme="minorHAnsi" w:hAnsiTheme="minorHAnsi" w:cstheme="minorHAnsi"/>
          <w:sz w:val="22"/>
          <w:szCs w:val="22"/>
        </w:rPr>
        <w:t xml:space="preserve">Na úrovni projektov </w:t>
      </w:r>
      <w:r w:rsidR="00E32E60" w:rsidRPr="00337F6A">
        <w:rPr>
          <w:rFonts w:asciiTheme="minorHAnsi" w:hAnsiTheme="minorHAnsi" w:cstheme="minorHAnsi"/>
          <w:sz w:val="22"/>
          <w:szCs w:val="22"/>
        </w:rPr>
        <w:t>RO</w:t>
      </w:r>
      <w:r w:rsidRPr="00337F6A">
        <w:rPr>
          <w:rFonts w:asciiTheme="minorHAnsi" w:hAnsiTheme="minorHAnsi" w:cstheme="minorHAnsi"/>
          <w:sz w:val="22"/>
          <w:szCs w:val="22"/>
        </w:rPr>
        <w:t xml:space="preserve"> zabezpečuje, aby prijímatelia dodržiavali minimálne požiadavky na zviditeľňovanie v zmysle pravidiel EK.</w:t>
      </w:r>
      <w:r w:rsidRPr="00337F6A">
        <w:rPr>
          <w:rStyle w:val="Odkaznapoznmkupodiarou"/>
          <w:rFonts w:asciiTheme="minorHAnsi" w:hAnsiTheme="minorHAnsi" w:cstheme="minorHAnsi"/>
          <w:sz w:val="22"/>
          <w:szCs w:val="22"/>
        </w:rPr>
        <w:footnoteReference w:id="97"/>
      </w:r>
      <w:r w:rsidRPr="00337F6A">
        <w:rPr>
          <w:rFonts w:asciiTheme="minorHAnsi" w:hAnsiTheme="minorHAnsi" w:cstheme="minorHAnsi"/>
          <w:sz w:val="22"/>
          <w:szCs w:val="22"/>
        </w:rPr>
        <w:t xml:space="preserve"> Prijímatelia zverejňujú informácie o projektoch na svojom webovom sídle, ak ho majú, zabezpečujú zviditeľnenie na dokumentoch a informačných materiáloch a pokiaľ ide o projekty v hodnote nad 100 000 EUR majú povinnosť zabezpečiť trvalé tabule s informáciami o projektoch. </w:t>
      </w:r>
      <w:r w:rsidRPr="00337F6A">
        <w:rPr>
          <w:rFonts w:asciiTheme="minorHAnsi" w:hAnsiTheme="minorHAnsi" w:cstheme="minorHAnsi"/>
          <w:b/>
          <w:sz w:val="22"/>
          <w:szCs w:val="22"/>
        </w:rPr>
        <w:t>Výnimkou</w:t>
      </w:r>
      <w:r w:rsidRPr="00337F6A">
        <w:rPr>
          <w:rFonts w:asciiTheme="minorHAnsi" w:hAnsiTheme="minorHAnsi" w:cstheme="minorHAnsi"/>
          <w:sz w:val="22"/>
          <w:szCs w:val="22"/>
        </w:rPr>
        <w:t xml:space="preserve"> pri zabezpečovaní viditeľnosti sú </w:t>
      </w:r>
      <w:r w:rsidRPr="00337F6A">
        <w:rPr>
          <w:rFonts w:asciiTheme="minorHAnsi" w:hAnsiTheme="minorHAnsi" w:cstheme="minorHAnsi"/>
          <w:b/>
          <w:sz w:val="22"/>
          <w:szCs w:val="22"/>
        </w:rPr>
        <w:t>riadne odôvodnené prípady</w:t>
      </w:r>
      <w:r w:rsidRPr="00337F6A">
        <w:rPr>
          <w:rFonts w:asciiTheme="minorHAnsi" w:hAnsiTheme="minorHAnsi" w:cstheme="minorHAnsi"/>
          <w:sz w:val="22"/>
          <w:szCs w:val="22"/>
        </w:rPr>
        <w:t xml:space="preserve">, </w:t>
      </w:r>
      <w:r w:rsidRPr="00337F6A">
        <w:rPr>
          <w:rFonts w:asciiTheme="minorHAnsi" w:hAnsiTheme="minorHAnsi" w:cstheme="minorHAnsi"/>
          <w:sz w:val="22"/>
          <w:szCs w:val="22"/>
        </w:rPr>
        <w:lastRenderedPageBreak/>
        <w:t>keď uverejnenie takýchto informácií nie je možné z dôvodov týkajúcich sa bezpečnosti, verejného poriadku, vyšetrovania trestných činov a ochranou osobných údajov.</w:t>
      </w:r>
      <w:r w:rsidRPr="00337F6A">
        <w:rPr>
          <w:rStyle w:val="Odkaznapoznmkupodiarou"/>
          <w:rFonts w:asciiTheme="minorHAnsi" w:hAnsiTheme="minorHAnsi" w:cstheme="minorHAnsi"/>
          <w:sz w:val="22"/>
          <w:szCs w:val="22"/>
        </w:rPr>
        <w:footnoteReference w:id="98"/>
      </w:r>
    </w:p>
    <w:p w14:paraId="3C96B297" w14:textId="77777777" w:rsidR="00261974" w:rsidRPr="00337F6A" w:rsidRDefault="00261974" w:rsidP="00E1238A">
      <w:pPr>
        <w:pStyle w:val="Textpoznmkypodiarou"/>
        <w:spacing w:before="120"/>
        <w:jc w:val="both"/>
        <w:rPr>
          <w:rFonts w:asciiTheme="minorHAnsi" w:hAnsiTheme="minorHAnsi" w:cstheme="minorHAnsi"/>
          <w:sz w:val="22"/>
          <w:szCs w:val="22"/>
        </w:rPr>
      </w:pPr>
      <w:r w:rsidRPr="00337F6A">
        <w:rPr>
          <w:rFonts w:asciiTheme="minorHAnsi" w:hAnsiTheme="minorHAnsi" w:cstheme="minorHAnsi"/>
          <w:sz w:val="22"/>
          <w:szCs w:val="22"/>
        </w:rPr>
        <w:t>Prijímatelia môžu využívať aplikáciu „online generátor publicity“ na webovej stránke EK, kde je možné si stiahnuť logá EÚ a informáciou o spolufinancovaní a vytvoriť si podklady na zviditeľnenie (billboard, plagát atď.).</w:t>
      </w:r>
      <w:r w:rsidRPr="00337F6A">
        <w:rPr>
          <w:rStyle w:val="Odkaznapoznmkupodiarou"/>
          <w:rFonts w:asciiTheme="minorHAnsi" w:hAnsiTheme="minorHAnsi" w:cstheme="minorHAnsi"/>
          <w:sz w:val="22"/>
          <w:szCs w:val="22"/>
        </w:rPr>
        <w:footnoteReference w:id="99"/>
      </w:r>
    </w:p>
    <w:p w14:paraId="5D9A8A0F" w14:textId="641A73BA" w:rsidR="00365842" w:rsidRPr="00337F6A" w:rsidRDefault="00504B21" w:rsidP="00E1238A">
      <w:pPr>
        <w:pStyle w:val="Textpoznmkypodiarou"/>
        <w:spacing w:before="120"/>
        <w:jc w:val="both"/>
        <w:rPr>
          <w:rFonts w:asciiTheme="minorHAnsi" w:hAnsiTheme="minorHAnsi" w:cstheme="minorHAnsi"/>
          <w:sz w:val="22"/>
          <w:szCs w:val="22"/>
        </w:rPr>
      </w:pPr>
      <w:r w:rsidRPr="00337F6A">
        <w:rPr>
          <w:rFonts w:asciiTheme="minorHAnsi" w:hAnsiTheme="minorHAnsi" w:cstheme="minorHAnsi"/>
          <w:sz w:val="22"/>
          <w:szCs w:val="22"/>
        </w:rPr>
        <w:t xml:space="preserve">Bližšie </w:t>
      </w:r>
      <w:r w:rsidR="00261974" w:rsidRPr="00337F6A">
        <w:rPr>
          <w:rFonts w:asciiTheme="minorHAnsi" w:hAnsiTheme="minorHAnsi" w:cstheme="minorHAnsi"/>
          <w:sz w:val="22"/>
          <w:szCs w:val="22"/>
        </w:rPr>
        <w:t>informácie</w:t>
      </w:r>
      <w:r w:rsidR="00261974" w:rsidRPr="00337F6A">
        <w:rPr>
          <w:rStyle w:val="Odkaznapoznmkupodiarou"/>
          <w:rFonts w:asciiTheme="minorHAnsi" w:hAnsiTheme="minorHAnsi" w:cstheme="minorHAnsi"/>
          <w:sz w:val="22"/>
          <w:szCs w:val="22"/>
        </w:rPr>
        <w:footnoteReference w:id="100"/>
      </w:r>
      <w:r w:rsidR="00261974" w:rsidRPr="00337F6A">
        <w:rPr>
          <w:rFonts w:asciiTheme="minorHAnsi" w:hAnsiTheme="minorHAnsi" w:cstheme="minorHAnsi"/>
          <w:sz w:val="22"/>
          <w:szCs w:val="22"/>
        </w:rPr>
        <w:t xml:space="preserve"> a </w:t>
      </w:r>
      <w:r w:rsidRPr="00337F6A">
        <w:rPr>
          <w:rFonts w:asciiTheme="minorHAnsi" w:hAnsiTheme="minorHAnsi" w:cstheme="minorHAnsi"/>
          <w:sz w:val="22"/>
          <w:szCs w:val="22"/>
        </w:rPr>
        <w:t xml:space="preserve">postupy k zachovaniu princípov zviditeľňovania sú predmetom Manuálu procedúr a Príručky pre prijímateľa v platnom znení. </w:t>
      </w:r>
    </w:p>
    <w:p w14:paraId="0CAF3FCA" w14:textId="77777777" w:rsidR="00B92C7E" w:rsidRPr="00337F6A" w:rsidRDefault="00B92C7E" w:rsidP="00AE13E2">
      <w:pPr>
        <w:pStyle w:val="Textpoznmkypodiarou"/>
        <w:spacing w:before="120"/>
        <w:ind w:firstLine="708"/>
        <w:jc w:val="both"/>
        <w:rPr>
          <w:rFonts w:asciiTheme="minorHAnsi" w:hAnsiTheme="minorHAnsi" w:cstheme="minorHAnsi"/>
          <w:color w:val="0070C0"/>
          <w:sz w:val="22"/>
          <w:szCs w:val="22"/>
        </w:rPr>
      </w:pPr>
    </w:p>
    <w:p w14:paraId="3A2ECFCC" w14:textId="09A2C05D" w:rsidR="00D15540" w:rsidRPr="00337F6A" w:rsidRDefault="00393CAA" w:rsidP="00DB274B">
      <w:pPr>
        <w:pStyle w:val="Nadpis1"/>
        <w:spacing w:before="0" w:line="240" w:lineRule="auto"/>
        <w:rPr>
          <w:rFonts w:asciiTheme="minorHAnsi" w:hAnsiTheme="minorHAnsi" w:cstheme="minorHAnsi"/>
          <w:b/>
          <w:caps/>
          <w:sz w:val="22"/>
          <w:szCs w:val="22"/>
        </w:rPr>
      </w:pPr>
      <w:bookmarkStart w:id="1718" w:name="_Toc204683779"/>
      <w:r w:rsidRPr="00337F6A">
        <w:rPr>
          <w:rFonts w:asciiTheme="minorHAnsi" w:hAnsiTheme="minorHAnsi" w:cstheme="minorHAnsi"/>
          <w:b/>
          <w:caps/>
          <w:sz w:val="22"/>
          <w:szCs w:val="22"/>
        </w:rPr>
        <w:t>2</w:t>
      </w:r>
      <w:r w:rsidR="00F73BE7" w:rsidRPr="00337F6A">
        <w:rPr>
          <w:rFonts w:asciiTheme="minorHAnsi" w:hAnsiTheme="minorHAnsi" w:cstheme="minorHAnsi"/>
          <w:b/>
          <w:caps/>
          <w:sz w:val="22"/>
          <w:szCs w:val="22"/>
        </w:rPr>
        <w:t>0</w:t>
      </w:r>
      <w:r w:rsidR="00D15540" w:rsidRPr="00337F6A">
        <w:rPr>
          <w:rFonts w:asciiTheme="minorHAnsi" w:hAnsiTheme="minorHAnsi" w:cstheme="minorHAnsi"/>
          <w:b/>
          <w:caps/>
          <w:sz w:val="22"/>
          <w:szCs w:val="22"/>
        </w:rPr>
        <w:t>. Technická pomoc</w:t>
      </w:r>
      <w:bookmarkEnd w:id="1718"/>
    </w:p>
    <w:p w14:paraId="596671B8" w14:textId="77777777" w:rsidR="00DB274B" w:rsidRPr="00337F6A" w:rsidRDefault="00DB274B" w:rsidP="00DB274B">
      <w:pPr>
        <w:spacing w:after="0" w:line="240" w:lineRule="auto"/>
        <w:jc w:val="both"/>
        <w:rPr>
          <w:rFonts w:cstheme="minorHAnsi"/>
          <w:bCs/>
        </w:rPr>
      </w:pPr>
    </w:p>
    <w:p w14:paraId="30E68D6B" w14:textId="21ED5B03" w:rsidR="0095501E" w:rsidRPr="00337F6A" w:rsidRDefault="0095501E" w:rsidP="00DB274B">
      <w:pPr>
        <w:spacing w:after="0" w:line="240" w:lineRule="auto"/>
        <w:jc w:val="both"/>
        <w:rPr>
          <w:rFonts w:cstheme="minorHAnsi"/>
          <w:bCs/>
        </w:rPr>
      </w:pPr>
      <w:r w:rsidRPr="00337F6A">
        <w:rPr>
          <w:rFonts w:cstheme="minorHAnsi"/>
          <w:bCs/>
        </w:rPr>
        <w:t xml:space="preserve">Z každého fondu nariadenia </w:t>
      </w:r>
      <w:r w:rsidR="007216D2" w:rsidRPr="00337F6A">
        <w:rPr>
          <w:rFonts w:cstheme="minorHAnsi"/>
          <w:bCs/>
        </w:rPr>
        <w:t xml:space="preserve">o spoločných ustanoveniach </w:t>
      </w:r>
      <w:r w:rsidRPr="00337F6A">
        <w:rPr>
          <w:rFonts w:cstheme="minorHAnsi"/>
          <w:bCs/>
        </w:rPr>
        <w:t>je možné podporiť akcie technickej pomoci oprávnené na pomoc z ktoréhokoľvek iného fondu nariadenia</w:t>
      </w:r>
      <w:r w:rsidR="007216D2" w:rsidRPr="00337F6A">
        <w:rPr>
          <w:rFonts w:cstheme="minorHAnsi"/>
          <w:bCs/>
        </w:rPr>
        <w:t xml:space="preserve"> o spoločných ustanoveniach</w:t>
      </w:r>
      <w:r w:rsidRPr="00337F6A">
        <w:rPr>
          <w:rFonts w:cstheme="minorHAnsi"/>
          <w:bCs/>
        </w:rPr>
        <w:t>. Technická pomoc programov AMIF, ISF a BMVI sa realizuje</w:t>
      </w:r>
      <w:r w:rsidRPr="00337F6A">
        <w:rPr>
          <w:rFonts w:cstheme="minorHAnsi"/>
          <w:b/>
          <w:bCs/>
        </w:rPr>
        <w:t xml:space="preserve"> paušálnym </w:t>
      </w:r>
      <w:r w:rsidR="009115E5" w:rsidRPr="00337F6A">
        <w:rPr>
          <w:rFonts w:cstheme="minorHAnsi"/>
          <w:b/>
          <w:bCs/>
        </w:rPr>
        <w:t>financovaním</w:t>
      </w:r>
      <w:r w:rsidRPr="00337F6A">
        <w:rPr>
          <w:rStyle w:val="Odkaznapoznmkupodiarou"/>
          <w:rFonts w:cstheme="minorHAnsi"/>
          <w:b/>
          <w:bCs/>
        </w:rPr>
        <w:footnoteReference w:id="101"/>
      </w:r>
      <w:r w:rsidRPr="00337F6A">
        <w:rPr>
          <w:rFonts w:cstheme="minorHAnsi"/>
          <w:b/>
          <w:bCs/>
        </w:rPr>
        <w:t xml:space="preserve"> </w:t>
      </w:r>
      <w:r w:rsidRPr="00337F6A">
        <w:rPr>
          <w:rFonts w:cstheme="minorHAnsi"/>
          <w:bCs/>
        </w:rPr>
        <w:t xml:space="preserve">a má </w:t>
      </w:r>
      <w:r w:rsidRPr="00337F6A">
        <w:rPr>
          <w:rFonts w:cstheme="minorHAnsi"/>
          <w:b/>
          <w:bCs/>
        </w:rPr>
        <w:t>formu špecifického cieľa.</w:t>
      </w:r>
      <w:r w:rsidRPr="00337F6A">
        <w:rPr>
          <w:rFonts w:cstheme="minorHAnsi"/>
          <w:bCs/>
        </w:rPr>
        <w:t xml:space="preserve"> Refundácia sa vykoná uplatnením percentuálnej hodnoty </w:t>
      </w:r>
      <w:r w:rsidRPr="00337F6A">
        <w:rPr>
          <w:rFonts w:cstheme="minorHAnsi"/>
          <w:b/>
          <w:bCs/>
        </w:rPr>
        <w:t>6% na oprávnené výdavky zahrnuté v každej žiadosti o platbu pre EK</w:t>
      </w:r>
      <w:r w:rsidRPr="00337F6A">
        <w:rPr>
          <w:rFonts w:cstheme="minorHAnsi"/>
          <w:bCs/>
        </w:rPr>
        <w:t xml:space="preserve"> </w:t>
      </w:r>
      <w:r w:rsidRPr="00337F6A">
        <w:rPr>
          <w:rFonts w:cstheme="minorHAnsi"/>
          <w:b/>
          <w:bCs/>
        </w:rPr>
        <w:t>z toho istého fondu, z ktorého sa refundujú oprávnené výdavky.</w:t>
      </w:r>
      <w:r w:rsidRPr="00337F6A">
        <w:rPr>
          <w:rStyle w:val="Odkaznapoznmkupodiarou"/>
          <w:rFonts w:cstheme="minorHAnsi"/>
          <w:b/>
          <w:bCs/>
        </w:rPr>
        <w:footnoteReference w:id="102"/>
      </w:r>
      <w:r w:rsidRPr="00337F6A">
        <w:rPr>
          <w:rFonts w:cstheme="minorHAnsi"/>
          <w:b/>
          <w:bCs/>
        </w:rPr>
        <w:t xml:space="preserve"> </w:t>
      </w:r>
      <w:r w:rsidR="00A627FA" w:rsidRPr="00337F6A">
        <w:rPr>
          <w:rFonts w:cstheme="minorHAnsi"/>
          <w:bCs/>
        </w:rPr>
        <w:t>Refundácia sa vykoná riadiacemu orgánu.</w:t>
      </w:r>
    </w:p>
    <w:p w14:paraId="17CC0037" w14:textId="77777777" w:rsidR="0095501E" w:rsidRPr="00337F6A" w:rsidRDefault="0095501E" w:rsidP="0095501E">
      <w:pPr>
        <w:ind w:firstLine="426"/>
        <w:jc w:val="both"/>
        <w:rPr>
          <w:rFonts w:cstheme="minorHAnsi"/>
        </w:rPr>
      </w:pPr>
      <w:r w:rsidRPr="00337F6A">
        <w:rPr>
          <w:rFonts w:cstheme="minorHAnsi"/>
          <w:b/>
          <w:bCs/>
        </w:rPr>
        <w:t xml:space="preserve">Typy intervencií </w:t>
      </w:r>
      <w:r w:rsidRPr="00337F6A">
        <w:rPr>
          <w:rFonts w:cstheme="minorHAnsi"/>
          <w:bCs/>
        </w:rPr>
        <w:t xml:space="preserve">pre technickú pomoc </w:t>
      </w:r>
      <w:r w:rsidR="00C956BF" w:rsidRPr="00337F6A">
        <w:rPr>
          <w:rFonts w:cstheme="minorHAnsi"/>
          <w:bCs/>
        </w:rPr>
        <w:t xml:space="preserve">podľa </w:t>
      </w:r>
      <w:r w:rsidRPr="00337F6A">
        <w:rPr>
          <w:rFonts w:cstheme="minorHAnsi"/>
          <w:b/>
          <w:bCs/>
        </w:rPr>
        <w:t>nariaden</w:t>
      </w:r>
      <w:r w:rsidR="00C956BF" w:rsidRPr="00337F6A">
        <w:rPr>
          <w:rFonts w:cstheme="minorHAnsi"/>
          <w:b/>
          <w:bCs/>
        </w:rPr>
        <w:t>í o AMIF, ISF a BMVI</w:t>
      </w:r>
      <w:r w:rsidR="00C956BF" w:rsidRPr="00337F6A">
        <w:rPr>
          <w:rFonts w:cstheme="minorHAnsi"/>
          <w:bCs/>
        </w:rPr>
        <w:t xml:space="preserve"> sú</w:t>
      </w:r>
      <w:r w:rsidRPr="00337F6A">
        <w:rPr>
          <w:rFonts w:cstheme="minorHAnsi"/>
        </w:rPr>
        <w:t>:</w:t>
      </w:r>
    </w:p>
    <w:p w14:paraId="0830F641" w14:textId="77777777" w:rsidR="0095501E" w:rsidRPr="00337F6A" w:rsidRDefault="0095501E" w:rsidP="00A81105">
      <w:pPr>
        <w:pStyle w:val="Odsekzoznamu"/>
        <w:numPr>
          <w:ilvl w:val="0"/>
          <w:numId w:val="18"/>
        </w:numPr>
        <w:jc w:val="both"/>
        <w:rPr>
          <w:rFonts w:cstheme="minorHAnsi"/>
        </w:rPr>
      </w:pPr>
      <w:r w:rsidRPr="00337F6A">
        <w:rPr>
          <w:rFonts w:cstheme="minorHAnsi"/>
        </w:rPr>
        <w:t>Informácie a komunikácia</w:t>
      </w:r>
    </w:p>
    <w:p w14:paraId="5963DEE6" w14:textId="77777777" w:rsidR="0095501E" w:rsidRPr="00337F6A" w:rsidRDefault="0095501E" w:rsidP="00A81105">
      <w:pPr>
        <w:pStyle w:val="Odsekzoznamu"/>
        <w:numPr>
          <w:ilvl w:val="0"/>
          <w:numId w:val="18"/>
        </w:numPr>
        <w:jc w:val="both"/>
        <w:rPr>
          <w:rFonts w:cstheme="minorHAnsi"/>
        </w:rPr>
      </w:pPr>
      <w:r w:rsidRPr="00337F6A">
        <w:rPr>
          <w:rFonts w:cstheme="minorHAnsi"/>
          <w:bCs/>
          <w:color w:val="000000"/>
        </w:rPr>
        <w:t>Príprava, vykonávanie, monitorovanie a kontrola</w:t>
      </w:r>
    </w:p>
    <w:p w14:paraId="676AFBBD" w14:textId="77777777" w:rsidR="0095501E" w:rsidRPr="00337F6A" w:rsidRDefault="0095501E" w:rsidP="00A81105">
      <w:pPr>
        <w:pStyle w:val="Odsekzoznamu"/>
        <w:numPr>
          <w:ilvl w:val="0"/>
          <w:numId w:val="18"/>
        </w:numPr>
        <w:jc w:val="both"/>
        <w:rPr>
          <w:rFonts w:cstheme="minorHAnsi"/>
        </w:rPr>
      </w:pPr>
      <w:r w:rsidRPr="00337F6A">
        <w:rPr>
          <w:rFonts w:cstheme="minorHAnsi"/>
        </w:rPr>
        <w:t>Hodnotenie a štúdie, zber údajov</w:t>
      </w:r>
    </w:p>
    <w:p w14:paraId="0E4867DE" w14:textId="6A4D3690" w:rsidR="0095501E" w:rsidRDefault="0095501E" w:rsidP="00A81105">
      <w:pPr>
        <w:pStyle w:val="Odsekzoznamu"/>
        <w:numPr>
          <w:ilvl w:val="0"/>
          <w:numId w:val="18"/>
        </w:numPr>
        <w:jc w:val="both"/>
        <w:rPr>
          <w:rFonts w:cstheme="minorHAnsi"/>
        </w:rPr>
      </w:pPr>
      <w:r w:rsidRPr="00337F6A">
        <w:rPr>
          <w:rFonts w:cstheme="minorHAnsi"/>
        </w:rPr>
        <w:t>Budovanie kapacít.</w:t>
      </w:r>
    </w:p>
    <w:p w14:paraId="0AC559D6" w14:textId="77777777" w:rsidR="0095501E" w:rsidRPr="00337F6A" w:rsidRDefault="0095501E" w:rsidP="00AA7557">
      <w:pPr>
        <w:pStyle w:val="Textpoznmkypodiarou"/>
        <w:spacing w:before="120"/>
        <w:jc w:val="both"/>
        <w:rPr>
          <w:rFonts w:asciiTheme="minorHAnsi" w:hAnsiTheme="minorHAnsi" w:cstheme="minorHAnsi"/>
          <w:sz w:val="22"/>
          <w:szCs w:val="22"/>
        </w:rPr>
      </w:pPr>
    </w:p>
    <w:p w14:paraId="50142455" w14:textId="43BA552D" w:rsidR="0052586B" w:rsidRPr="00337F6A" w:rsidRDefault="00393CAA" w:rsidP="00DB274B">
      <w:pPr>
        <w:pStyle w:val="Nadpis1"/>
        <w:spacing w:before="0" w:line="240" w:lineRule="auto"/>
        <w:rPr>
          <w:rFonts w:asciiTheme="minorHAnsi" w:hAnsiTheme="minorHAnsi" w:cstheme="minorHAnsi"/>
          <w:b/>
          <w:caps/>
          <w:sz w:val="22"/>
          <w:szCs w:val="22"/>
        </w:rPr>
      </w:pPr>
      <w:bookmarkStart w:id="1719" w:name="_Toc204683780"/>
      <w:r w:rsidRPr="00337F6A">
        <w:rPr>
          <w:rFonts w:asciiTheme="minorHAnsi" w:hAnsiTheme="minorHAnsi" w:cstheme="minorHAnsi"/>
          <w:b/>
          <w:caps/>
          <w:sz w:val="22"/>
          <w:szCs w:val="22"/>
        </w:rPr>
        <w:t>2</w:t>
      </w:r>
      <w:r w:rsidR="00F73BE7" w:rsidRPr="00337F6A">
        <w:rPr>
          <w:rFonts w:asciiTheme="minorHAnsi" w:hAnsiTheme="minorHAnsi" w:cstheme="minorHAnsi"/>
          <w:b/>
          <w:caps/>
          <w:sz w:val="22"/>
          <w:szCs w:val="22"/>
        </w:rPr>
        <w:t>1</w:t>
      </w:r>
      <w:r w:rsidR="0052586B" w:rsidRPr="00337F6A">
        <w:rPr>
          <w:rFonts w:asciiTheme="minorHAnsi" w:hAnsiTheme="minorHAnsi" w:cstheme="minorHAnsi"/>
          <w:b/>
          <w:caps/>
          <w:sz w:val="22"/>
          <w:szCs w:val="22"/>
        </w:rPr>
        <w:t>. KONFLIKT ZÁUJMOV</w:t>
      </w:r>
      <w:bookmarkEnd w:id="1719"/>
    </w:p>
    <w:p w14:paraId="3C5E4E8B" w14:textId="77777777" w:rsidR="00DB274B" w:rsidRPr="00337F6A" w:rsidRDefault="00DB274B" w:rsidP="00DB274B">
      <w:pPr>
        <w:spacing w:after="0" w:line="240" w:lineRule="auto"/>
        <w:jc w:val="both"/>
        <w:rPr>
          <w:rFonts w:cstheme="minorHAnsi"/>
          <w:b/>
        </w:rPr>
      </w:pPr>
    </w:p>
    <w:p w14:paraId="2FC2B68F" w14:textId="583D226B" w:rsidR="0052586B" w:rsidRPr="00337F6A" w:rsidRDefault="0052586B" w:rsidP="00DB274B">
      <w:pPr>
        <w:spacing w:after="0" w:line="240" w:lineRule="auto"/>
        <w:jc w:val="both"/>
        <w:rPr>
          <w:rFonts w:cstheme="minorHAnsi"/>
        </w:rPr>
      </w:pPr>
      <w:r w:rsidRPr="00337F6A">
        <w:rPr>
          <w:rFonts w:cstheme="minorHAnsi"/>
          <w:b/>
        </w:rPr>
        <w:t xml:space="preserve">Konfliktom záujmov </w:t>
      </w:r>
      <w:r w:rsidRPr="00337F6A">
        <w:rPr>
          <w:rFonts w:cstheme="minorHAnsi"/>
        </w:rPr>
        <w:t>sa rozumie skutočnosť, keď z rodinných alebo citových dôvodov, politickej alebo národnej príslušnosti, ekonomického záujmu alebo akéhokoľvek iného priameho alebo nepriameho osobného záujmu je narušený alebo ohrozený nestranný a objektívny výkon činností pri poskytovaní a použití NFP, kontrole a audite. Konflikt záujmov je zakázaný.</w:t>
      </w:r>
      <w:r w:rsidRPr="00337F6A">
        <w:rPr>
          <w:rStyle w:val="Odkaznapoznmkupodiarou"/>
          <w:rFonts w:cstheme="minorHAnsi"/>
        </w:rPr>
        <w:footnoteReference w:id="103"/>
      </w:r>
      <w:r w:rsidRPr="00337F6A">
        <w:rPr>
          <w:rFonts w:cstheme="minorHAnsi"/>
        </w:rPr>
        <w:t xml:space="preserve">  </w:t>
      </w:r>
    </w:p>
    <w:p w14:paraId="5BE25215" w14:textId="39D99CA0" w:rsidR="0052586B" w:rsidRPr="00337F6A" w:rsidRDefault="0052586B" w:rsidP="0052586B">
      <w:pPr>
        <w:jc w:val="both"/>
        <w:rPr>
          <w:rFonts w:cstheme="minorHAnsi"/>
        </w:rPr>
      </w:pPr>
      <w:r w:rsidRPr="00337F6A">
        <w:rPr>
          <w:rFonts w:eastAsia="Times New Roman" w:cstheme="minorHAnsi"/>
          <w:b/>
          <w:lang w:eastAsia="sk-SK"/>
        </w:rPr>
        <w:t>Žiadateľ, prijímateľ a riadiaci orgán</w:t>
      </w:r>
      <w:r w:rsidRPr="00337F6A">
        <w:rPr>
          <w:rFonts w:eastAsia="Times New Roman" w:cstheme="minorHAnsi"/>
          <w:lang w:eastAsia="sk-SK"/>
        </w:rPr>
        <w:t xml:space="preserve"> sú povinní prijať vhodné opatrenia na predchádzanie konfliktu záujmov pri činnostiach, ktoré patria do ich zodpovednosti a na riešenie situácií, ktoré môžu byť </w:t>
      </w:r>
      <w:r w:rsidRPr="00337F6A">
        <w:rPr>
          <w:rFonts w:eastAsia="Times New Roman" w:cstheme="minorHAnsi"/>
          <w:b/>
          <w:lang w:eastAsia="sk-SK"/>
        </w:rPr>
        <w:t>objektívne vnímané</w:t>
      </w:r>
      <w:r w:rsidRPr="00337F6A">
        <w:rPr>
          <w:rFonts w:eastAsia="Times New Roman" w:cstheme="minorHAnsi"/>
          <w:lang w:eastAsia="sk-SK"/>
        </w:rPr>
        <w:t xml:space="preserve"> ako konflikt záujmov. Ak sa osoba, ktorá sa podieľa na príprave výzvy, rozhodovaní v konaní o poskytnutí NFP, príprave a realizácii projektu, alebo iná osoba dozvie o skutočnostiach nasvedčujúcich konflikt záujmov, </w:t>
      </w:r>
      <w:r w:rsidRPr="00337F6A">
        <w:rPr>
          <w:rFonts w:eastAsia="Times New Roman" w:cstheme="minorHAnsi"/>
          <w:b/>
          <w:lang w:eastAsia="sk-SK"/>
        </w:rPr>
        <w:t>písomne oznámi</w:t>
      </w:r>
      <w:r w:rsidRPr="00337F6A">
        <w:rPr>
          <w:rFonts w:eastAsia="Times New Roman" w:cstheme="minorHAnsi"/>
          <w:lang w:eastAsia="sk-SK"/>
        </w:rPr>
        <w:t xml:space="preserve"> túto skutočnosť bezodkladne riadiacemu orgánu. Ak je touto osobou zamestnanec riadiaceho orgánu, písomne oznámi túto skutočnosť svojmu </w:t>
      </w:r>
      <w:r w:rsidRPr="00337F6A">
        <w:rPr>
          <w:rFonts w:eastAsia="Times New Roman" w:cstheme="minorHAnsi"/>
          <w:lang w:eastAsia="sk-SK"/>
        </w:rPr>
        <w:lastRenderedPageBreak/>
        <w:t xml:space="preserve">najbližšiemu nadriadenému ako aj generálnemu riaditeľovi príslušnej sekcie. Riadiaci orgán vylúči osobu, ktorá je v konflikte záujmov, na základe oznámenia alebo z vlastného podnetu. Riadiaci orgán o vylúčení písomne informuje vylúčenú osobu a vylúčená osoba sa na činnostiach, ktorých sa konflikt záujmov týka, ďalej nezúčastňuje. Riadiaci orgán je povinný </w:t>
      </w:r>
      <w:r w:rsidRPr="00337F6A">
        <w:rPr>
          <w:rFonts w:eastAsia="Times New Roman" w:cstheme="minorHAnsi"/>
          <w:b/>
          <w:bCs/>
          <w:lang w:eastAsia="sk-SK"/>
        </w:rPr>
        <w:t>archivovať</w:t>
      </w:r>
      <w:r w:rsidRPr="00337F6A">
        <w:rPr>
          <w:rFonts w:eastAsia="Times New Roman" w:cstheme="minorHAnsi"/>
          <w:lang w:eastAsia="sk-SK"/>
        </w:rPr>
        <w:t xml:space="preserve"> písomný záznam z vyhodnotenia situácie nasvedčujúcej konflikt záujmov spolu s podpornou dokumentáciou ako súčasť projektovej dokumentácie.</w:t>
      </w:r>
      <w:r w:rsidRPr="00337F6A">
        <w:rPr>
          <w:rStyle w:val="Odkaznapoznmkupodiarou"/>
          <w:rFonts w:eastAsia="Times New Roman" w:cstheme="minorHAnsi"/>
          <w:lang w:eastAsia="sk-SK"/>
        </w:rPr>
        <w:footnoteReference w:id="104"/>
      </w:r>
      <w:r w:rsidRPr="00337F6A">
        <w:rPr>
          <w:rFonts w:eastAsia="Times New Roman" w:cstheme="minorHAnsi"/>
          <w:lang w:eastAsia="sk-SK"/>
        </w:rPr>
        <w:t xml:space="preserve"> </w:t>
      </w:r>
    </w:p>
    <w:p w14:paraId="391BD13B" w14:textId="73CEC23E" w:rsidR="00B93D40" w:rsidRPr="00337F6A" w:rsidRDefault="00B93D40" w:rsidP="00DB274B">
      <w:pPr>
        <w:widowControl w:val="0"/>
        <w:autoSpaceDE w:val="0"/>
        <w:autoSpaceDN w:val="0"/>
        <w:adjustRightInd w:val="0"/>
        <w:spacing w:after="0" w:line="240" w:lineRule="auto"/>
        <w:rPr>
          <w:rFonts w:eastAsia="Times New Roman" w:cstheme="minorHAnsi"/>
          <w:bCs/>
          <w:lang w:eastAsia="sk-SK"/>
        </w:rPr>
      </w:pPr>
      <w:r w:rsidRPr="00337F6A">
        <w:rPr>
          <w:rFonts w:eastAsia="Times New Roman" w:cstheme="minorHAnsi"/>
          <w:b/>
          <w:lang w:eastAsia="sk-SK"/>
        </w:rPr>
        <w:t>Ak riadiaci orgán zistí konflikt záujmov</w:t>
      </w:r>
      <w:r w:rsidRPr="00337F6A">
        <w:rPr>
          <w:rFonts w:eastAsia="Times New Roman" w:cstheme="minorHAnsi"/>
          <w:lang w:eastAsia="sk-SK"/>
        </w:rPr>
        <w:t xml:space="preserve">, s ohľadom na situáciu a závažnosť porušenia zákazu konfliktu záujmov </w:t>
      </w:r>
      <w:r w:rsidRPr="00337F6A">
        <w:rPr>
          <w:rFonts w:eastAsia="Times New Roman" w:cstheme="minorHAnsi"/>
          <w:bCs/>
          <w:lang w:eastAsia="sk-SK"/>
        </w:rPr>
        <w:t>môže predovšetkým:</w:t>
      </w:r>
    </w:p>
    <w:p w14:paraId="7B36A337" w14:textId="77777777" w:rsidR="00B93D40" w:rsidRPr="00337F6A" w:rsidRDefault="00B93D40" w:rsidP="00A81105">
      <w:pPr>
        <w:widowControl w:val="0"/>
        <w:numPr>
          <w:ilvl w:val="0"/>
          <w:numId w:val="23"/>
        </w:numPr>
        <w:autoSpaceDE w:val="0"/>
        <w:autoSpaceDN w:val="0"/>
        <w:adjustRightInd w:val="0"/>
        <w:spacing w:after="0" w:line="240" w:lineRule="auto"/>
        <w:ind w:left="426" w:hanging="284"/>
        <w:jc w:val="both"/>
        <w:rPr>
          <w:rFonts w:eastAsia="Times New Roman" w:cstheme="minorHAnsi"/>
          <w:lang w:eastAsia="sk-SK"/>
        </w:rPr>
      </w:pPr>
      <w:r w:rsidRPr="00337F6A">
        <w:rPr>
          <w:rFonts w:eastAsia="Times New Roman" w:cstheme="minorHAnsi"/>
          <w:lang w:eastAsia="sk-SK"/>
        </w:rPr>
        <w:t xml:space="preserve">uznať výdavky v projekte z časti alebo úplne za neoprávnené, </w:t>
      </w:r>
    </w:p>
    <w:p w14:paraId="7A206C90" w14:textId="77777777" w:rsidR="00B93D40" w:rsidRPr="00337F6A" w:rsidRDefault="00B93D40" w:rsidP="00A81105">
      <w:pPr>
        <w:widowControl w:val="0"/>
        <w:numPr>
          <w:ilvl w:val="0"/>
          <w:numId w:val="23"/>
        </w:numPr>
        <w:autoSpaceDE w:val="0"/>
        <w:autoSpaceDN w:val="0"/>
        <w:adjustRightInd w:val="0"/>
        <w:spacing w:after="0" w:line="240" w:lineRule="auto"/>
        <w:ind w:left="426" w:hanging="284"/>
        <w:rPr>
          <w:rFonts w:eastAsia="Times New Roman" w:cstheme="minorHAnsi"/>
          <w:lang w:eastAsia="sk-SK"/>
        </w:rPr>
      </w:pPr>
      <w:r w:rsidRPr="00337F6A">
        <w:rPr>
          <w:rFonts w:eastAsia="Times New Roman" w:cstheme="minorHAnsi"/>
          <w:lang w:eastAsia="sk-SK"/>
        </w:rPr>
        <w:t xml:space="preserve">odstúpiť od zmluvy o poskytnutí NFP alebo túto zmluvu vypovedať, </w:t>
      </w:r>
    </w:p>
    <w:p w14:paraId="48F1CC9E" w14:textId="77777777" w:rsidR="00B93D40" w:rsidRPr="00337F6A" w:rsidRDefault="00B93D40" w:rsidP="00A81105">
      <w:pPr>
        <w:widowControl w:val="0"/>
        <w:numPr>
          <w:ilvl w:val="0"/>
          <w:numId w:val="23"/>
        </w:numPr>
        <w:autoSpaceDE w:val="0"/>
        <w:autoSpaceDN w:val="0"/>
        <w:adjustRightInd w:val="0"/>
        <w:spacing w:after="0" w:line="240" w:lineRule="auto"/>
        <w:ind w:left="426" w:hanging="284"/>
        <w:rPr>
          <w:rFonts w:eastAsia="Times New Roman" w:cstheme="minorHAnsi"/>
          <w:lang w:eastAsia="sk-SK"/>
        </w:rPr>
      </w:pPr>
      <w:r w:rsidRPr="00337F6A">
        <w:rPr>
          <w:rFonts w:eastAsia="Times New Roman" w:cstheme="minorHAnsi"/>
          <w:lang w:eastAsia="sk-SK"/>
        </w:rPr>
        <w:t xml:space="preserve">preskúmať rozhodnutie o schválení žiadosti o NFP, </w:t>
      </w:r>
    </w:p>
    <w:p w14:paraId="7F43B06C" w14:textId="77777777" w:rsidR="00B93D40" w:rsidRPr="00337F6A" w:rsidRDefault="00B93D40" w:rsidP="00A81105">
      <w:pPr>
        <w:widowControl w:val="0"/>
        <w:numPr>
          <w:ilvl w:val="0"/>
          <w:numId w:val="23"/>
        </w:numPr>
        <w:autoSpaceDE w:val="0"/>
        <w:autoSpaceDN w:val="0"/>
        <w:adjustRightInd w:val="0"/>
        <w:spacing w:after="0" w:line="240" w:lineRule="auto"/>
        <w:ind w:left="426" w:hanging="284"/>
        <w:rPr>
          <w:rFonts w:eastAsia="Times New Roman" w:cstheme="minorHAnsi"/>
          <w:lang w:eastAsia="sk-SK"/>
        </w:rPr>
      </w:pPr>
      <w:r w:rsidRPr="00337F6A">
        <w:rPr>
          <w:rFonts w:eastAsia="Times New Roman" w:cstheme="minorHAnsi"/>
          <w:lang w:eastAsia="sk-SK"/>
        </w:rPr>
        <w:t>postupovať podľa osobitného predpisu (</w:t>
      </w:r>
      <w:r w:rsidRPr="00337F6A">
        <w:rPr>
          <w:rFonts w:cstheme="minorHAnsi"/>
        </w:rPr>
        <w:t>podľa zákona č. 55/2017 Z. z. o štátnej službe a o zmene a doplnení niektorých zákonov v znení neskorších predpisov a pod.)</w:t>
      </w:r>
      <w:r w:rsidR="00675A42" w:rsidRPr="00337F6A">
        <w:rPr>
          <w:rFonts w:cstheme="minorHAnsi"/>
        </w:rPr>
        <w:t>,</w:t>
      </w:r>
      <w:r w:rsidRPr="00337F6A">
        <w:rPr>
          <w:rFonts w:eastAsia="Times New Roman" w:cstheme="minorHAnsi"/>
          <w:lang w:eastAsia="sk-SK"/>
        </w:rPr>
        <w:t xml:space="preserve"> alebo </w:t>
      </w:r>
    </w:p>
    <w:p w14:paraId="7D5F8DAC" w14:textId="10BF092A" w:rsidR="00393CAA" w:rsidRPr="00337F6A" w:rsidRDefault="00B93D40" w:rsidP="00B9194A">
      <w:pPr>
        <w:widowControl w:val="0"/>
        <w:numPr>
          <w:ilvl w:val="0"/>
          <w:numId w:val="23"/>
        </w:numPr>
        <w:autoSpaceDE w:val="0"/>
        <w:autoSpaceDN w:val="0"/>
        <w:adjustRightInd w:val="0"/>
        <w:spacing w:after="0" w:line="240" w:lineRule="auto"/>
        <w:ind w:left="426" w:hanging="284"/>
        <w:jc w:val="both"/>
        <w:rPr>
          <w:rFonts w:eastAsia="Times New Roman" w:cstheme="minorHAnsi"/>
          <w:lang w:eastAsia="sk-SK"/>
        </w:rPr>
      </w:pPr>
      <w:r w:rsidRPr="00337F6A">
        <w:rPr>
          <w:rFonts w:eastAsia="Times New Roman" w:cstheme="minorHAnsi"/>
          <w:lang w:eastAsia="sk-SK"/>
        </w:rPr>
        <w:t xml:space="preserve">postúpiť vec na konanie podľa osobitného predpisu </w:t>
      </w:r>
      <w:r w:rsidRPr="00337F6A">
        <w:rPr>
          <w:rFonts w:cstheme="minorHAnsi"/>
        </w:rPr>
        <w:t>(podľa zákona Slovenskej národnej rady č. 372/1990 Zb. o priestupkoch v znení neskorších predpisov, podľa Trestného poriadku a pod.).</w:t>
      </w:r>
    </w:p>
    <w:p w14:paraId="55CAF738" w14:textId="77777777" w:rsidR="005821BC" w:rsidRPr="00337F6A" w:rsidRDefault="005821BC" w:rsidP="005821BC">
      <w:pPr>
        <w:widowControl w:val="0"/>
        <w:autoSpaceDE w:val="0"/>
        <w:autoSpaceDN w:val="0"/>
        <w:adjustRightInd w:val="0"/>
        <w:spacing w:after="0" w:line="240" w:lineRule="auto"/>
        <w:jc w:val="both"/>
        <w:rPr>
          <w:rFonts w:cstheme="minorHAnsi"/>
        </w:rPr>
      </w:pPr>
    </w:p>
    <w:p w14:paraId="1233E031" w14:textId="77777777" w:rsidR="00386EAA" w:rsidRDefault="00386EAA" w:rsidP="00DB274B">
      <w:pPr>
        <w:pStyle w:val="Nadpis1"/>
        <w:spacing w:before="0" w:line="240" w:lineRule="auto"/>
        <w:rPr>
          <w:rFonts w:asciiTheme="minorHAnsi" w:hAnsiTheme="minorHAnsi" w:cstheme="minorHAnsi"/>
          <w:b/>
          <w:caps/>
          <w:sz w:val="22"/>
          <w:szCs w:val="22"/>
        </w:rPr>
      </w:pPr>
    </w:p>
    <w:p w14:paraId="6444B617" w14:textId="38F460D7" w:rsidR="00110FD4" w:rsidRPr="001427DF" w:rsidRDefault="00393CAA" w:rsidP="00DB274B">
      <w:pPr>
        <w:pStyle w:val="Nadpis1"/>
        <w:spacing w:before="0" w:line="240" w:lineRule="auto"/>
        <w:rPr>
          <w:rFonts w:asciiTheme="minorHAnsi" w:hAnsiTheme="minorHAnsi" w:cstheme="minorHAnsi"/>
          <w:b/>
          <w:caps/>
          <w:sz w:val="22"/>
          <w:szCs w:val="22"/>
        </w:rPr>
      </w:pPr>
      <w:bookmarkStart w:id="1720" w:name="_Toc204683781"/>
      <w:r w:rsidRPr="008617A7">
        <w:rPr>
          <w:rFonts w:asciiTheme="minorHAnsi" w:hAnsiTheme="minorHAnsi" w:cstheme="minorHAnsi"/>
          <w:b/>
          <w:caps/>
          <w:sz w:val="22"/>
          <w:szCs w:val="22"/>
        </w:rPr>
        <w:t>2</w:t>
      </w:r>
      <w:r w:rsidR="00F73BE7" w:rsidRPr="008617A7">
        <w:rPr>
          <w:rFonts w:asciiTheme="minorHAnsi" w:hAnsiTheme="minorHAnsi" w:cstheme="minorHAnsi"/>
          <w:b/>
          <w:caps/>
          <w:sz w:val="22"/>
          <w:szCs w:val="22"/>
        </w:rPr>
        <w:t>2</w:t>
      </w:r>
      <w:r w:rsidR="005821BC" w:rsidRPr="00167B18">
        <w:rPr>
          <w:rFonts w:asciiTheme="minorHAnsi" w:hAnsiTheme="minorHAnsi" w:cstheme="minorHAnsi"/>
          <w:b/>
          <w:caps/>
          <w:sz w:val="22"/>
          <w:szCs w:val="22"/>
        </w:rPr>
        <w:t xml:space="preserve">. </w:t>
      </w:r>
      <w:r w:rsidR="00110FD4" w:rsidRPr="00C04E37">
        <w:rPr>
          <w:rFonts w:asciiTheme="minorHAnsi" w:hAnsiTheme="minorHAnsi" w:cstheme="minorHAnsi"/>
          <w:b/>
          <w:caps/>
          <w:sz w:val="22"/>
          <w:szCs w:val="22"/>
        </w:rPr>
        <w:t>RIADENIE RIZÍK</w:t>
      </w:r>
      <w:bookmarkEnd w:id="1720"/>
    </w:p>
    <w:p w14:paraId="29C4C1CC" w14:textId="77777777" w:rsidR="00110FD4" w:rsidRPr="008622EC" w:rsidRDefault="00110FD4" w:rsidP="00DB274B">
      <w:pPr>
        <w:widowControl w:val="0"/>
        <w:autoSpaceDE w:val="0"/>
        <w:autoSpaceDN w:val="0"/>
        <w:adjustRightInd w:val="0"/>
        <w:spacing w:after="0" w:line="240" w:lineRule="auto"/>
        <w:jc w:val="both"/>
        <w:rPr>
          <w:rFonts w:cstheme="minorHAnsi"/>
          <w:b/>
          <w:bCs/>
          <w:color w:val="0070C0"/>
          <w:rPrChange w:id="1721" w:author="Autor">
            <w:rPr>
              <w:rFonts w:cstheme="minorHAnsi"/>
              <w:b/>
              <w:bCs/>
              <w:color w:val="0070C0"/>
              <w:highlight w:val="yellow"/>
            </w:rPr>
          </w:rPrChange>
        </w:rPr>
      </w:pPr>
    </w:p>
    <w:p w14:paraId="4F094E2B" w14:textId="74518B97" w:rsidR="00173C6D" w:rsidRDefault="00173C6D" w:rsidP="00DB274B">
      <w:pPr>
        <w:widowControl w:val="0"/>
        <w:autoSpaceDE w:val="0"/>
        <w:autoSpaceDN w:val="0"/>
        <w:adjustRightInd w:val="0"/>
        <w:spacing w:after="0" w:line="240" w:lineRule="auto"/>
        <w:jc w:val="both"/>
        <w:rPr>
          <w:ins w:id="1722" w:author="Autor"/>
          <w:rFonts w:cstheme="minorHAnsi"/>
          <w:bCs/>
        </w:rPr>
      </w:pPr>
      <w:r w:rsidRPr="008617A7">
        <w:rPr>
          <w:rFonts w:cstheme="minorHAnsi"/>
          <w:bCs/>
        </w:rPr>
        <w:t xml:space="preserve">Hodnotenie rizík sa vykonáva </w:t>
      </w:r>
      <w:r w:rsidR="00E0093F" w:rsidRPr="008617A7">
        <w:rPr>
          <w:rFonts w:cstheme="minorHAnsi"/>
          <w:b/>
          <w:bCs/>
        </w:rPr>
        <w:t>v rámci všetkých zložiek</w:t>
      </w:r>
      <w:r w:rsidR="00E0093F" w:rsidRPr="00167B18">
        <w:rPr>
          <w:rFonts w:cstheme="minorHAnsi"/>
          <w:bCs/>
        </w:rPr>
        <w:t xml:space="preserve"> </w:t>
      </w:r>
      <w:r w:rsidR="00C87BAA" w:rsidRPr="00C04E37">
        <w:rPr>
          <w:rFonts w:cstheme="minorHAnsi"/>
          <w:b/>
          <w:bCs/>
        </w:rPr>
        <w:t>RO</w:t>
      </w:r>
      <w:r w:rsidRPr="001427DF">
        <w:rPr>
          <w:rFonts w:cstheme="minorHAnsi"/>
          <w:bCs/>
        </w:rPr>
        <w:t>.</w:t>
      </w:r>
    </w:p>
    <w:p w14:paraId="7765180A" w14:textId="77777777" w:rsidR="00CA5B3D" w:rsidRPr="008617A7" w:rsidRDefault="00CA5B3D" w:rsidP="00DB274B">
      <w:pPr>
        <w:widowControl w:val="0"/>
        <w:autoSpaceDE w:val="0"/>
        <w:autoSpaceDN w:val="0"/>
        <w:adjustRightInd w:val="0"/>
        <w:spacing w:after="0" w:line="240" w:lineRule="auto"/>
        <w:jc w:val="both"/>
        <w:rPr>
          <w:rFonts w:cstheme="minorHAnsi"/>
          <w:bCs/>
        </w:rPr>
      </w:pPr>
    </w:p>
    <w:p w14:paraId="1BFB8027" w14:textId="07CEB000" w:rsidR="00DB274B" w:rsidRPr="00CA5B3D" w:rsidDel="00CA5B3D" w:rsidRDefault="00CA5B3D">
      <w:pPr>
        <w:spacing w:line="288" w:lineRule="auto"/>
        <w:jc w:val="both"/>
        <w:rPr>
          <w:del w:id="1723" w:author="Autor"/>
          <w:rFonts w:ascii="Calibri" w:eastAsia="Times" w:hAnsi="Calibri" w:cs="Calibri"/>
          <w:rPrChange w:id="1724" w:author="Autor">
            <w:rPr>
              <w:del w:id="1725" w:author="Autor"/>
              <w:rFonts w:cstheme="minorHAnsi"/>
              <w:bCs/>
            </w:rPr>
          </w:rPrChange>
        </w:rPr>
        <w:pPrChange w:id="1726" w:author="Autor">
          <w:pPr>
            <w:widowControl w:val="0"/>
            <w:autoSpaceDE w:val="0"/>
            <w:autoSpaceDN w:val="0"/>
            <w:adjustRightInd w:val="0"/>
            <w:spacing w:after="0" w:line="240" w:lineRule="auto"/>
            <w:jc w:val="both"/>
          </w:pPr>
        </w:pPrChange>
      </w:pPr>
      <w:ins w:id="1727" w:author="Autor">
        <w:r w:rsidRPr="00CA5B3D">
          <w:rPr>
            <w:rFonts w:ascii="Calibri" w:eastAsia="Times" w:hAnsi="Calibri" w:cs="Calibri"/>
            <w:rPrChange w:id="1728" w:author="Autor">
              <w:rPr>
                <w:rFonts w:ascii="Calibri" w:eastAsia="Times" w:hAnsi="Calibri" w:cs="Calibri"/>
                <w:sz w:val="23"/>
                <w:szCs w:val="23"/>
              </w:rPr>
            </w:rPrChange>
          </w:rPr>
          <w:t>Riadenie rizík programov má iný charakter ako riadenie rizík (na základe analýzy rizík) pre vykonávanie kontrol riadiaceho orgánu. Na úrovni programov je potrebné zo strany riadiaceho orgánu sledovať riziká, vyhodnocovať riziká a prijímať nápravné opatrenia s cieľom v čom najväčšom rozsahu znížiť potencionálne dopady rizík na programy alebo ich úplne obmedziť. Riadenie rizík napomáha zdokonaleniu systému riadenia a kontroly v rámci tohto procesu.</w:t>
        </w:r>
      </w:ins>
    </w:p>
    <w:p w14:paraId="67CDB228" w14:textId="77777777" w:rsidR="00CA5B3D" w:rsidRDefault="00CA5B3D">
      <w:pPr>
        <w:spacing w:line="288" w:lineRule="auto"/>
        <w:jc w:val="both"/>
        <w:rPr>
          <w:ins w:id="1729" w:author="Autor"/>
          <w:rFonts w:cstheme="minorHAnsi"/>
          <w:bCs/>
        </w:rPr>
        <w:pPrChange w:id="1730" w:author="Autor">
          <w:pPr>
            <w:widowControl w:val="0"/>
            <w:autoSpaceDE w:val="0"/>
            <w:autoSpaceDN w:val="0"/>
            <w:adjustRightInd w:val="0"/>
            <w:spacing w:after="0" w:line="240" w:lineRule="auto"/>
            <w:jc w:val="both"/>
          </w:pPr>
        </w:pPrChange>
      </w:pPr>
    </w:p>
    <w:p w14:paraId="3308A642" w14:textId="55603B3F" w:rsidR="00173C6D" w:rsidRPr="008622EC" w:rsidRDefault="00173C6D" w:rsidP="00173C6D">
      <w:pPr>
        <w:widowControl w:val="0"/>
        <w:autoSpaceDE w:val="0"/>
        <w:autoSpaceDN w:val="0"/>
        <w:adjustRightInd w:val="0"/>
        <w:spacing w:after="0" w:line="240" w:lineRule="auto"/>
        <w:jc w:val="both"/>
        <w:rPr>
          <w:ins w:id="1731" w:author="Autor"/>
          <w:rFonts w:cstheme="minorHAnsi"/>
          <w:bCs/>
          <w:rPrChange w:id="1732" w:author="Autor">
            <w:rPr>
              <w:ins w:id="1733" w:author="Autor"/>
              <w:rFonts w:cstheme="minorHAnsi"/>
              <w:bCs/>
              <w:highlight w:val="yellow"/>
            </w:rPr>
          </w:rPrChange>
        </w:rPr>
      </w:pPr>
      <w:r w:rsidRPr="008617A7">
        <w:rPr>
          <w:rFonts w:cstheme="minorHAnsi"/>
          <w:bCs/>
        </w:rPr>
        <w:t xml:space="preserve">Rozhodujúcu úlohu v procese riadenia a hodnotenia rizík zohrávajú </w:t>
      </w:r>
      <w:r w:rsidRPr="008617A7">
        <w:rPr>
          <w:rFonts w:cstheme="minorHAnsi"/>
          <w:b/>
          <w:bCs/>
        </w:rPr>
        <w:t>vedúci zamestnanci</w:t>
      </w:r>
      <w:r w:rsidRPr="00167B18">
        <w:rPr>
          <w:rFonts w:cstheme="minorHAnsi"/>
          <w:bCs/>
        </w:rPr>
        <w:t xml:space="preserve">, ktorí reagujú na existujúce/identifikované </w:t>
      </w:r>
      <w:r w:rsidRPr="00C04E37">
        <w:rPr>
          <w:rFonts w:cstheme="minorHAnsi"/>
          <w:bCs/>
        </w:rPr>
        <w:t>riziká v oblasti spadajúcej do ich gescie, a to zmapovaním riz</w:t>
      </w:r>
      <w:ins w:id="1734" w:author="Autor">
        <w:r w:rsidR="005C2C05" w:rsidRPr="008622EC">
          <w:rPr>
            <w:rFonts w:cstheme="minorHAnsi"/>
            <w:bCs/>
            <w:rPrChange w:id="1735" w:author="Autor">
              <w:rPr>
                <w:rFonts w:cstheme="minorHAnsi"/>
                <w:bCs/>
                <w:highlight w:val="yellow"/>
              </w:rPr>
            </w:rPrChange>
          </w:rPr>
          <w:t>ík</w:t>
        </w:r>
      </w:ins>
      <w:del w:id="1736" w:author="Autor">
        <w:r w:rsidRPr="008617A7" w:rsidDel="005C2C05">
          <w:rPr>
            <w:rFonts w:cstheme="minorHAnsi"/>
            <w:bCs/>
          </w:rPr>
          <w:delText>ika</w:delText>
        </w:r>
      </w:del>
      <w:r w:rsidRPr="008617A7">
        <w:rPr>
          <w:rFonts w:cstheme="minorHAnsi"/>
          <w:bCs/>
        </w:rPr>
        <w:t>, vyhodnotením a ich evidenciou. V súvislosti so zmenami je potrebné analyzovať nové možné riziká, meniť hodnotenie rizík z hľadiska významnosti a následkov rizika na programy, zároveň odstra</w:t>
      </w:r>
      <w:r w:rsidRPr="00167B18">
        <w:rPr>
          <w:rFonts w:cstheme="minorHAnsi"/>
          <w:bCs/>
        </w:rPr>
        <w:t>ňovať/vyraďovať už existujúce riziká, ak stratili opodstatnenosť ich zaradenia do zoznamu rizík</w:t>
      </w:r>
      <w:ins w:id="1737" w:author="Autor">
        <w:r w:rsidR="008622EC" w:rsidRPr="008622EC">
          <w:rPr>
            <w:rFonts w:cstheme="minorHAnsi"/>
            <w:bCs/>
            <w:rPrChange w:id="1738" w:author="Autor">
              <w:rPr>
                <w:rFonts w:cstheme="minorHAnsi"/>
                <w:bCs/>
                <w:highlight w:val="yellow"/>
              </w:rPr>
            </w:rPrChange>
          </w:rPr>
          <w:t xml:space="preserve">, </w:t>
        </w:r>
        <w:r w:rsidR="008622EC" w:rsidRPr="008617A7">
          <w:rPr>
            <w:rFonts w:cstheme="minorHAnsi"/>
            <w:bCs/>
          </w:rPr>
          <w:t>, a to obzvlášť po nedostatkoch identifikovaných kontrolami a auditnými misiami orgánu auditu, EK, Európskeho dvoru audítorov (EDA), Európskeho úradu pre boj proti podvodom (OLAF), Najvyššieho kontrolného úradu SR (NKÚ SR) a pod., prípadne po medializovaných kauzách a podnetoch.</w:t>
        </w:r>
      </w:ins>
      <w:del w:id="1739" w:author="Autor">
        <w:r w:rsidRPr="00167B18" w:rsidDel="008622EC">
          <w:rPr>
            <w:rFonts w:cstheme="minorHAnsi"/>
            <w:bCs/>
          </w:rPr>
          <w:delText>.</w:delText>
        </w:r>
      </w:del>
    </w:p>
    <w:p w14:paraId="163D9EEC" w14:textId="77777777" w:rsidR="005C2C05" w:rsidRPr="008617A7" w:rsidRDefault="005C2C05" w:rsidP="00173C6D">
      <w:pPr>
        <w:widowControl w:val="0"/>
        <w:autoSpaceDE w:val="0"/>
        <w:autoSpaceDN w:val="0"/>
        <w:adjustRightInd w:val="0"/>
        <w:spacing w:after="0" w:line="240" w:lineRule="auto"/>
        <w:jc w:val="both"/>
        <w:rPr>
          <w:rFonts w:cstheme="minorHAnsi"/>
          <w:bCs/>
        </w:rPr>
      </w:pPr>
    </w:p>
    <w:p w14:paraId="6DDEF542" w14:textId="016BE1A7" w:rsidR="00173C6D" w:rsidRPr="008617A7" w:rsidRDefault="00173C6D"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Vedúci zamestnanci jednotlivých </w:t>
      </w:r>
      <w:r w:rsidR="008A6EF7" w:rsidRPr="008622EC">
        <w:rPr>
          <w:rFonts w:cstheme="minorHAnsi"/>
          <w:bCs/>
        </w:rPr>
        <w:t xml:space="preserve">zložiek riadiaceho orgánu </w:t>
      </w:r>
      <w:r w:rsidRPr="008622EC">
        <w:rPr>
          <w:rFonts w:cstheme="minorHAnsi"/>
          <w:bCs/>
        </w:rPr>
        <w:t xml:space="preserve">pravidelne organizujú činnosť zameranú </w:t>
      </w:r>
      <w:del w:id="1740" w:author="Autor">
        <w:r w:rsidRPr="008622EC" w:rsidDel="004177DC">
          <w:rPr>
            <w:rFonts w:cstheme="minorHAnsi"/>
            <w:bCs/>
          </w:rPr>
          <w:delText xml:space="preserve">najmä </w:delText>
        </w:r>
      </w:del>
      <w:r w:rsidRPr="008622EC">
        <w:rPr>
          <w:rFonts w:cstheme="minorHAnsi"/>
          <w:bCs/>
        </w:rPr>
        <w:t>na</w:t>
      </w:r>
      <w:ins w:id="1741" w:author="Autor">
        <w:r w:rsidR="004177DC">
          <w:rPr>
            <w:rFonts w:cstheme="minorHAnsi"/>
            <w:bCs/>
          </w:rPr>
          <w:t xml:space="preserve"> nasledujúce oblasti</w:t>
        </w:r>
      </w:ins>
      <w:r w:rsidRPr="008617A7">
        <w:rPr>
          <w:rFonts w:cstheme="minorHAnsi"/>
          <w:bCs/>
        </w:rPr>
        <w:t>:</w:t>
      </w:r>
    </w:p>
    <w:p w14:paraId="1D73E987" w14:textId="6C0E747F" w:rsidR="00173C6D" w:rsidRPr="00C04E37" w:rsidRDefault="00786B79" w:rsidP="00173C6D">
      <w:pPr>
        <w:widowControl w:val="0"/>
        <w:autoSpaceDE w:val="0"/>
        <w:autoSpaceDN w:val="0"/>
        <w:adjustRightInd w:val="0"/>
        <w:spacing w:after="0" w:line="240" w:lineRule="auto"/>
        <w:jc w:val="both"/>
        <w:rPr>
          <w:rFonts w:cstheme="minorHAnsi"/>
          <w:bCs/>
        </w:rPr>
      </w:pPr>
      <w:r w:rsidRPr="00167B18">
        <w:rPr>
          <w:rFonts w:cstheme="minorHAnsi"/>
          <w:bCs/>
        </w:rPr>
        <w:t xml:space="preserve">- </w:t>
      </w:r>
      <w:r w:rsidR="00173C6D" w:rsidRPr="00C04E37">
        <w:rPr>
          <w:rFonts w:cstheme="minorHAnsi"/>
          <w:bCs/>
        </w:rPr>
        <w:t>identifikáci</w:t>
      </w:r>
      <w:ins w:id="1742" w:author="Autor">
        <w:r w:rsidR="005E5CBC" w:rsidRPr="008622EC">
          <w:rPr>
            <w:rFonts w:cstheme="minorHAnsi"/>
            <w:bCs/>
            <w:rPrChange w:id="1743" w:author="Autor">
              <w:rPr>
                <w:rFonts w:cstheme="minorHAnsi"/>
                <w:bCs/>
                <w:highlight w:val="yellow"/>
              </w:rPr>
            </w:rPrChange>
          </w:rPr>
          <w:t>a</w:t>
        </w:r>
      </w:ins>
      <w:del w:id="1744" w:author="Autor">
        <w:r w:rsidR="00173C6D" w:rsidRPr="008617A7" w:rsidDel="005E5CBC">
          <w:rPr>
            <w:rFonts w:cstheme="minorHAnsi"/>
            <w:bCs/>
          </w:rPr>
          <w:delText>u</w:delText>
        </w:r>
      </w:del>
      <w:r w:rsidR="00173C6D" w:rsidRPr="008617A7">
        <w:rPr>
          <w:rFonts w:cstheme="minorHAnsi"/>
          <w:bCs/>
        </w:rPr>
        <w:t xml:space="preserve"> rizík v existujúcich činnostiach a o</w:t>
      </w:r>
      <w:r w:rsidR="00173C6D" w:rsidRPr="00167B18">
        <w:rPr>
          <w:rFonts w:cstheme="minorHAnsi"/>
          <w:bCs/>
        </w:rPr>
        <w:t>peráciách,</w:t>
      </w:r>
    </w:p>
    <w:p w14:paraId="02D29FF6" w14:textId="66A8BD8C" w:rsidR="00173C6D" w:rsidRPr="008617A7" w:rsidRDefault="00786B79" w:rsidP="00173C6D">
      <w:pPr>
        <w:widowControl w:val="0"/>
        <w:autoSpaceDE w:val="0"/>
        <w:autoSpaceDN w:val="0"/>
        <w:adjustRightInd w:val="0"/>
        <w:spacing w:after="0" w:line="240" w:lineRule="auto"/>
        <w:jc w:val="both"/>
        <w:rPr>
          <w:rFonts w:cstheme="minorHAnsi"/>
          <w:bCs/>
        </w:rPr>
      </w:pPr>
      <w:r w:rsidRPr="001427DF">
        <w:rPr>
          <w:rFonts w:cstheme="minorHAnsi"/>
          <w:bCs/>
        </w:rPr>
        <w:t xml:space="preserve">- </w:t>
      </w:r>
      <w:ins w:id="1745" w:author="Autor">
        <w:r w:rsidR="005E5CBC" w:rsidRPr="008622EC">
          <w:rPr>
            <w:rFonts w:cstheme="minorHAnsi"/>
            <w:bCs/>
            <w:rPrChange w:id="1746" w:author="Autor">
              <w:rPr>
                <w:rFonts w:cstheme="minorHAnsi"/>
                <w:bCs/>
                <w:highlight w:val="yellow"/>
              </w:rPr>
            </w:rPrChange>
          </w:rPr>
          <w:t xml:space="preserve">analýza a </w:t>
        </w:r>
      </w:ins>
      <w:r w:rsidR="00173C6D" w:rsidRPr="008617A7">
        <w:rPr>
          <w:rFonts w:cstheme="minorHAnsi"/>
          <w:bCs/>
        </w:rPr>
        <w:t>hodnotenie stupňa významnosti rizík,</w:t>
      </w:r>
    </w:p>
    <w:p w14:paraId="654F5185" w14:textId="0A83433A" w:rsidR="00173C6D" w:rsidRPr="008622EC" w:rsidRDefault="00786B79" w:rsidP="004E6E10">
      <w:pPr>
        <w:widowControl w:val="0"/>
        <w:autoSpaceDE w:val="0"/>
        <w:autoSpaceDN w:val="0"/>
        <w:adjustRightInd w:val="0"/>
        <w:spacing w:after="0" w:line="240" w:lineRule="auto"/>
        <w:ind w:left="142" w:hanging="142"/>
        <w:jc w:val="both"/>
        <w:rPr>
          <w:ins w:id="1747" w:author="Autor"/>
          <w:rFonts w:cstheme="minorHAnsi"/>
          <w:bCs/>
          <w:rPrChange w:id="1748" w:author="Autor">
            <w:rPr>
              <w:ins w:id="1749" w:author="Autor"/>
              <w:rFonts w:cstheme="minorHAnsi"/>
              <w:bCs/>
              <w:highlight w:val="yellow"/>
            </w:rPr>
          </w:rPrChange>
        </w:rPr>
      </w:pPr>
      <w:r w:rsidRPr="008622EC">
        <w:rPr>
          <w:rFonts w:cstheme="minorHAnsi"/>
          <w:bCs/>
        </w:rPr>
        <w:t xml:space="preserve">- </w:t>
      </w:r>
      <w:r w:rsidR="00173C6D" w:rsidRPr="008622EC">
        <w:rPr>
          <w:rFonts w:cstheme="minorHAnsi"/>
          <w:bCs/>
        </w:rPr>
        <w:t>zabezpečovanie operatívneho oznamovania skutočností o odhalení rizík a predkladanie návrhov na zmiernenie nepriaznivých následkov pre programy,</w:t>
      </w:r>
    </w:p>
    <w:p w14:paraId="68B6BF4A" w14:textId="41F21519" w:rsidR="005E5CBC" w:rsidRPr="008617A7" w:rsidRDefault="005E5CBC" w:rsidP="004E6E10">
      <w:pPr>
        <w:widowControl w:val="0"/>
        <w:autoSpaceDE w:val="0"/>
        <w:autoSpaceDN w:val="0"/>
        <w:adjustRightInd w:val="0"/>
        <w:spacing w:after="0" w:line="240" w:lineRule="auto"/>
        <w:ind w:left="142" w:hanging="142"/>
        <w:jc w:val="both"/>
        <w:rPr>
          <w:rFonts w:cstheme="minorHAnsi"/>
          <w:bCs/>
        </w:rPr>
      </w:pPr>
      <w:ins w:id="1750" w:author="Autor">
        <w:r w:rsidRPr="008622EC">
          <w:rPr>
            <w:rFonts w:cstheme="minorHAnsi"/>
            <w:bCs/>
            <w:rPrChange w:id="1751" w:author="Autor">
              <w:rPr>
                <w:rFonts w:cstheme="minorHAnsi"/>
                <w:bCs/>
                <w:highlight w:val="yellow"/>
              </w:rPr>
            </w:rPrChange>
          </w:rPr>
          <w:t>- riešenie rizík, rozhodovanie o ich riešení a prijímanie opatrení,</w:t>
        </w:r>
      </w:ins>
    </w:p>
    <w:p w14:paraId="09C3B966" w14:textId="05C2C4CD" w:rsidR="00786B79" w:rsidRPr="008617A7" w:rsidRDefault="00786B79" w:rsidP="00173C6D">
      <w:pPr>
        <w:widowControl w:val="0"/>
        <w:autoSpaceDE w:val="0"/>
        <w:autoSpaceDN w:val="0"/>
        <w:adjustRightInd w:val="0"/>
        <w:spacing w:after="0" w:line="240" w:lineRule="auto"/>
        <w:jc w:val="both"/>
        <w:rPr>
          <w:rFonts w:cstheme="minorHAnsi"/>
          <w:bCs/>
        </w:rPr>
      </w:pPr>
      <w:r w:rsidRPr="008617A7">
        <w:rPr>
          <w:rFonts w:cstheme="minorHAnsi"/>
          <w:bCs/>
        </w:rPr>
        <w:t xml:space="preserve">- </w:t>
      </w:r>
      <w:r w:rsidR="00173C6D" w:rsidRPr="00167B18">
        <w:rPr>
          <w:rFonts w:cstheme="minorHAnsi"/>
          <w:bCs/>
        </w:rPr>
        <w:t xml:space="preserve">priebežne sledovanie </w:t>
      </w:r>
      <w:ins w:id="1752" w:author="Autor">
        <w:r w:rsidR="005E5CBC" w:rsidRPr="008622EC">
          <w:rPr>
            <w:rFonts w:cstheme="minorHAnsi"/>
            <w:bCs/>
            <w:rPrChange w:id="1753" w:author="Autor">
              <w:rPr>
                <w:rFonts w:cstheme="minorHAnsi"/>
                <w:bCs/>
                <w:highlight w:val="yellow"/>
              </w:rPr>
            </w:rPrChange>
          </w:rPr>
          <w:t xml:space="preserve">(monitorovanie) </w:t>
        </w:r>
      </w:ins>
      <w:r w:rsidR="00173C6D" w:rsidRPr="008617A7">
        <w:rPr>
          <w:rFonts w:cstheme="minorHAnsi"/>
          <w:bCs/>
        </w:rPr>
        <w:t>pôsobenia existujúcich rizík,</w:t>
      </w:r>
    </w:p>
    <w:p w14:paraId="5DA51DDC" w14:textId="589DDFF2" w:rsidR="00173C6D" w:rsidRPr="008622EC" w:rsidRDefault="00786B79"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 </w:t>
      </w:r>
      <w:r w:rsidR="00173C6D" w:rsidRPr="008622EC">
        <w:rPr>
          <w:rFonts w:cstheme="minorHAnsi"/>
          <w:bCs/>
        </w:rPr>
        <w:t>vyhodnocovanie aktuálneho zoznamu rizík podľa významnosti pre programy.</w:t>
      </w:r>
    </w:p>
    <w:p w14:paraId="3BA53955" w14:textId="77777777" w:rsidR="00786B79" w:rsidRPr="008622EC" w:rsidRDefault="00786B79" w:rsidP="00173C6D">
      <w:pPr>
        <w:widowControl w:val="0"/>
        <w:autoSpaceDE w:val="0"/>
        <w:autoSpaceDN w:val="0"/>
        <w:adjustRightInd w:val="0"/>
        <w:spacing w:after="0" w:line="240" w:lineRule="auto"/>
        <w:jc w:val="both"/>
        <w:rPr>
          <w:rFonts w:cstheme="minorHAnsi"/>
          <w:bCs/>
        </w:rPr>
      </w:pPr>
    </w:p>
    <w:p w14:paraId="227760D5" w14:textId="77777777" w:rsidR="00173C6D" w:rsidRPr="008622EC" w:rsidRDefault="00173C6D" w:rsidP="00173C6D">
      <w:pPr>
        <w:widowControl w:val="0"/>
        <w:autoSpaceDE w:val="0"/>
        <w:autoSpaceDN w:val="0"/>
        <w:adjustRightInd w:val="0"/>
        <w:spacing w:after="0" w:line="240" w:lineRule="auto"/>
        <w:jc w:val="both"/>
        <w:rPr>
          <w:rFonts w:cstheme="minorHAnsi"/>
          <w:bCs/>
        </w:rPr>
      </w:pPr>
      <w:r w:rsidRPr="008622EC">
        <w:rPr>
          <w:rFonts w:cstheme="minorHAnsi"/>
          <w:bCs/>
        </w:rPr>
        <w:lastRenderedPageBreak/>
        <w:t>Pri vyhodnocovaní rizík vedúci zamestnanec berie do úvahy najmä:</w:t>
      </w:r>
    </w:p>
    <w:p w14:paraId="58CA9209" w14:textId="6EE3913E" w:rsidR="00173C6D" w:rsidRPr="008622EC" w:rsidRDefault="00786B79"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 </w:t>
      </w:r>
      <w:r w:rsidR="00173C6D" w:rsidRPr="008622EC">
        <w:rPr>
          <w:rFonts w:cstheme="minorHAnsi"/>
          <w:bCs/>
        </w:rPr>
        <w:t>rozsah a povahu identifikovaných rizík,</w:t>
      </w:r>
    </w:p>
    <w:p w14:paraId="6E51481F" w14:textId="7CA52094" w:rsidR="00173C6D" w:rsidRPr="008622EC" w:rsidRDefault="00786B79"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 </w:t>
      </w:r>
      <w:r w:rsidR="00173C6D" w:rsidRPr="008622EC">
        <w:rPr>
          <w:rFonts w:cstheme="minorHAnsi"/>
          <w:bCs/>
        </w:rPr>
        <w:t>pravdepodobnosť, že riziko sa stane skutočnosťou,</w:t>
      </w:r>
    </w:p>
    <w:p w14:paraId="3F48B9D5" w14:textId="2120BD57" w:rsidR="00173C6D" w:rsidRPr="008622EC" w:rsidRDefault="00786B79"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 </w:t>
      </w:r>
      <w:r w:rsidR="00173C6D" w:rsidRPr="008622EC">
        <w:rPr>
          <w:rFonts w:cstheme="minorHAnsi"/>
          <w:bCs/>
        </w:rPr>
        <w:t>spôsob riadenia neprijateľných rizík,</w:t>
      </w:r>
    </w:p>
    <w:p w14:paraId="640E01DC" w14:textId="57466757" w:rsidR="00173C6D" w:rsidRPr="008622EC" w:rsidRDefault="00786B79" w:rsidP="004E6E10">
      <w:pPr>
        <w:widowControl w:val="0"/>
        <w:autoSpaceDE w:val="0"/>
        <w:autoSpaceDN w:val="0"/>
        <w:adjustRightInd w:val="0"/>
        <w:spacing w:after="0" w:line="240" w:lineRule="auto"/>
        <w:ind w:left="142" w:hanging="142"/>
        <w:jc w:val="both"/>
        <w:rPr>
          <w:rFonts w:cstheme="minorHAnsi"/>
          <w:bCs/>
        </w:rPr>
      </w:pPr>
      <w:r w:rsidRPr="008622EC">
        <w:rPr>
          <w:rFonts w:cstheme="minorHAnsi"/>
          <w:bCs/>
        </w:rPr>
        <w:t xml:space="preserve">- </w:t>
      </w:r>
      <w:r w:rsidR="00173C6D" w:rsidRPr="008622EC">
        <w:rPr>
          <w:rFonts w:cstheme="minorHAnsi"/>
          <w:bCs/>
        </w:rPr>
        <w:t xml:space="preserve">schopnosť minimalizovať pravdepodobnosť vzniku rizík a ich následkov na chod ním riadeného </w:t>
      </w:r>
      <w:r w:rsidR="004E6E10" w:rsidRPr="008622EC">
        <w:rPr>
          <w:rFonts w:cstheme="minorHAnsi"/>
          <w:bCs/>
        </w:rPr>
        <w:t xml:space="preserve">  </w:t>
      </w:r>
      <w:r w:rsidR="00173C6D" w:rsidRPr="008622EC">
        <w:rPr>
          <w:rFonts w:cstheme="minorHAnsi"/>
          <w:bCs/>
        </w:rPr>
        <w:t>útvaru,</w:t>
      </w:r>
    </w:p>
    <w:p w14:paraId="086A3AD4" w14:textId="5EE2ECBF" w:rsidR="00173C6D" w:rsidRPr="008622EC" w:rsidRDefault="00786B79"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 </w:t>
      </w:r>
      <w:r w:rsidR="00173C6D" w:rsidRPr="008622EC">
        <w:rPr>
          <w:rFonts w:cstheme="minorHAnsi"/>
          <w:bCs/>
        </w:rPr>
        <w:t>náklady a prínosy spojené s rizikom,</w:t>
      </w:r>
    </w:p>
    <w:p w14:paraId="6E5F8BB0" w14:textId="2D343166" w:rsidR="00173C6D" w:rsidRPr="008622EC" w:rsidRDefault="00786B79" w:rsidP="00173C6D">
      <w:pPr>
        <w:widowControl w:val="0"/>
        <w:autoSpaceDE w:val="0"/>
        <w:autoSpaceDN w:val="0"/>
        <w:adjustRightInd w:val="0"/>
        <w:spacing w:after="0" w:line="240" w:lineRule="auto"/>
        <w:jc w:val="both"/>
        <w:rPr>
          <w:rFonts w:cstheme="minorHAnsi"/>
          <w:bCs/>
        </w:rPr>
      </w:pPr>
      <w:r w:rsidRPr="008622EC">
        <w:rPr>
          <w:rFonts w:cstheme="minorHAnsi"/>
          <w:bCs/>
        </w:rPr>
        <w:t xml:space="preserve">- </w:t>
      </w:r>
      <w:r w:rsidR="00173C6D" w:rsidRPr="008622EC">
        <w:rPr>
          <w:rFonts w:cstheme="minorHAnsi"/>
          <w:bCs/>
        </w:rPr>
        <w:t>vplyv rozhodnutí na riziká.</w:t>
      </w:r>
    </w:p>
    <w:p w14:paraId="4657EC4C" w14:textId="77777777" w:rsidR="00786B79" w:rsidRPr="008622EC" w:rsidRDefault="00786B79" w:rsidP="00173C6D">
      <w:pPr>
        <w:widowControl w:val="0"/>
        <w:autoSpaceDE w:val="0"/>
        <w:autoSpaceDN w:val="0"/>
        <w:adjustRightInd w:val="0"/>
        <w:spacing w:after="0" w:line="240" w:lineRule="auto"/>
        <w:jc w:val="both"/>
        <w:rPr>
          <w:rFonts w:cstheme="minorHAnsi"/>
          <w:bCs/>
        </w:rPr>
      </w:pPr>
    </w:p>
    <w:p w14:paraId="4B0C6476" w14:textId="1CDF1575" w:rsidR="008A42E0" w:rsidRDefault="00173C6D" w:rsidP="00173C6D">
      <w:pPr>
        <w:widowControl w:val="0"/>
        <w:autoSpaceDE w:val="0"/>
        <w:autoSpaceDN w:val="0"/>
        <w:adjustRightInd w:val="0"/>
        <w:spacing w:after="0" w:line="240" w:lineRule="auto"/>
        <w:jc w:val="both"/>
        <w:rPr>
          <w:ins w:id="1754" w:author="Autor"/>
          <w:rFonts w:cstheme="minorHAnsi"/>
          <w:bCs/>
        </w:rPr>
      </w:pPr>
      <w:r w:rsidRPr="008622EC">
        <w:rPr>
          <w:rFonts w:cstheme="minorHAnsi"/>
          <w:bCs/>
        </w:rPr>
        <w:t xml:space="preserve">Riadiaci orgán zabezpečuje vypracovanie </w:t>
      </w:r>
      <w:r w:rsidRPr="005217A3">
        <w:rPr>
          <w:rFonts w:cstheme="minorHAnsi"/>
          <w:b/>
          <w:bCs/>
          <w:rPrChange w:id="1755" w:author="Autor">
            <w:rPr>
              <w:rFonts w:cstheme="minorHAnsi"/>
              <w:bCs/>
            </w:rPr>
          </w:rPrChange>
        </w:rPr>
        <w:t>zoznamu rizík</w:t>
      </w:r>
      <w:ins w:id="1756" w:author="Autor">
        <w:r w:rsidR="00E426A1" w:rsidRPr="008622EC">
          <w:rPr>
            <w:rFonts w:cstheme="minorHAnsi"/>
            <w:bCs/>
          </w:rPr>
          <w:t>.</w:t>
        </w:r>
      </w:ins>
      <w:del w:id="1757" w:author="Autor">
        <w:r w:rsidRPr="008622EC" w:rsidDel="00E426A1">
          <w:rPr>
            <w:rFonts w:cstheme="minorHAnsi"/>
            <w:bCs/>
          </w:rPr>
          <w:delText>, významnosti a opatrení na ich elimináciu, kde sa uvedie kontrolný termín na plnenie prijatého opatrenia a zároveň zodpovedný zamestnanec za jeho plnenie.</w:delText>
        </w:r>
      </w:del>
    </w:p>
    <w:p w14:paraId="27660D7C" w14:textId="77777777" w:rsidR="00877C91" w:rsidRDefault="00877C91" w:rsidP="00173C6D">
      <w:pPr>
        <w:widowControl w:val="0"/>
        <w:autoSpaceDE w:val="0"/>
        <w:autoSpaceDN w:val="0"/>
        <w:adjustRightInd w:val="0"/>
        <w:spacing w:after="0" w:line="240" w:lineRule="auto"/>
        <w:jc w:val="both"/>
        <w:rPr>
          <w:ins w:id="1758" w:author="Autor"/>
          <w:rFonts w:cstheme="minorHAnsi"/>
          <w:bCs/>
        </w:rPr>
      </w:pPr>
    </w:p>
    <w:p w14:paraId="0CD52792" w14:textId="79EAC137" w:rsidR="00877C91" w:rsidRPr="00FA6C3F" w:rsidRDefault="00877C91">
      <w:pPr>
        <w:spacing w:line="288" w:lineRule="auto"/>
        <w:jc w:val="both"/>
        <w:rPr>
          <w:rFonts w:ascii="Calibri" w:eastAsia="Times" w:hAnsi="Calibri" w:cs="Calibri"/>
          <w:color w:val="000000"/>
          <w:rPrChange w:id="1759" w:author="Autor">
            <w:rPr>
              <w:rFonts w:cstheme="minorHAnsi"/>
              <w:bCs/>
            </w:rPr>
          </w:rPrChange>
        </w:rPr>
        <w:pPrChange w:id="1760" w:author="Autor">
          <w:pPr>
            <w:widowControl w:val="0"/>
            <w:autoSpaceDE w:val="0"/>
            <w:autoSpaceDN w:val="0"/>
            <w:adjustRightInd w:val="0"/>
            <w:spacing w:after="0" w:line="240" w:lineRule="auto"/>
            <w:jc w:val="both"/>
          </w:pPr>
        </w:pPrChange>
      </w:pPr>
      <w:ins w:id="1761" w:author="Autor">
        <w:r w:rsidRPr="00FA6C3F">
          <w:rPr>
            <w:rFonts w:ascii="Calibri" w:eastAsia="Times" w:hAnsi="Calibri" w:cs="Calibri"/>
            <w:color w:val="000000"/>
            <w:rPrChange w:id="1762" w:author="Autor">
              <w:rPr>
                <w:rFonts w:ascii="Calibri" w:eastAsia="Times" w:hAnsi="Calibri" w:cs="Calibri"/>
                <w:color w:val="000000"/>
                <w:sz w:val="23"/>
                <w:szCs w:val="23"/>
              </w:rPr>
            </w:rPrChange>
          </w:rPr>
          <w:t>Riadiaci orgán postupuje v zmysle schválenej riadiacej dokumentácie a v zmysle</w:t>
        </w:r>
        <w:r w:rsidRPr="00FA6C3F">
          <w:rPr>
            <w:rFonts w:ascii="Calibri" w:eastAsia="Times" w:hAnsi="Calibri" w:cs="Calibri"/>
            <w:b/>
            <w:color w:val="000000"/>
            <w:rPrChange w:id="1763" w:author="Autor">
              <w:rPr>
                <w:rFonts w:ascii="Calibri" w:eastAsia="Times" w:hAnsi="Calibri" w:cs="Calibri"/>
                <w:b/>
                <w:color w:val="000000"/>
                <w:sz w:val="23"/>
                <w:szCs w:val="23"/>
              </w:rPr>
            </w:rPrChange>
          </w:rPr>
          <w:t xml:space="preserve"> Nariadenia Ministerstva vnútra SR č. 98/2024 o riadení rizík v oblasti finančného riadenia </w:t>
        </w:r>
        <w:r w:rsidRPr="00FA6C3F">
          <w:rPr>
            <w:rFonts w:ascii="Calibri" w:eastAsia="Times" w:hAnsi="Calibri" w:cs="Calibri"/>
            <w:color w:val="000000"/>
            <w:rPrChange w:id="1764" w:author="Autor">
              <w:rPr>
                <w:rFonts w:ascii="Calibri" w:eastAsia="Times" w:hAnsi="Calibri" w:cs="Calibri"/>
                <w:color w:val="000000"/>
                <w:sz w:val="23"/>
                <w:szCs w:val="23"/>
              </w:rPr>
            </w:rPrChange>
          </w:rPr>
          <w:t>v platnom znení.</w:t>
        </w:r>
      </w:ins>
    </w:p>
    <w:p w14:paraId="5A0DD55A" w14:textId="6FEC3E75" w:rsidR="00386EAA" w:rsidRDefault="00386EAA" w:rsidP="00DB274B">
      <w:pPr>
        <w:pStyle w:val="Nadpis1"/>
        <w:spacing w:before="0" w:line="240" w:lineRule="auto"/>
        <w:rPr>
          <w:rFonts w:asciiTheme="minorHAnsi" w:hAnsiTheme="minorHAnsi" w:cstheme="minorHAnsi"/>
          <w:b/>
          <w:caps/>
          <w:sz w:val="22"/>
          <w:szCs w:val="22"/>
        </w:rPr>
      </w:pPr>
    </w:p>
    <w:p w14:paraId="667B035F" w14:textId="170C9DC9" w:rsidR="005821BC" w:rsidRPr="00337F6A" w:rsidRDefault="009925EE" w:rsidP="00DB274B">
      <w:pPr>
        <w:pStyle w:val="Nadpis1"/>
        <w:spacing w:before="0" w:line="240" w:lineRule="auto"/>
        <w:rPr>
          <w:rFonts w:asciiTheme="minorHAnsi" w:hAnsiTheme="minorHAnsi" w:cstheme="minorHAnsi"/>
          <w:b/>
          <w:caps/>
          <w:sz w:val="22"/>
          <w:szCs w:val="22"/>
        </w:rPr>
      </w:pPr>
      <w:bookmarkStart w:id="1765" w:name="_Toc204683782"/>
      <w:r w:rsidRPr="00337F6A">
        <w:rPr>
          <w:rFonts w:asciiTheme="minorHAnsi" w:hAnsiTheme="minorHAnsi" w:cstheme="minorHAnsi"/>
          <w:b/>
          <w:caps/>
          <w:sz w:val="22"/>
          <w:szCs w:val="22"/>
        </w:rPr>
        <w:t xml:space="preserve">23. </w:t>
      </w:r>
      <w:r w:rsidR="005821BC" w:rsidRPr="00337F6A">
        <w:rPr>
          <w:rFonts w:asciiTheme="minorHAnsi" w:hAnsiTheme="minorHAnsi" w:cstheme="minorHAnsi"/>
          <w:b/>
          <w:caps/>
          <w:sz w:val="22"/>
          <w:szCs w:val="22"/>
        </w:rPr>
        <w:t xml:space="preserve">RIADENIE RIZÍK </w:t>
      </w:r>
      <w:r w:rsidR="001748F0" w:rsidRPr="00337F6A">
        <w:rPr>
          <w:rFonts w:asciiTheme="minorHAnsi" w:hAnsiTheme="minorHAnsi" w:cstheme="minorHAnsi"/>
          <w:b/>
          <w:caps/>
          <w:sz w:val="22"/>
          <w:szCs w:val="22"/>
        </w:rPr>
        <w:t>PODVODOV</w:t>
      </w:r>
      <w:bookmarkEnd w:id="1765"/>
    </w:p>
    <w:p w14:paraId="183D4029" w14:textId="77777777" w:rsidR="0052586B" w:rsidRPr="00337F6A" w:rsidRDefault="0052586B" w:rsidP="00DB274B">
      <w:pPr>
        <w:widowControl w:val="0"/>
        <w:autoSpaceDE w:val="0"/>
        <w:autoSpaceDN w:val="0"/>
        <w:adjustRightInd w:val="0"/>
        <w:spacing w:after="0" w:line="240" w:lineRule="auto"/>
        <w:jc w:val="both"/>
        <w:rPr>
          <w:rFonts w:eastAsia="Times New Roman" w:cstheme="minorHAnsi"/>
          <w:lang w:eastAsia="sk-SK"/>
        </w:rPr>
      </w:pPr>
    </w:p>
    <w:p w14:paraId="25F83832" w14:textId="2C2DA9B5" w:rsidR="002E173A" w:rsidRPr="00337F6A" w:rsidDel="005F5AD1" w:rsidRDefault="002E173A" w:rsidP="00DB274B">
      <w:pPr>
        <w:widowControl w:val="0"/>
        <w:autoSpaceDE w:val="0"/>
        <w:autoSpaceDN w:val="0"/>
        <w:adjustRightInd w:val="0"/>
        <w:spacing w:after="0" w:line="240" w:lineRule="auto"/>
        <w:jc w:val="both"/>
        <w:rPr>
          <w:del w:id="1766" w:author="Autor"/>
          <w:rFonts w:eastAsia="Times New Roman" w:cstheme="minorHAnsi"/>
          <w:lang w:eastAsia="sk-SK"/>
        </w:rPr>
      </w:pPr>
      <w:r w:rsidRPr="00337F6A">
        <w:rPr>
          <w:rFonts w:eastAsia="Times New Roman" w:cstheme="minorHAnsi"/>
          <w:lang w:eastAsia="sk-SK"/>
        </w:rPr>
        <w:t xml:space="preserve">Riadenie rizík podvodov je </w:t>
      </w:r>
      <w:r w:rsidR="00FC2930" w:rsidRPr="00337F6A">
        <w:rPr>
          <w:rFonts w:eastAsia="Times New Roman" w:cstheme="minorHAnsi"/>
          <w:lang w:eastAsia="sk-SK"/>
        </w:rPr>
        <w:t xml:space="preserve">podrobne </w:t>
      </w:r>
      <w:r w:rsidRPr="00337F6A">
        <w:rPr>
          <w:rFonts w:eastAsia="Times New Roman" w:cstheme="minorHAnsi"/>
          <w:lang w:eastAsia="sk-SK"/>
        </w:rPr>
        <w:t>upravené v </w:t>
      </w:r>
      <w:r w:rsidRPr="00337F6A">
        <w:rPr>
          <w:rFonts w:eastAsia="Times New Roman" w:cstheme="minorHAnsi"/>
          <w:b/>
          <w:bCs/>
          <w:lang w:eastAsia="sk-SK"/>
        </w:rPr>
        <w:t>Usmernení k riadeniu rizík podvodov</w:t>
      </w:r>
      <w:r w:rsidR="00724642" w:rsidRPr="00337F6A">
        <w:rPr>
          <w:rFonts w:eastAsia="Times New Roman" w:cstheme="minorHAnsi"/>
          <w:b/>
          <w:bCs/>
          <w:lang w:eastAsia="sk-SK"/>
        </w:rPr>
        <w:t xml:space="preserve"> </w:t>
      </w:r>
      <w:r w:rsidR="00724642" w:rsidRPr="00337F6A">
        <w:rPr>
          <w:rFonts w:eastAsia="Times New Roman" w:cstheme="minorHAnsi"/>
          <w:bCs/>
          <w:lang w:eastAsia="sk-SK"/>
        </w:rPr>
        <w:t>programov Fondov pre oblasť vnútorných záležitostí, programové obdobie 2021-2027 v platnom znení</w:t>
      </w:r>
      <w:r w:rsidRPr="00337F6A">
        <w:rPr>
          <w:rFonts w:eastAsia="Times New Roman" w:cstheme="minorHAnsi"/>
          <w:lang w:eastAsia="sk-SK"/>
        </w:rPr>
        <w:t>.</w:t>
      </w:r>
      <w:ins w:id="1767" w:author="Autor">
        <w:r w:rsidR="00685073">
          <w:rPr>
            <w:rFonts w:eastAsia="Times New Roman" w:cstheme="minorHAnsi"/>
            <w:lang w:eastAsia="sk-SK"/>
          </w:rPr>
          <w:t xml:space="preserve"> </w:t>
        </w:r>
      </w:ins>
      <w:del w:id="1768" w:author="Autor">
        <w:r w:rsidRPr="00337F6A" w:rsidDel="005F5AD1">
          <w:rPr>
            <w:rFonts w:eastAsia="Times New Roman" w:cstheme="minorHAnsi"/>
            <w:lang w:eastAsia="sk-SK"/>
          </w:rPr>
          <w:delText xml:space="preserve"> </w:delText>
        </w:r>
      </w:del>
      <w:ins w:id="1769" w:author="Autor">
        <w:r w:rsidR="005F5AD1" w:rsidRPr="005F5AD1">
          <w:rPr>
            <w:rFonts w:ascii="Calibri" w:eastAsia="Times" w:hAnsi="Calibri" w:cs="Calibri"/>
            <w:b/>
            <w:rPrChange w:id="1770" w:author="Autor">
              <w:rPr>
                <w:rFonts w:ascii="Calibri" w:eastAsia="Times" w:hAnsi="Calibri" w:cs="Calibri"/>
              </w:rPr>
            </w:rPrChange>
          </w:rPr>
          <w:t xml:space="preserve">Pracovná skupina </w:t>
        </w:r>
        <w:r w:rsidR="005F5AD1" w:rsidRPr="005F5AD1">
          <w:rPr>
            <w:rFonts w:ascii="Calibri" w:eastAsia="Times" w:hAnsi="Calibri" w:cs="Calibri"/>
            <w:b/>
            <w:rPrChange w:id="1771" w:author="Autor">
              <w:rPr>
                <w:rFonts w:ascii="Calibri" w:eastAsia="Times" w:hAnsi="Calibri" w:cs="Calibri"/>
                <w:sz w:val="23"/>
                <w:szCs w:val="23"/>
              </w:rPr>
            </w:rPrChange>
          </w:rPr>
          <w:t>pre riadenie rizík podvodov</w:t>
        </w:r>
        <w:r w:rsidR="005F5AD1" w:rsidRPr="005F5AD1">
          <w:rPr>
            <w:rFonts w:ascii="Calibri" w:eastAsia="Times" w:hAnsi="Calibri" w:cs="Calibri"/>
            <w:rPrChange w:id="1772" w:author="Autor">
              <w:rPr>
                <w:rFonts w:ascii="Calibri" w:eastAsia="Times" w:hAnsi="Calibri" w:cs="Calibri"/>
                <w:sz w:val="23"/>
                <w:szCs w:val="23"/>
              </w:rPr>
            </w:rPrChange>
          </w:rPr>
          <w:t xml:space="preserve"> programov</w:t>
        </w:r>
        <w:r w:rsidR="005268B8">
          <w:rPr>
            <w:rFonts w:ascii="Calibri" w:eastAsia="Times" w:hAnsi="Calibri" w:cs="Calibri"/>
          </w:rPr>
          <w:t xml:space="preserve"> </w:t>
        </w:r>
        <w:r w:rsidR="005F5AD1" w:rsidRPr="005F5AD1">
          <w:rPr>
            <w:rFonts w:ascii="Calibri" w:eastAsia="Times" w:hAnsi="Calibri" w:cs="Calibri"/>
          </w:rPr>
          <w:t>zasadá podľa potreby (</w:t>
        </w:r>
        <w:r w:rsidR="005F5AD1" w:rsidRPr="005F5AD1">
          <w:rPr>
            <w:rFonts w:ascii="Calibri" w:eastAsia="Times" w:hAnsi="Calibri" w:cs="Calibri"/>
            <w:rPrChange w:id="1773" w:author="Autor">
              <w:rPr>
                <w:rFonts w:ascii="Calibri" w:eastAsia="Times" w:hAnsi="Calibri" w:cs="Calibri"/>
                <w:sz w:val="23"/>
                <w:szCs w:val="23"/>
              </w:rPr>
            </w:rPrChange>
          </w:rPr>
          <w:t>najmenej raz za kalendárny rok</w:t>
        </w:r>
        <w:r w:rsidR="005F5AD1">
          <w:rPr>
            <w:rFonts w:ascii="Calibri" w:eastAsia="Times" w:hAnsi="Calibri" w:cs="Calibri"/>
          </w:rPr>
          <w:t>)</w:t>
        </w:r>
        <w:r w:rsidR="005F5AD1" w:rsidRPr="005F5AD1">
          <w:rPr>
            <w:rFonts w:ascii="Calibri" w:eastAsia="Times" w:hAnsi="Calibri" w:cs="Calibri"/>
            <w:rPrChange w:id="1774" w:author="Autor">
              <w:rPr>
                <w:rFonts w:ascii="Calibri" w:eastAsia="Times" w:hAnsi="Calibri" w:cs="Calibri"/>
                <w:sz w:val="23"/>
                <w:szCs w:val="23"/>
              </w:rPr>
            </w:rPrChange>
          </w:rPr>
          <w:t>.</w:t>
        </w:r>
      </w:ins>
    </w:p>
    <w:p w14:paraId="3E908D63" w14:textId="77777777" w:rsidR="006D4B66" w:rsidRPr="00337F6A" w:rsidRDefault="006D4B66" w:rsidP="001533FB">
      <w:pPr>
        <w:widowControl w:val="0"/>
        <w:autoSpaceDE w:val="0"/>
        <w:autoSpaceDN w:val="0"/>
        <w:adjustRightInd w:val="0"/>
        <w:spacing w:after="0" w:line="240" w:lineRule="auto"/>
        <w:jc w:val="both"/>
        <w:rPr>
          <w:rFonts w:eastAsia="Times New Roman" w:cstheme="minorHAnsi"/>
          <w:lang w:eastAsia="sk-SK"/>
        </w:rPr>
      </w:pPr>
    </w:p>
    <w:p w14:paraId="666DB6CF" w14:textId="77777777" w:rsidR="00386EAA" w:rsidRDefault="00386EAA" w:rsidP="00386EAA">
      <w:pPr>
        <w:pStyle w:val="Nadpis1"/>
        <w:spacing w:before="0" w:line="240" w:lineRule="auto"/>
        <w:rPr>
          <w:rFonts w:asciiTheme="minorHAnsi" w:hAnsiTheme="minorHAnsi" w:cstheme="minorHAnsi"/>
          <w:b/>
          <w:caps/>
          <w:sz w:val="22"/>
          <w:szCs w:val="22"/>
        </w:rPr>
      </w:pPr>
    </w:p>
    <w:p w14:paraId="160CF56F" w14:textId="1F01BBCF" w:rsidR="00386EAA" w:rsidRDefault="005821BC" w:rsidP="00386EAA">
      <w:pPr>
        <w:pStyle w:val="Nadpis1"/>
        <w:spacing w:before="0" w:line="240" w:lineRule="auto"/>
        <w:rPr>
          <w:rFonts w:asciiTheme="minorHAnsi" w:hAnsiTheme="minorHAnsi" w:cstheme="minorHAnsi"/>
          <w:b/>
          <w:caps/>
          <w:sz w:val="22"/>
          <w:szCs w:val="22"/>
        </w:rPr>
      </w:pPr>
      <w:bookmarkStart w:id="1775" w:name="_Toc204683783"/>
      <w:r w:rsidRPr="00337F6A">
        <w:rPr>
          <w:rFonts w:asciiTheme="minorHAnsi" w:hAnsiTheme="minorHAnsi" w:cstheme="minorHAnsi"/>
          <w:b/>
          <w:caps/>
          <w:sz w:val="22"/>
          <w:szCs w:val="22"/>
        </w:rPr>
        <w:t>2</w:t>
      </w:r>
      <w:r w:rsidR="009925EE" w:rsidRPr="00337F6A">
        <w:rPr>
          <w:rFonts w:asciiTheme="minorHAnsi" w:hAnsiTheme="minorHAnsi" w:cstheme="minorHAnsi"/>
          <w:b/>
          <w:caps/>
          <w:sz w:val="22"/>
          <w:szCs w:val="22"/>
        </w:rPr>
        <w:t>4</w:t>
      </w:r>
      <w:r w:rsidR="000A414E" w:rsidRPr="00337F6A">
        <w:rPr>
          <w:rFonts w:asciiTheme="minorHAnsi" w:hAnsiTheme="minorHAnsi" w:cstheme="minorHAnsi"/>
          <w:b/>
          <w:caps/>
          <w:sz w:val="22"/>
          <w:szCs w:val="22"/>
        </w:rPr>
        <w:t xml:space="preserve">. </w:t>
      </w:r>
      <w:r w:rsidR="006D4B66" w:rsidRPr="00337F6A">
        <w:rPr>
          <w:rFonts w:asciiTheme="minorHAnsi" w:hAnsiTheme="minorHAnsi" w:cstheme="minorHAnsi"/>
          <w:b/>
          <w:caps/>
          <w:sz w:val="22"/>
          <w:szCs w:val="22"/>
        </w:rPr>
        <w:t>SPRACOVANIE OSOBNÝCH ÚDAJOV A ZVEREJŇOVANIE</w:t>
      </w:r>
      <w:bookmarkEnd w:id="1775"/>
      <w:r w:rsidR="006D4B66" w:rsidRPr="00337F6A">
        <w:rPr>
          <w:rFonts w:asciiTheme="minorHAnsi" w:hAnsiTheme="minorHAnsi" w:cstheme="minorHAnsi"/>
          <w:b/>
          <w:caps/>
          <w:sz w:val="22"/>
          <w:szCs w:val="22"/>
        </w:rPr>
        <w:t xml:space="preserve"> </w:t>
      </w:r>
    </w:p>
    <w:p w14:paraId="208EC7F9" w14:textId="77777777" w:rsidR="006F007F" w:rsidRPr="006F007F" w:rsidRDefault="006F007F" w:rsidP="006F007F"/>
    <w:p w14:paraId="419BB5F1" w14:textId="5930439D" w:rsidR="006D4B66" w:rsidRPr="00337F6A" w:rsidRDefault="006D4B66" w:rsidP="00DB274B">
      <w:pPr>
        <w:spacing w:after="0" w:line="240" w:lineRule="auto"/>
        <w:jc w:val="both"/>
        <w:rPr>
          <w:rFonts w:cstheme="minorHAnsi"/>
          <w:bCs/>
        </w:rPr>
      </w:pPr>
      <w:r w:rsidRPr="00337F6A">
        <w:rPr>
          <w:rFonts w:cstheme="minorHAnsi"/>
          <w:bCs/>
        </w:rPr>
        <w:t>RO postupuje pri spracúvaní osobných</w:t>
      </w:r>
      <w:r w:rsidR="00572E2E" w:rsidRPr="00337F6A">
        <w:rPr>
          <w:rFonts w:cstheme="minorHAnsi"/>
          <w:bCs/>
        </w:rPr>
        <w:t xml:space="preserve"> údajov podľa § 46 zákona o príspevkoch z fondov EÚ. </w:t>
      </w:r>
      <w:r w:rsidR="00DF5156" w:rsidRPr="00337F6A">
        <w:rPr>
          <w:rFonts w:cstheme="minorHAnsi"/>
          <w:bCs/>
        </w:rPr>
        <w:t>Zverejňovanie informácií a dokumentov o programoch prebieha podľa § 47 zákona o príspevkoch z fondov EÚ</w:t>
      </w:r>
      <w:r w:rsidR="00E95CB1" w:rsidRPr="00337F6A">
        <w:rPr>
          <w:rFonts w:cstheme="minorHAnsi"/>
          <w:bCs/>
        </w:rPr>
        <w:t>, pričom sa nezverejňujú údaje a informácie, ktoré sú chránené podľa osobitných predpisov.</w:t>
      </w:r>
    </w:p>
    <w:p w14:paraId="2B9EC7E9" w14:textId="77777777" w:rsidR="00DB274B" w:rsidRPr="00337F6A" w:rsidRDefault="00DB274B" w:rsidP="00DB274B">
      <w:pPr>
        <w:spacing w:after="0" w:line="240" w:lineRule="auto"/>
        <w:jc w:val="both"/>
        <w:rPr>
          <w:rFonts w:cstheme="minorHAnsi"/>
          <w:bCs/>
        </w:rPr>
      </w:pPr>
    </w:p>
    <w:p w14:paraId="78FB9FB0" w14:textId="77777777" w:rsidR="00386EAA" w:rsidRDefault="00386EAA" w:rsidP="00DB274B">
      <w:pPr>
        <w:pStyle w:val="Nadpis1"/>
        <w:spacing w:before="0" w:line="240" w:lineRule="auto"/>
        <w:rPr>
          <w:rFonts w:asciiTheme="minorHAnsi" w:hAnsiTheme="minorHAnsi" w:cstheme="minorHAnsi"/>
          <w:b/>
          <w:caps/>
          <w:sz w:val="22"/>
          <w:szCs w:val="22"/>
        </w:rPr>
      </w:pPr>
    </w:p>
    <w:p w14:paraId="43B0E328" w14:textId="2181508B" w:rsidR="000A414E" w:rsidRPr="00337F6A" w:rsidRDefault="006D4B66" w:rsidP="00DB274B">
      <w:pPr>
        <w:pStyle w:val="Nadpis1"/>
        <w:spacing w:before="0" w:line="240" w:lineRule="auto"/>
        <w:rPr>
          <w:rFonts w:asciiTheme="minorHAnsi" w:hAnsiTheme="minorHAnsi" w:cstheme="minorHAnsi"/>
          <w:b/>
          <w:caps/>
          <w:sz w:val="22"/>
          <w:szCs w:val="22"/>
        </w:rPr>
      </w:pPr>
      <w:bookmarkStart w:id="1776" w:name="_Toc204683784"/>
      <w:r w:rsidRPr="00337F6A">
        <w:rPr>
          <w:rFonts w:asciiTheme="minorHAnsi" w:hAnsiTheme="minorHAnsi" w:cstheme="minorHAnsi"/>
          <w:b/>
          <w:caps/>
          <w:sz w:val="22"/>
          <w:szCs w:val="22"/>
        </w:rPr>
        <w:t>2</w:t>
      </w:r>
      <w:r w:rsidR="009925EE" w:rsidRPr="00337F6A">
        <w:rPr>
          <w:rFonts w:asciiTheme="minorHAnsi" w:hAnsiTheme="minorHAnsi" w:cstheme="minorHAnsi"/>
          <w:b/>
          <w:caps/>
          <w:sz w:val="22"/>
          <w:szCs w:val="22"/>
        </w:rPr>
        <w:t>5</w:t>
      </w:r>
      <w:r w:rsidRPr="00337F6A">
        <w:rPr>
          <w:rFonts w:asciiTheme="minorHAnsi" w:hAnsiTheme="minorHAnsi" w:cstheme="minorHAnsi"/>
          <w:b/>
          <w:caps/>
          <w:sz w:val="22"/>
          <w:szCs w:val="22"/>
        </w:rPr>
        <w:t xml:space="preserve">. </w:t>
      </w:r>
      <w:r w:rsidR="000A414E" w:rsidRPr="00337F6A">
        <w:rPr>
          <w:rFonts w:asciiTheme="minorHAnsi" w:hAnsiTheme="minorHAnsi" w:cstheme="minorHAnsi"/>
          <w:b/>
          <w:caps/>
          <w:sz w:val="22"/>
          <w:szCs w:val="22"/>
        </w:rPr>
        <w:t>ARCHIVÁCIA</w:t>
      </w:r>
      <w:bookmarkEnd w:id="1776"/>
    </w:p>
    <w:p w14:paraId="4E0579DD" w14:textId="77777777" w:rsidR="00DB274B" w:rsidRPr="00337F6A" w:rsidRDefault="00DB274B" w:rsidP="00DB274B">
      <w:pPr>
        <w:spacing w:after="0" w:line="240" w:lineRule="auto"/>
        <w:jc w:val="both"/>
        <w:rPr>
          <w:rFonts w:cstheme="minorHAnsi"/>
        </w:rPr>
      </w:pPr>
    </w:p>
    <w:p w14:paraId="4131EDD9" w14:textId="02A67066" w:rsidR="00DA4F6A" w:rsidRPr="00337F6A" w:rsidRDefault="000A414E" w:rsidP="00DB274B">
      <w:pPr>
        <w:spacing w:after="0" w:line="240" w:lineRule="auto"/>
        <w:jc w:val="both"/>
        <w:rPr>
          <w:rFonts w:cstheme="minorHAnsi"/>
        </w:rPr>
      </w:pPr>
      <w:r w:rsidRPr="00337F6A">
        <w:rPr>
          <w:rFonts w:cstheme="minorHAnsi"/>
        </w:rPr>
        <w:t>Archivácia písomností prebieha elektronicky v</w:t>
      </w:r>
      <w:del w:id="1777" w:author="Autor">
        <w:r w:rsidRPr="00337F6A" w:rsidDel="001F6EA5">
          <w:rPr>
            <w:rFonts w:cstheme="minorHAnsi"/>
          </w:rPr>
          <w:delText> </w:delText>
        </w:r>
      </w:del>
      <w:ins w:id="1778" w:author="Autor">
        <w:r w:rsidR="001F6EA5">
          <w:rPr>
            <w:rFonts w:cstheme="minorHAnsi"/>
          </w:rPr>
          <w:t> </w:t>
        </w:r>
      </w:ins>
      <w:r w:rsidRPr="00337F6A">
        <w:rPr>
          <w:rFonts w:cstheme="minorHAnsi"/>
        </w:rPr>
        <w:t>ITMS</w:t>
      </w:r>
      <w:ins w:id="1779" w:author="Autor">
        <w:r w:rsidR="001F6EA5">
          <w:rPr>
            <w:rFonts w:cstheme="minorHAnsi"/>
          </w:rPr>
          <w:t>21+</w:t>
        </w:r>
      </w:ins>
      <w:r w:rsidRPr="00337F6A">
        <w:rPr>
          <w:rFonts w:cstheme="minorHAnsi"/>
        </w:rPr>
        <w:t>, vo výnimočných prípadoch v papierovej forme. Riadiaci orgán uchováva celú dokumentáciu v záujme zachovania audit trailu tak, aby nedošlo k poškodeniu, zničeniu, strate, alebo zneužitiu písomností. Riadiaci orgán zabezpečuje, aby sa všetky dokumenty týkajúce sa každého projektu podporovaného z </w:t>
      </w:r>
      <w:r w:rsidR="00C27116" w:rsidRPr="00337F6A">
        <w:rPr>
          <w:rFonts w:cstheme="minorHAnsi"/>
        </w:rPr>
        <w:t>programov</w:t>
      </w:r>
      <w:r w:rsidRPr="00337F6A">
        <w:rPr>
          <w:rFonts w:cstheme="minorHAnsi"/>
        </w:rPr>
        <w:t xml:space="preserve"> uchovávali počas obdobia </w:t>
      </w:r>
      <w:r w:rsidRPr="00337F6A">
        <w:rPr>
          <w:rFonts w:cstheme="minorHAnsi"/>
          <w:b/>
        </w:rPr>
        <w:t>5 rokov od 31. decembra roka, v ktorom riadiaci orgán vyplatil prijímateľovi poslednú platbu</w:t>
      </w:r>
      <w:r w:rsidRPr="00337F6A">
        <w:rPr>
          <w:rFonts w:cstheme="minorHAnsi"/>
        </w:rPr>
        <w:t>. Toto časové obdobie sa preruší v prípade súdneho konania, alebo na základe žiadosti EK.</w:t>
      </w:r>
      <w:r w:rsidRPr="00337F6A">
        <w:rPr>
          <w:rStyle w:val="Odkaznapoznmkupodiarou"/>
          <w:rFonts w:cstheme="minorHAnsi"/>
        </w:rPr>
        <w:footnoteReference w:id="105"/>
      </w:r>
    </w:p>
    <w:p w14:paraId="3265001E" w14:textId="77777777" w:rsidR="00DB274B" w:rsidRPr="00337F6A" w:rsidRDefault="00DB274B" w:rsidP="00DB274B">
      <w:pPr>
        <w:spacing w:after="0" w:line="240" w:lineRule="auto"/>
        <w:jc w:val="both"/>
        <w:rPr>
          <w:rFonts w:cstheme="minorHAnsi"/>
        </w:rPr>
      </w:pPr>
    </w:p>
    <w:p w14:paraId="5DA4A953" w14:textId="77777777" w:rsidR="00386EAA" w:rsidRDefault="00386EAA" w:rsidP="00DB274B">
      <w:pPr>
        <w:pStyle w:val="Nadpis1"/>
        <w:spacing w:before="0" w:line="240" w:lineRule="auto"/>
        <w:rPr>
          <w:rFonts w:asciiTheme="minorHAnsi" w:hAnsiTheme="minorHAnsi" w:cstheme="minorHAnsi"/>
          <w:b/>
          <w:caps/>
          <w:sz w:val="22"/>
          <w:szCs w:val="22"/>
        </w:rPr>
      </w:pPr>
    </w:p>
    <w:p w14:paraId="5BF40F09" w14:textId="143C0551" w:rsidR="00DB0FD8" w:rsidRPr="00337F6A" w:rsidRDefault="0023701E" w:rsidP="00DB274B">
      <w:pPr>
        <w:pStyle w:val="Nadpis1"/>
        <w:spacing w:before="0" w:line="240" w:lineRule="auto"/>
        <w:rPr>
          <w:rFonts w:asciiTheme="minorHAnsi" w:hAnsiTheme="minorHAnsi" w:cstheme="minorHAnsi"/>
          <w:b/>
          <w:caps/>
          <w:sz w:val="22"/>
          <w:szCs w:val="22"/>
        </w:rPr>
      </w:pPr>
      <w:bookmarkStart w:id="1780" w:name="_Toc204683785"/>
      <w:r w:rsidRPr="00337F6A">
        <w:rPr>
          <w:rFonts w:asciiTheme="minorHAnsi" w:hAnsiTheme="minorHAnsi" w:cstheme="minorHAnsi"/>
          <w:b/>
          <w:caps/>
          <w:sz w:val="22"/>
          <w:szCs w:val="22"/>
        </w:rPr>
        <w:t xml:space="preserve">26. </w:t>
      </w:r>
      <w:r w:rsidR="00DB0FD8" w:rsidRPr="00337F6A">
        <w:rPr>
          <w:rFonts w:asciiTheme="minorHAnsi" w:hAnsiTheme="minorHAnsi" w:cstheme="minorHAnsi"/>
          <w:b/>
          <w:caps/>
          <w:sz w:val="22"/>
          <w:szCs w:val="22"/>
        </w:rPr>
        <w:t>VÝKON AUDITU</w:t>
      </w:r>
      <w:bookmarkEnd w:id="1780"/>
    </w:p>
    <w:p w14:paraId="7840F014" w14:textId="77777777" w:rsidR="00DB274B" w:rsidRPr="00337F6A" w:rsidRDefault="00DB274B" w:rsidP="00DB274B">
      <w:pPr>
        <w:spacing w:after="0" w:line="240" w:lineRule="auto"/>
        <w:jc w:val="both"/>
        <w:rPr>
          <w:rFonts w:cstheme="minorHAnsi"/>
        </w:rPr>
      </w:pPr>
    </w:p>
    <w:p w14:paraId="1E9527CF" w14:textId="43B45580" w:rsidR="00A55A34" w:rsidRPr="00337F6A" w:rsidRDefault="00DA0E39" w:rsidP="00DB274B">
      <w:pPr>
        <w:spacing w:after="0" w:line="240" w:lineRule="auto"/>
        <w:jc w:val="both"/>
        <w:rPr>
          <w:rFonts w:cstheme="minorHAnsi"/>
        </w:rPr>
      </w:pPr>
      <w:r w:rsidRPr="00337F6A">
        <w:rPr>
          <w:rFonts w:cstheme="minorHAnsi"/>
        </w:rPr>
        <w:t>Orgán auditu postupuje pri výkone auditov v súlade s</w:t>
      </w:r>
      <w:r w:rsidR="00A618B9" w:rsidRPr="00337F6A">
        <w:rPr>
          <w:rFonts w:cstheme="minorHAnsi"/>
        </w:rPr>
        <w:t xml:space="preserve"> nariadením o spoločných ustanoveniach, </w:t>
      </w:r>
      <w:r w:rsidR="0097438A" w:rsidRPr="00337F6A">
        <w:rPr>
          <w:rFonts w:cstheme="minorHAnsi"/>
        </w:rPr>
        <w:t xml:space="preserve">nariadením AMIF, nariadením ISF, nariadením BMVI, </w:t>
      </w:r>
      <w:r w:rsidR="00A618B9" w:rsidRPr="00337F6A">
        <w:rPr>
          <w:rFonts w:cstheme="minorHAnsi"/>
        </w:rPr>
        <w:t xml:space="preserve">zákonom o finančnej kontrole a audite, zákonom o príspevkoch z fondov EÚ a inými všeobecne záväznými právnymi predpismi. </w:t>
      </w:r>
    </w:p>
    <w:p w14:paraId="1AEF1E53" w14:textId="77777777" w:rsidR="00DB274B" w:rsidRPr="00337F6A" w:rsidRDefault="00DB274B">
      <w:pPr>
        <w:jc w:val="both"/>
        <w:rPr>
          <w:rFonts w:cstheme="minorHAnsi"/>
        </w:rPr>
      </w:pPr>
    </w:p>
    <w:p w14:paraId="2D2DB568" w14:textId="6FA4A8DD" w:rsidR="00A55A34" w:rsidRPr="00337F6A" w:rsidRDefault="00A55A34">
      <w:pPr>
        <w:jc w:val="both"/>
        <w:rPr>
          <w:rFonts w:cstheme="minorHAnsi"/>
        </w:rPr>
      </w:pPr>
      <w:r w:rsidRPr="00337F6A">
        <w:rPr>
          <w:rFonts w:cstheme="minorHAnsi"/>
        </w:rPr>
        <w:lastRenderedPageBreak/>
        <w:t xml:space="preserve">Orgán auditu je zodpovedný za vykonávanie </w:t>
      </w:r>
      <w:r w:rsidRPr="00337F6A">
        <w:rPr>
          <w:rFonts w:cstheme="minorHAnsi"/>
          <w:b/>
        </w:rPr>
        <w:t>systémových auditov</w:t>
      </w:r>
      <w:r w:rsidRPr="00337F6A">
        <w:rPr>
          <w:rFonts w:cstheme="minorHAnsi"/>
        </w:rPr>
        <w:t xml:space="preserve">, </w:t>
      </w:r>
      <w:r w:rsidRPr="00337F6A">
        <w:rPr>
          <w:rFonts w:cstheme="minorHAnsi"/>
          <w:b/>
        </w:rPr>
        <w:t>auditov operácií</w:t>
      </w:r>
      <w:r w:rsidRPr="00337F6A">
        <w:rPr>
          <w:rFonts w:cstheme="minorHAnsi"/>
        </w:rPr>
        <w:t xml:space="preserve"> a </w:t>
      </w:r>
      <w:r w:rsidRPr="00337F6A">
        <w:rPr>
          <w:rFonts w:cstheme="minorHAnsi"/>
          <w:b/>
        </w:rPr>
        <w:t>auditov účtov</w:t>
      </w:r>
      <w:r w:rsidRPr="00337F6A">
        <w:rPr>
          <w:rFonts w:cstheme="minorHAnsi"/>
        </w:rPr>
        <w:t xml:space="preserve"> s cieľom poskytnúť EK nezávislé uistenie o účinnom fungovaní systému riadenia a kontroly a o zákonnosti a správnosti výdavkov obsiahnutých v účtoch predložených EK. Audítorské činnosti sa vykonávajú v súlade s medzinárodne uznávanými audítorskými štandardmi.</w:t>
      </w:r>
    </w:p>
    <w:p w14:paraId="1AEA423F" w14:textId="0F7C12EC" w:rsidR="001F57BF" w:rsidRPr="00337F6A" w:rsidRDefault="001F57BF">
      <w:pPr>
        <w:jc w:val="both"/>
        <w:rPr>
          <w:rFonts w:cstheme="minorHAnsi"/>
        </w:rPr>
      </w:pPr>
      <w:r w:rsidRPr="00337F6A">
        <w:rPr>
          <w:rFonts w:cstheme="minorHAnsi"/>
        </w:rPr>
        <w:t>V</w:t>
      </w:r>
      <w:r w:rsidR="00C430DE" w:rsidRPr="00337F6A">
        <w:rPr>
          <w:rFonts w:cstheme="minorHAnsi"/>
        </w:rPr>
        <w:t xml:space="preserve"> prípade, že je </w:t>
      </w:r>
      <w:r w:rsidR="00C430DE" w:rsidRPr="00994C28">
        <w:rPr>
          <w:rFonts w:cstheme="minorHAnsi"/>
          <w:b/>
        </w:rPr>
        <w:t>prijímateľom medzinárodná organizácia</w:t>
      </w:r>
      <w:r w:rsidR="00862F2B" w:rsidRPr="00337F6A">
        <w:rPr>
          <w:rFonts w:cstheme="minorHAnsi"/>
        </w:rPr>
        <w:t xml:space="preserve">, </w:t>
      </w:r>
      <w:r w:rsidR="00862F2B" w:rsidRPr="00994C28">
        <w:rPr>
          <w:rFonts w:cstheme="minorHAnsi"/>
          <w:b/>
        </w:rPr>
        <w:t>osobitné ustanovenia o audite operácií</w:t>
      </w:r>
      <w:r w:rsidR="00EA67A3" w:rsidRPr="00337F6A">
        <w:rPr>
          <w:rFonts w:cstheme="minorHAnsi"/>
        </w:rPr>
        <w:t xml:space="preserve"> </w:t>
      </w:r>
      <w:r w:rsidR="00862F2B" w:rsidRPr="00337F6A">
        <w:rPr>
          <w:rFonts w:cstheme="minorHAnsi"/>
        </w:rPr>
        <w:t xml:space="preserve">sú uvedené </w:t>
      </w:r>
      <w:r w:rsidR="00EA67A3" w:rsidRPr="00337F6A">
        <w:rPr>
          <w:rFonts w:cstheme="minorHAnsi"/>
        </w:rPr>
        <w:t>v nariadení o spoločných ustanoveniach,</w:t>
      </w:r>
      <w:r w:rsidR="00C430DE" w:rsidRPr="00337F6A">
        <w:rPr>
          <w:rFonts w:cstheme="minorHAnsi"/>
        </w:rPr>
        <w:t xml:space="preserve"> </w:t>
      </w:r>
      <w:r w:rsidRPr="00337F6A">
        <w:rPr>
          <w:rFonts w:cstheme="minorHAnsi"/>
        </w:rPr>
        <w:t>nariadení AMIF, nariadení ISF a nariadení BMVI.</w:t>
      </w:r>
      <w:r w:rsidR="006F5197" w:rsidRPr="00337F6A">
        <w:rPr>
          <w:rStyle w:val="Odkaznapoznmkupodiarou"/>
          <w:rFonts w:cstheme="minorHAnsi"/>
        </w:rPr>
        <w:footnoteReference w:id="106"/>
      </w:r>
    </w:p>
    <w:p w14:paraId="222345DE" w14:textId="2F8C4C91" w:rsidR="00A770B7" w:rsidRPr="00337F6A" w:rsidRDefault="00A618B9">
      <w:pPr>
        <w:jc w:val="both"/>
        <w:rPr>
          <w:rFonts w:cstheme="minorHAnsi"/>
        </w:rPr>
      </w:pPr>
      <w:r w:rsidRPr="00337F6A">
        <w:rPr>
          <w:rFonts w:cstheme="minorHAnsi"/>
        </w:rPr>
        <w:t xml:space="preserve">Orgán auditu vypracúva </w:t>
      </w:r>
      <w:r w:rsidRPr="00337F6A">
        <w:rPr>
          <w:rFonts w:cstheme="minorHAnsi"/>
          <w:b/>
        </w:rPr>
        <w:t>Stratégiu auditu na programové obdobie 2021-2027</w:t>
      </w:r>
      <w:r w:rsidRPr="00337F6A">
        <w:rPr>
          <w:rFonts w:cstheme="minorHAnsi"/>
        </w:rPr>
        <w:t xml:space="preserve"> pre programy Európskeho fondu regionálneho rozvoja, Európskeho sociálneho fondu plus, Kohézneho fondu, Fondu pre spravodlivú transformáciu, Európskeho námorného, rybolovného a akvakultúrneho fondu, Fondu pre azyl, migráciu a integráciu, Fondu pre vnútornú bezpečnosť a Nástroja finančnej podpory pre riadenie hraníc a vízovú politiku</w:t>
      </w:r>
      <w:r w:rsidR="000F557A" w:rsidRPr="00337F6A">
        <w:rPr>
          <w:rFonts w:cstheme="minorHAnsi"/>
        </w:rPr>
        <w:t xml:space="preserve"> (posúdenie rizika v procese plánovania systémových auditov, metodika, plánované audítorské činnosti na nasledujúce roky atď.)</w:t>
      </w:r>
      <w:r w:rsidRPr="00337F6A">
        <w:rPr>
          <w:rFonts w:cstheme="minorHAnsi"/>
        </w:rPr>
        <w:t>.</w:t>
      </w:r>
      <w:r w:rsidR="00DE1972" w:rsidRPr="00337F6A">
        <w:rPr>
          <w:rFonts w:cstheme="minorHAnsi"/>
        </w:rPr>
        <w:t xml:space="preserve"> </w:t>
      </w:r>
      <w:r w:rsidR="00FA7A5D" w:rsidRPr="00337F6A">
        <w:rPr>
          <w:rFonts w:cstheme="minorHAnsi"/>
        </w:rPr>
        <w:t>Indikatívny č</w:t>
      </w:r>
      <w:r w:rsidR="00DE1972" w:rsidRPr="00337F6A">
        <w:rPr>
          <w:rFonts w:cstheme="minorHAnsi"/>
        </w:rPr>
        <w:t xml:space="preserve">asový harmonogram na predkladanie dokumentov a výkon auditov je uvedený v prílohe </w:t>
      </w:r>
      <w:r w:rsidR="00483B47" w:rsidRPr="00337F6A">
        <w:rPr>
          <w:rFonts w:cstheme="minorHAnsi"/>
        </w:rPr>
        <w:t xml:space="preserve">tejto </w:t>
      </w:r>
      <w:r w:rsidR="00DE1972" w:rsidRPr="00337F6A">
        <w:rPr>
          <w:rFonts w:cstheme="minorHAnsi"/>
        </w:rPr>
        <w:t>s</w:t>
      </w:r>
      <w:r w:rsidR="001A0DB1" w:rsidRPr="00337F6A">
        <w:rPr>
          <w:rFonts w:cstheme="minorHAnsi"/>
        </w:rPr>
        <w:t xml:space="preserve">tratégie. </w:t>
      </w:r>
    </w:p>
    <w:p w14:paraId="056C92D3" w14:textId="77777777" w:rsidR="00BF023A" w:rsidRPr="00337F6A" w:rsidRDefault="00BF023A" w:rsidP="00BF023A">
      <w:pPr>
        <w:jc w:val="both"/>
        <w:rPr>
          <w:rFonts w:cstheme="minorHAnsi"/>
        </w:rPr>
      </w:pPr>
      <w:r w:rsidRPr="00337F6A">
        <w:rPr>
          <w:rFonts w:cstheme="minorHAnsi"/>
          <w:b/>
          <w:bCs/>
        </w:rPr>
        <w:t xml:space="preserve">Výdavky </w:t>
      </w:r>
      <w:r w:rsidRPr="00337F6A">
        <w:rPr>
          <w:rFonts w:cstheme="minorHAnsi"/>
        </w:rPr>
        <w:t xml:space="preserve">v rámci účtovného roka </w:t>
      </w:r>
      <w:r w:rsidRPr="00337F6A">
        <w:rPr>
          <w:rFonts w:cstheme="minorHAnsi"/>
          <w:b/>
          <w:bCs/>
        </w:rPr>
        <w:t>sú deklarované na EK v žiadosti/žiadostiach o platbu spravidla za obdobie od 1. júla roka „N-1“ do 30. apríla roka „N“, resp. do 31. mája roka „N“</w:t>
      </w:r>
      <w:r w:rsidRPr="00337F6A">
        <w:rPr>
          <w:rFonts w:cstheme="minorHAnsi"/>
        </w:rPr>
        <w:t xml:space="preserve">, po dohode s orgánom auditu. </w:t>
      </w:r>
    </w:p>
    <w:p w14:paraId="3C01FB4A" w14:textId="55C87EAB" w:rsidR="00FF7851" w:rsidRPr="00337F6A" w:rsidRDefault="00743556" w:rsidP="007F1AA3">
      <w:pPr>
        <w:jc w:val="both"/>
        <w:rPr>
          <w:rFonts w:cstheme="minorHAnsi"/>
        </w:rPr>
      </w:pPr>
      <w:r w:rsidRPr="00337F6A">
        <w:rPr>
          <w:rFonts w:cstheme="minorHAnsi"/>
        </w:rPr>
        <w:t xml:space="preserve">Orgán auditu predloží </w:t>
      </w:r>
      <w:r w:rsidRPr="00337F6A">
        <w:rPr>
          <w:rFonts w:cstheme="minorHAnsi"/>
          <w:b/>
        </w:rPr>
        <w:t>stanovisko audítorského orgánu</w:t>
      </w:r>
      <w:r w:rsidRPr="00337F6A">
        <w:rPr>
          <w:rFonts w:cstheme="minorHAnsi"/>
        </w:rPr>
        <w:t xml:space="preserve"> riadiacemu orgánu prostredníctvom </w:t>
      </w:r>
      <w:del w:id="1781" w:author="Autor">
        <w:r w:rsidRPr="00337F6A" w:rsidDel="0028039B">
          <w:rPr>
            <w:rFonts w:cstheme="minorHAnsi"/>
          </w:rPr>
          <w:delText>informačného systému</w:delText>
        </w:r>
      </w:del>
      <w:ins w:id="1782" w:author="Autor">
        <w:r w:rsidR="0028039B">
          <w:rPr>
            <w:rFonts w:cstheme="minorHAnsi"/>
          </w:rPr>
          <w:t>IS</w:t>
        </w:r>
      </w:ins>
      <w:r w:rsidRPr="00337F6A">
        <w:rPr>
          <w:rFonts w:cstheme="minorHAnsi"/>
        </w:rPr>
        <w:t xml:space="preserve"> SFC2021 najneskôr </w:t>
      </w:r>
      <w:r w:rsidRPr="00337F6A">
        <w:rPr>
          <w:rFonts w:cstheme="minorHAnsi"/>
          <w:b/>
        </w:rPr>
        <w:t>do 10. februára roka „N+1“</w:t>
      </w:r>
      <w:r w:rsidRPr="00337F6A">
        <w:rPr>
          <w:rFonts w:cstheme="minorHAnsi"/>
        </w:rPr>
        <w:t xml:space="preserve">. </w:t>
      </w:r>
      <w:r w:rsidRPr="00337F6A">
        <w:rPr>
          <w:rFonts w:cstheme="minorHAnsi"/>
          <w:b/>
        </w:rPr>
        <w:t>Riadiaci orgán zabezpečí predloženie celého balíka uistenia</w:t>
      </w:r>
      <w:r w:rsidRPr="00337F6A">
        <w:rPr>
          <w:rFonts w:cstheme="minorHAnsi"/>
        </w:rPr>
        <w:t xml:space="preserve"> (zaslanie prostredníctvom </w:t>
      </w:r>
      <w:ins w:id="1783" w:author="Autor">
        <w:r w:rsidR="0028039B">
          <w:rPr>
            <w:rFonts w:cstheme="minorHAnsi"/>
          </w:rPr>
          <w:t xml:space="preserve">IS </w:t>
        </w:r>
      </w:ins>
      <w:r w:rsidRPr="00337F6A">
        <w:rPr>
          <w:rFonts w:cstheme="minorHAnsi"/>
        </w:rPr>
        <w:t xml:space="preserve">SFC2021) EK </w:t>
      </w:r>
      <w:r w:rsidRPr="00337F6A">
        <w:rPr>
          <w:rFonts w:cstheme="minorHAnsi"/>
          <w:b/>
        </w:rPr>
        <w:t>do 15. februára roka „N+1“.</w:t>
      </w:r>
      <w:r w:rsidR="00F25135" w:rsidRPr="00337F6A">
        <w:rPr>
          <w:rFonts w:cstheme="minorHAnsi"/>
          <w:b/>
        </w:rPr>
        <w:t xml:space="preserve"> </w:t>
      </w:r>
      <w:r w:rsidR="00F25135" w:rsidRPr="00337F6A">
        <w:rPr>
          <w:rFonts w:cstheme="minorHAnsi"/>
        </w:rPr>
        <w:t xml:space="preserve">Ako súčasť </w:t>
      </w:r>
      <w:r w:rsidR="006C7FE6" w:rsidRPr="00337F6A">
        <w:rPr>
          <w:rFonts w:cstheme="minorHAnsi"/>
        </w:rPr>
        <w:t xml:space="preserve">balíka </w:t>
      </w:r>
      <w:r w:rsidR="00F25135" w:rsidRPr="00337F6A">
        <w:rPr>
          <w:rFonts w:cstheme="minorHAnsi"/>
        </w:rPr>
        <w:t xml:space="preserve">uisťujúcich dokumentov za posledný účtovný rok je potrebné </w:t>
      </w:r>
      <w:r w:rsidR="00113831" w:rsidRPr="00337F6A">
        <w:rPr>
          <w:rFonts w:cstheme="minorHAnsi"/>
        </w:rPr>
        <w:t xml:space="preserve">EK </w:t>
      </w:r>
      <w:r w:rsidR="00F25135" w:rsidRPr="00337F6A">
        <w:rPr>
          <w:rFonts w:cstheme="minorHAnsi"/>
        </w:rPr>
        <w:t>predložiť poslednú výročnú správu o výkonnosti.</w:t>
      </w:r>
      <w:r w:rsidR="00FF7851" w:rsidRPr="00337F6A">
        <w:rPr>
          <w:rStyle w:val="Odkaznapoznmkupodiarou"/>
          <w:rFonts w:cstheme="minorHAnsi"/>
        </w:rPr>
        <w:footnoteReference w:id="107"/>
      </w:r>
    </w:p>
    <w:p w14:paraId="4A2571E1" w14:textId="77777777" w:rsidR="00A618B9" w:rsidRPr="00337F6A" w:rsidRDefault="00A618B9">
      <w:pPr>
        <w:jc w:val="both"/>
        <w:rPr>
          <w:rFonts w:cstheme="minorHAnsi"/>
        </w:rPr>
      </w:pPr>
    </w:p>
    <w:p w14:paraId="3286A131" w14:textId="77777777" w:rsidR="00055742" w:rsidRPr="00E60DAF" w:rsidRDefault="00055742" w:rsidP="00E87A0A">
      <w:pPr>
        <w:rPr>
          <w:rFonts w:ascii="Times New Roman" w:hAnsi="Times New Roman" w:cs="Times New Roman"/>
          <w:highlight w:val="yellow"/>
        </w:rPr>
      </w:pPr>
    </w:p>
    <w:sectPr w:rsidR="00055742" w:rsidRPr="00E60DAF" w:rsidSect="00ED2B01">
      <w:headerReference w:type="default" r:id="rId24"/>
      <w:footerReference w:type="default" r:id="rId25"/>
      <w:headerReference w:type="first" r:id="rId26"/>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504D2" w16cex:dateUtc="2023-06-27T0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FC0A5" w16cid:durableId="284504D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C2A02" w14:textId="77777777" w:rsidR="00AD0F05" w:rsidRDefault="00AD0F05" w:rsidP="009D3BED">
      <w:pPr>
        <w:spacing w:after="0" w:line="240" w:lineRule="auto"/>
      </w:pPr>
      <w:r>
        <w:separator/>
      </w:r>
    </w:p>
  </w:endnote>
  <w:endnote w:type="continuationSeparator" w:id="0">
    <w:p w14:paraId="63EA1636" w14:textId="77777777" w:rsidR="00AD0F05" w:rsidRDefault="00AD0F05" w:rsidP="009D3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Iskoola Pota">
    <w:altName w:val="Nirmala UI"/>
    <w:charset w:val="00"/>
    <w:family w:val="swiss"/>
    <w:pitch w:val="variable"/>
    <w:sig w:usb0="00000003" w:usb1="00000000" w:usb2="00000200" w:usb3="00000000" w:csb0="00000001"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172576"/>
      <w:docPartObj>
        <w:docPartGallery w:val="Page Numbers (Bottom of Page)"/>
        <w:docPartUnique/>
      </w:docPartObj>
    </w:sdtPr>
    <w:sdtEndPr/>
    <w:sdtContent>
      <w:p w14:paraId="15819BC5" w14:textId="1B9D0886" w:rsidR="00BE44B6" w:rsidRDefault="00BE44B6">
        <w:pPr>
          <w:pStyle w:val="Pta"/>
          <w:jc w:val="right"/>
        </w:pPr>
        <w:r>
          <w:fldChar w:fldCharType="begin"/>
        </w:r>
        <w:r>
          <w:instrText>PAGE   \* MERGEFORMAT</w:instrText>
        </w:r>
        <w:r>
          <w:fldChar w:fldCharType="separate"/>
        </w:r>
        <w:r w:rsidR="006C1EC3">
          <w:rPr>
            <w:noProof/>
          </w:rPr>
          <w:t>3</w:t>
        </w:r>
        <w:r>
          <w:fldChar w:fldCharType="end"/>
        </w:r>
      </w:p>
    </w:sdtContent>
  </w:sdt>
  <w:p w14:paraId="2841A39E" w14:textId="77777777" w:rsidR="00BE44B6" w:rsidRDefault="00BE44B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BBD78" w14:textId="77777777" w:rsidR="00AD0F05" w:rsidRDefault="00AD0F05" w:rsidP="009D3BED">
      <w:pPr>
        <w:spacing w:after="0" w:line="240" w:lineRule="auto"/>
      </w:pPr>
      <w:r>
        <w:separator/>
      </w:r>
    </w:p>
  </w:footnote>
  <w:footnote w:type="continuationSeparator" w:id="0">
    <w:p w14:paraId="30AB0446" w14:textId="77777777" w:rsidR="00AD0F05" w:rsidRDefault="00AD0F05" w:rsidP="009D3BED">
      <w:pPr>
        <w:spacing w:after="0" w:line="240" w:lineRule="auto"/>
      </w:pPr>
      <w:r>
        <w:continuationSeparator/>
      </w:r>
    </w:p>
  </w:footnote>
  <w:footnote w:id="1">
    <w:p w14:paraId="74967F3B" w14:textId="44944C43" w:rsidR="00BE44B6" w:rsidRPr="00026AF2" w:rsidRDefault="00BE44B6">
      <w:pPr>
        <w:pStyle w:val="Textpoznmkypodiarou"/>
        <w:jc w:val="both"/>
        <w:rPr>
          <w:rFonts w:asciiTheme="minorHAnsi" w:hAnsiTheme="minorHAnsi" w:cstheme="minorHAnsi"/>
          <w:rPrChange w:id="239" w:author="Autor">
            <w:rPr/>
          </w:rPrChange>
        </w:rPr>
        <w:pPrChange w:id="240" w:author="Autor">
          <w:pPr>
            <w:pStyle w:val="Textpoznmkypodiarou"/>
          </w:pPr>
        </w:pPrChange>
      </w:pPr>
      <w:ins w:id="241" w:author="Autor">
        <w:r w:rsidRPr="00026AF2">
          <w:rPr>
            <w:rStyle w:val="Odkaznapoznmkupodiarou"/>
            <w:rFonts w:asciiTheme="minorHAnsi" w:hAnsiTheme="minorHAnsi" w:cstheme="minorHAnsi"/>
            <w:rPrChange w:id="242" w:author="Autor">
              <w:rPr>
                <w:rStyle w:val="Odkaznapoznmkupodiarou"/>
              </w:rPr>
            </w:rPrChange>
          </w:rPr>
          <w:footnoteRef/>
        </w:r>
        <w:r w:rsidRPr="00026AF2">
          <w:rPr>
            <w:rFonts w:asciiTheme="minorHAnsi" w:hAnsiTheme="minorHAnsi" w:cstheme="minorHAnsi"/>
            <w:rPrChange w:id="243" w:author="Autor">
              <w:rPr/>
            </w:rPrChange>
          </w:rPr>
          <w:t xml:space="preserve"> Nariadenie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w:t>
        </w:r>
        <w:r w:rsidR="00026AF2" w:rsidRPr="00C20285">
          <w:rPr>
            <w:rFonts w:asciiTheme="minorHAnsi" w:hAnsiTheme="minorHAnsi" w:cstheme="minorHAnsi"/>
          </w:rPr>
          <w:t xml:space="preserve">- </w:t>
        </w:r>
        <w:r w:rsidR="00026AF2" w:rsidRPr="00026AF2">
          <w:rPr>
            <w:rFonts w:asciiTheme="minorHAnsi" w:hAnsiTheme="minorHAnsi" w:cstheme="minorHAnsi"/>
          </w:rPr>
          <w:t>dátum ukončenia platnosti: 29/09/2024</w:t>
        </w:r>
        <w:r w:rsidR="00026AF2">
          <w:rPr>
            <w:rFonts w:asciiTheme="minorHAnsi" w:hAnsiTheme="minorHAnsi" w:cstheme="minorHAnsi"/>
          </w:rPr>
          <w:t>.</w:t>
        </w:r>
      </w:ins>
    </w:p>
  </w:footnote>
  <w:footnote w:id="2">
    <w:p w14:paraId="62AEFEE6" w14:textId="77777777" w:rsidR="00BE44B6" w:rsidRPr="007B35B4" w:rsidRDefault="00BE44B6" w:rsidP="006E75E0">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Definícia vypracovaná CKO.</w:t>
      </w:r>
    </w:p>
  </w:footnote>
  <w:footnote w:id="3">
    <w:p w14:paraId="6E75AB66" w14:textId="77777777" w:rsidR="00BE44B6" w:rsidRPr="007B35B4" w:rsidRDefault="00BE44B6" w:rsidP="006E75E0">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Definícia vypracovaná CKO.</w:t>
      </w:r>
    </w:p>
  </w:footnote>
  <w:footnote w:id="4">
    <w:p w14:paraId="786B7620" w14:textId="47BBA1D0" w:rsidR="00BE44B6" w:rsidRDefault="00BE44B6" w:rsidP="00DB70E5">
      <w:pPr>
        <w:pStyle w:val="Textpoznmkypodiarou"/>
      </w:pPr>
      <w:r w:rsidRPr="007B35B4">
        <w:rPr>
          <w:rStyle w:val="Odkaznapoznmkupodiarou"/>
          <w:rFonts w:asciiTheme="minorHAnsi" w:hAnsiTheme="minorHAnsi" w:cstheme="minorHAnsi"/>
        </w:rPr>
        <w:footnoteRef/>
      </w:r>
      <w:r w:rsidRPr="007B35B4">
        <w:rPr>
          <w:rFonts w:asciiTheme="minorHAnsi" w:hAnsiTheme="minorHAnsi" w:cstheme="minorHAnsi"/>
        </w:rPr>
        <w:t xml:space="preserve"> Príručka k oprávnenosti výdavkov programov fondov pre oblasť vnútorných záležitostí na roky 2021-2027 v platnom znení.</w:t>
      </w:r>
    </w:p>
  </w:footnote>
  <w:footnote w:id="5">
    <w:p w14:paraId="333D4CD6" w14:textId="77777777" w:rsidR="00BE44B6" w:rsidRPr="007B35B4" w:rsidRDefault="00BE44B6" w:rsidP="006B205E">
      <w:pPr>
        <w:pStyle w:val="Textpoznmkypodiarou"/>
        <w:ind w:left="142" w:hanging="142"/>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Nariadenie Rady (EÚ, Euratom) 2020/2093 zo 17. decembra 2020, ktorým sa stanovuje viacročný finančný rámec na roky 2021 až 2027 (Ú. v. EÚ L 433I, 22.12.2020).</w:t>
      </w:r>
    </w:p>
  </w:footnote>
  <w:footnote w:id="6">
    <w:p w14:paraId="51B96D0E" w14:textId="77777777" w:rsidR="00BE44B6" w:rsidRPr="007B35B4" w:rsidRDefault="00BE44B6" w:rsidP="00AD5DFC">
      <w:pPr>
        <w:pStyle w:val="Textpoznmkypodiarou"/>
        <w:ind w:left="142" w:hanging="142"/>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Nariadenie Európskeho parlamentu a Rady (EÚ) 2021/1147 zo 7. júla 2021, ktorým sa zriaďuje Fond pre azyl, migráciu a integráciu (Ú. v. EÚ L 251, 15.7.2021).</w:t>
      </w:r>
    </w:p>
  </w:footnote>
  <w:footnote w:id="7">
    <w:p w14:paraId="51999E95" w14:textId="77777777" w:rsidR="00BE44B6" w:rsidRPr="007B35B4" w:rsidRDefault="00BE44B6" w:rsidP="00AD5DFC">
      <w:pPr>
        <w:pStyle w:val="Textpoznmkypodiarou"/>
        <w:ind w:left="142" w:hanging="142"/>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Nariadenie Európskeho parlamentu a Rady (EÚ) 2021/1149 zo 7. júla 2021, ktorým sa zriaďuje Fond pre vnútornú  bezpečnosť (Ú. v. EÚ L 251, 15.7.2021).</w:t>
      </w:r>
    </w:p>
  </w:footnote>
  <w:footnote w:id="8">
    <w:p w14:paraId="0D659492" w14:textId="77777777" w:rsidR="00BE44B6" w:rsidRPr="007B35B4" w:rsidRDefault="00BE44B6" w:rsidP="001F32F5">
      <w:pPr>
        <w:pStyle w:val="Default"/>
        <w:ind w:left="142" w:hanging="142"/>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w:t>
      </w:r>
      <w:r w:rsidRPr="007B35B4">
        <w:rPr>
          <w:rFonts w:asciiTheme="minorHAnsi" w:hAnsiTheme="minorHAnsi" w:cstheme="minorHAnsi"/>
          <w:color w:val="auto"/>
          <w:sz w:val="20"/>
          <w:szCs w:val="20"/>
        </w:rPr>
        <w:t>Nariadenie Európskeho parlamentu a Rady (EÚ) 2021/1148 zo 7. júla 2021, ktorým sa ako súčasť Fondu pre integrované riadenie hraníc zriaďuje Nástroj finančnej podpory na riadenie hraníc a vízovú politiku (Ú. v. EÚ L 251, 15.7.2021).</w:t>
      </w:r>
    </w:p>
  </w:footnote>
  <w:footnote w:id="9">
    <w:p w14:paraId="090F21B9" w14:textId="26EC92B0" w:rsidR="00BE44B6" w:rsidRDefault="00BE44B6" w:rsidP="00115981">
      <w:pPr>
        <w:pStyle w:val="Textpoznmkypodiarou"/>
        <w:ind w:left="142" w:hanging="142"/>
        <w:jc w:val="both"/>
      </w:pPr>
      <w:r w:rsidRPr="007B35B4">
        <w:rPr>
          <w:rStyle w:val="Odkaznapoznmkupodiarou"/>
          <w:rFonts w:asciiTheme="minorHAnsi" w:hAnsiTheme="minorHAnsi" w:cstheme="minorHAnsi"/>
        </w:rPr>
        <w:footnoteRef/>
      </w:r>
      <w:r w:rsidRPr="007B35B4">
        <w:rPr>
          <w:rFonts w:asciiTheme="minorHAnsi" w:hAnsiTheme="minorHAnsi" w:cstheme="minorHAnsi"/>
        </w:rPr>
        <w:t xml:space="preserve">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30.6.2021).</w:t>
      </w:r>
    </w:p>
  </w:footnote>
  <w:footnote w:id="10">
    <w:p w14:paraId="248D6111" w14:textId="65E4B0CB" w:rsidR="00BE44B6" w:rsidRPr="007B35B4" w:rsidRDefault="00BE44B6" w:rsidP="00EF7C4C">
      <w:pPr>
        <w:pStyle w:val="Textpoznmkypodiarou"/>
        <w:ind w:left="142" w:hanging="142"/>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71 ods. 1 nariadenia o spoločných ustanoveniach.</w:t>
      </w:r>
    </w:p>
  </w:footnote>
  <w:footnote w:id="11">
    <w:p w14:paraId="5ED19F1E" w14:textId="77777777" w:rsidR="00BE44B6" w:rsidRPr="007B35B4" w:rsidRDefault="00BE44B6" w:rsidP="00057837">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10 zákona o príspevkoch z fondov EÚ.</w:t>
      </w:r>
    </w:p>
    <w:p w14:paraId="2AD228DA" w14:textId="77777777" w:rsidR="00BE44B6" w:rsidRPr="007B35B4" w:rsidRDefault="00BE44B6" w:rsidP="00057837">
      <w:pPr>
        <w:pStyle w:val="Textpoznmkypodiarou"/>
        <w:ind w:left="142" w:hanging="142"/>
        <w:jc w:val="both"/>
        <w:rPr>
          <w:rFonts w:asciiTheme="minorHAnsi" w:hAnsiTheme="minorHAnsi" w:cstheme="minorHAnsi"/>
        </w:rPr>
      </w:pPr>
      <w:r w:rsidRPr="007B35B4">
        <w:rPr>
          <w:rFonts w:asciiTheme="minorHAnsi" w:hAnsiTheme="minorHAnsi" w:cstheme="minorHAnsi"/>
        </w:rPr>
        <w:t xml:space="preserve">   Čl. 71 ods. 1 a ods. 4, čl. 72 ods. 1 a ods. 3 nariadenia o spoločných ustanoveniach.</w:t>
      </w:r>
    </w:p>
    <w:p w14:paraId="5B75FCB3" w14:textId="77777777" w:rsidR="00BE44B6" w:rsidRPr="007B35B4" w:rsidRDefault="00BE44B6" w:rsidP="00057837">
      <w:pPr>
        <w:tabs>
          <w:tab w:val="left" w:pos="142"/>
        </w:tabs>
        <w:spacing w:after="0" w:line="240" w:lineRule="auto"/>
        <w:ind w:left="142"/>
        <w:jc w:val="both"/>
        <w:rPr>
          <w:rFonts w:eastAsia="Times New Roman" w:cstheme="minorHAnsi"/>
          <w:sz w:val="20"/>
          <w:szCs w:val="20"/>
          <w:lang w:eastAsia="sk-SK"/>
        </w:rPr>
      </w:pPr>
      <w:r w:rsidRPr="007B35B4">
        <w:rPr>
          <w:rFonts w:eastAsia="Times New Roman" w:cstheme="minorHAnsi"/>
          <w:sz w:val="20"/>
          <w:szCs w:val="20"/>
          <w:lang w:eastAsia="sk-SK"/>
        </w:rPr>
        <w:t>Bod B.7. uznesenia vlády Slovenskej republiky č. 329 z 27. mája 2020.</w:t>
      </w:r>
    </w:p>
  </w:footnote>
  <w:footnote w:id="12">
    <w:p w14:paraId="586C4022" w14:textId="77777777" w:rsidR="00BE44B6" w:rsidRPr="007B35B4" w:rsidRDefault="00BE44B6" w:rsidP="00F40ACA">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6 ods. 6 zákona o príspevkoch z fondov EÚ.</w:t>
      </w:r>
    </w:p>
    <w:p w14:paraId="4BE541C6" w14:textId="77777777" w:rsidR="00BE44B6" w:rsidRPr="00BB0168" w:rsidRDefault="00BE44B6" w:rsidP="008A6707">
      <w:pPr>
        <w:spacing w:after="0" w:line="240" w:lineRule="auto"/>
        <w:rPr>
          <w:rFonts w:ascii="Times New Roman" w:eastAsia="Times New Roman" w:hAnsi="Times New Roman" w:cs="Times New Roman"/>
          <w:sz w:val="20"/>
          <w:szCs w:val="20"/>
          <w:lang w:eastAsia="sk-SK"/>
        </w:rPr>
      </w:pPr>
      <w:r w:rsidRPr="007B35B4">
        <w:rPr>
          <w:rFonts w:eastAsia="Times New Roman" w:cstheme="minorHAnsi"/>
          <w:sz w:val="20"/>
          <w:szCs w:val="20"/>
          <w:lang w:eastAsia="sk-SK"/>
        </w:rPr>
        <w:t xml:space="preserve">   Čl. 72 ods. 3 a čl. 76 nariadenia o spoločných ustanoveniach.</w:t>
      </w:r>
    </w:p>
  </w:footnote>
  <w:footnote w:id="13">
    <w:p w14:paraId="35193893" w14:textId="77777777" w:rsidR="00BE44B6" w:rsidRPr="007B35B4" w:rsidRDefault="00BE44B6" w:rsidP="00F27374">
      <w:pPr>
        <w:spacing w:after="0" w:line="240" w:lineRule="auto"/>
        <w:rPr>
          <w:rFonts w:eastAsia="Times New Roman" w:cstheme="minorHAnsi"/>
          <w:sz w:val="20"/>
          <w:szCs w:val="20"/>
          <w:lang w:eastAsia="sk-SK"/>
        </w:rPr>
      </w:pPr>
      <w:r w:rsidRPr="007B35B4">
        <w:rPr>
          <w:rStyle w:val="Odkaznapoznmkupodiarou"/>
          <w:rFonts w:cstheme="minorHAnsi"/>
          <w:sz w:val="20"/>
          <w:szCs w:val="20"/>
        </w:rPr>
        <w:footnoteRef/>
      </w:r>
      <w:r w:rsidRPr="007B35B4">
        <w:rPr>
          <w:rFonts w:cstheme="minorHAnsi"/>
          <w:sz w:val="20"/>
          <w:szCs w:val="20"/>
        </w:rPr>
        <w:t xml:space="preserve"> </w:t>
      </w:r>
      <w:r w:rsidRPr="007B35B4">
        <w:rPr>
          <w:rFonts w:eastAsia="Times New Roman" w:cstheme="minorHAnsi"/>
          <w:sz w:val="20"/>
          <w:szCs w:val="20"/>
          <w:lang w:eastAsia="sk-SK"/>
        </w:rPr>
        <w:t>Čl. 72 ods. 3 a čl. 76 nariadenia o spoločných ustanoveniach.</w:t>
      </w:r>
    </w:p>
  </w:footnote>
  <w:footnote w:id="14">
    <w:p w14:paraId="239C2B9B" w14:textId="4070AA1C" w:rsidR="00BE44B6" w:rsidRPr="007B35B4" w:rsidRDefault="00BE44B6" w:rsidP="002265AE">
      <w:pPr>
        <w:spacing w:after="0" w:line="240" w:lineRule="auto"/>
        <w:rPr>
          <w:rFonts w:eastAsia="Times New Roman" w:cstheme="minorHAnsi"/>
          <w:sz w:val="20"/>
          <w:szCs w:val="20"/>
          <w:lang w:eastAsia="sk-SK"/>
        </w:rPr>
      </w:pPr>
      <w:r w:rsidRPr="007B35B4">
        <w:rPr>
          <w:rStyle w:val="Odkaznapoznmkupodiarou"/>
          <w:rFonts w:cstheme="minorHAnsi"/>
          <w:sz w:val="20"/>
          <w:szCs w:val="20"/>
        </w:rPr>
        <w:footnoteRef/>
      </w:r>
      <w:r w:rsidRPr="007B35B4">
        <w:rPr>
          <w:rFonts w:cstheme="minorHAnsi"/>
          <w:sz w:val="20"/>
          <w:szCs w:val="20"/>
        </w:rPr>
        <w:t xml:space="preserve"> Čl. 72 </w:t>
      </w:r>
      <w:r w:rsidRPr="007B35B4">
        <w:rPr>
          <w:rFonts w:eastAsia="Times New Roman" w:cstheme="minorHAnsi"/>
          <w:sz w:val="20"/>
          <w:szCs w:val="20"/>
          <w:lang w:eastAsia="sk-SK"/>
        </w:rPr>
        <w:t>nariadenia o spoločných ustanoveniach.</w:t>
      </w:r>
    </w:p>
  </w:footnote>
  <w:footnote w:id="15">
    <w:p w14:paraId="3941A8BC" w14:textId="762B68A6" w:rsidR="00BE44B6" w:rsidRPr="007B35B4" w:rsidRDefault="00BE44B6" w:rsidP="00CB0B2E">
      <w:pPr>
        <w:spacing w:after="0" w:line="240" w:lineRule="auto"/>
        <w:rPr>
          <w:rFonts w:cstheme="minorHAnsi"/>
        </w:rPr>
      </w:pPr>
      <w:r w:rsidRPr="007B35B4">
        <w:rPr>
          <w:rStyle w:val="Odkaznapoznmkupodiarou"/>
          <w:rFonts w:cstheme="minorHAnsi"/>
          <w:sz w:val="20"/>
          <w:szCs w:val="20"/>
        </w:rPr>
        <w:footnoteRef/>
      </w:r>
      <w:r w:rsidRPr="007B35B4">
        <w:rPr>
          <w:rFonts w:cstheme="minorHAnsi"/>
          <w:sz w:val="20"/>
          <w:szCs w:val="20"/>
        </w:rPr>
        <w:t xml:space="preserve"> Čl. 73 </w:t>
      </w:r>
      <w:r w:rsidRPr="007B35B4">
        <w:rPr>
          <w:rFonts w:eastAsia="Times New Roman" w:cstheme="minorHAnsi"/>
          <w:sz w:val="20"/>
          <w:szCs w:val="20"/>
          <w:lang w:eastAsia="sk-SK"/>
        </w:rPr>
        <w:t>nariadenia o spoločných ustanoveniach.</w:t>
      </w:r>
    </w:p>
  </w:footnote>
  <w:footnote w:id="16">
    <w:p w14:paraId="26F2FC74" w14:textId="7A5A9CD1" w:rsidR="00BE44B6" w:rsidRPr="00D87A1E" w:rsidRDefault="00BE44B6" w:rsidP="00CB0B2E">
      <w:pPr>
        <w:spacing w:after="0" w:line="240" w:lineRule="auto"/>
      </w:pPr>
      <w:r w:rsidRPr="007B35B4">
        <w:rPr>
          <w:rStyle w:val="Odkaznapoznmkupodiarou"/>
          <w:rFonts w:cstheme="minorHAnsi"/>
          <w:sz w:val="20"/>
          <w:szCs w:val="20"/>
        </w:rPr>
        <w:footnoteRef/>
      </w:r>
      <w:r w:rsidRPr="007B35B4">
        <w:rPr>
          <w:rFonts w:cstheme="minorHAnsi"/>
          <w:sz w:val="20"/>
          <w:szCs w:val="20"/>
        </w:rPr>
        <w:t xml:space="preserve"> Čl. 74 </w:t>
      </w:r>
      <w:r w:rsidRPr="007B35B4">
        <w:rPr>
          <w:rFonts w:eastAsia="Times New Roman" w:cstheme="minorHAnsi"/>
          <w:sz w:val="20"/>
          <w:szCs w:val="20"/>
          <w:lang w:eastAsia="sk-SK"/>
        </w:rPr>
        <w:t>nariadenia o spoločných ustanoveniach.</w:t>
      </w:r>
    </w:p>
  </w:footnote>
  <w:footnote w:id="17">
    <w:p w14:paraId="52CBC4E8" w14:textId="77777777" w:rsidR="00BE44B6" w:rsidRPr="007B35B4" w:rsidRDefault="00BE44B6" w:rsidP="002265AE">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10 ods. 7 zákona č. 121/2022 Z. z.</w:t>
      </w:r>
    </w:p>
  </w:footnote>
  <w:footnote w:id="18">
    <w:p w14:paraId="6E4DDF28" w14:textId="013EE927" w:rsidR="00BE44B6" w:rsidRPr="001A5C12" w:rsidRDefault="00BE44B6" w:rsidP="00CB0B2E">
      <w:pPr>
        <w:spacing w:after="0" w:line="240" w:lineRule="auto"/>
      </w:pPr>
      <w:r w:rsidRPr="007B35B4">
        <w:rPr>
          <w:rStyle w:val="Odkaznapoznmkupodiarou"/>
          <w:rFonts w:cstheme="minorHAnsi"/>
          <w:sz w:val="20"/>
          <w:szCs w:val="20"/>
        </w:rPr>
        <w:footnoteRef/>
      </w:r>
      <w:r w:rsidRPr="007B35B4">
        <w:rPr>
          <w:rFonts w:cstheme="minorHAnsi"/>
          <w:sz w:val="20"/>
          <w:szCs w:val="20"/>
        </w:rPr>
        <w:t xml:space="preserve"> Čl. 75 </w:t>
      </w:r>
      <w:r w:rsidRPr="007B35B4">
        <w:rPr>
          <w:rFonts w:eastAsia="Times New Roman" w:cstheme="minorHAnsi"/>
          <w:sz w:val="20"/>
          <w:szCs w:val="20"/>
          <w:lang w:eastAsia="sk-SK"/>
        </w:rPr>
        <w:t>nariadenia o spoločných ustanoveniach.</w:t>
      </w:r>
    </w:p>
  </w:footnote>
  <w:footnote w:id="19">
    <w:p w14:paraId="3C76EA6E" w14:textId="77777777" w:rsidR="00BE44B6" w:rsidRPr="007B35B4" w:rsidRDefault="00BE44B6" w:rsidP="00E51E5D">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Čl. 76 nariadenia o spoločných ustanoveniach.</w:t>
      </w:r>
    </w:p>
  </w:footnote>
  <w:footnote w:id="20">
    <w:p w14:paraId="390C6331" w14:textId="77777777" w:rsidR="00BE44B6" w:rsidRPr="007B35B4" w:rsidRDefault="00BE44B6" w:rsidP="00E51E5D">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Čl. 76 ods. 1 písm. b) nariadenia o spoločných ustanoveniach.</w:t>
      </w:r>
    </w:p>
  </w:footnote>
  <w:footnote w:id="21">
    <w:p w14:paraId="2B46117D" w14:textId="77777777" w:rsidR="00BE44B6" w:rsidRPr="007B35B4" w:rsidRDefault="00BE44B6" w:rsidP="00E51E5D">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Čl. 98 nariadenia o spoločných ustanoveniach.</w:t>
      </w:r>
    </w:p>
  </w:footnote>
  <w:footnote w:id="22">
    <w:p w14:paraId="3A19B536" w14:textId="77777777" w:rsidR="00BE44B6" w:rsidRPr="007B35B4" w:rsidRDefault="00BE44B6" w:rsidP="00B521BD">
      <w:pPr>
        <w:pStyle w:val="Textpoznmkypodiarou"/>
        <w:ind w:left="284" w:hanging="284"/>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 2 písm. e) zákona č. 523/2004 Z. z. o rozpočtových pravidlách verejnej správy a o zmene a doplnení niektorých zákonov v znení neskorších predpisov.</w:t>
      </w:r>
    </w:p>
  </w:footnote>
  <w:footnote w:id="23">
    <w:p w14:paraId="0749B96E" w14:textId="77777777" w:rsidR="00BE44B6" w:rsidRPr="003375E7" w:rsidRDefault="00BE44B6" w:rsidP="00E51E5D">
      <w:pPr>
        <w:pStyle w:val="Textpoznmkypodiarou"/>
        <w:jc w:val="both"/>
      </w:pPr>
      <w:r w:rsidRPr="007B35B4">
        <w:rPr>
          <w:rStyle w:val="Odkaznapoznmkupodiarou"/>
          <w:rFonts w:asciiTheme="minorHAnsi" w:hAnsiTheme="minorHAnsi" w:cstheme="minorHAnsi"/>
        </w:rPr>
        <w:footnoteRef/>
      </w:r>
      <w:r w:rsidRPr="007B35B4">
        <w:rPr>
          <w:rFonts w:asciiTheme="minorHAnsi" w:hAnsiTheme="minorHAnsi" w:cstheme="minorHAnsi"/>
        </w:rPr>
        <w:t>) § 7 ods. 2 zákona č. 523/2004 Z. z. v znení neskorších predpisov.</w:t>
      </w:r>
      <w:r w:rsidRPr="003375E7">
        <w:t xml:space="preserve"> </w:t>
      </w:r>
    </w:p>
  </w:footnote>
  <w:footnote w:id="24">
    <w:p w14:paraId="325B5826" w14:textId="77777777" w:rsidR="00BE44B6" w:rsidRPr="007B35B4" w:rsidRDefault="00BE44B6" w:rsidP="00B104D2">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 12 zákona o príspevkoch z fondov EÚ.</w:t>
      </w:r>
    </w:p>
    <w:p w14:paraId="75518391" w14:textId="77777777" w:rsidR="00BE44B6" w:rsidRPr="007B35B4" w:rsidRDefault="00BE44B6" w:rsidP="00E865E7">
      <w:pPr>
        <w:tabs>
          <w:tab w:val="left" w:pos="142"/>
        </w:tabs>
        <w:spacing w:after="0" w:line="240" w:lineRule="auto"/>
        <w:ind w:left="142"/>
        <w:jc w:val="both"/>
        <w:rPr>
          <w:rFonts w:eastAsia="Times New Roman" w:cstheme="minorHAnsi"/>
          <w:sz w:val="20"/>
          <w:szCs w:val="20"/>
          <w:lang w:eastAsia="sk-SK"/>
        </w:rPr>
      </w:pPr>
      <w:r w:rsidRPr="007B35B4">
        <w:rPr>
          <w:rFonts w:eastAsia="Times New Roman" w:cstheme="minorHAnsi"/>
          <w:sz w:val="20"/>
          <w:szCs w:val="20"/>
          <w:lang w:eastAsia="sk-SK"/>
        </w:rPr>
        <w:t xml:space="preserve">  Bod B.10. uznesenia vlády Slovenskej republiky č. 329 z 27. mája 2020.</w:t>
      </w:r>
    </w:p>
    <w:p w14:paraId="533142BE" w14:textId="77777777" w:rsidR="00BE44B6" w:rsidRPr="00C85878" w:rsidRDefault="00BE44B6" w:rsidP="00E865E7">
      <w:pPr>
        <w:pStyle w:val="Textpoznmkypodiarou"/>
      </w:pPr>
      <w:r w:rsidRPr="007B35B4">
        <w:rPr>
          <w:rFonts w:asciiTheme="minorHAnsi" w:hAnsiTheme="minorHAnsi" w:cstheme="minorHAnsi"/>
        </w:rPr>
        <w:t xml:space="preserve">     Čl. 71 ods. 2 nariadenia o spoločných ustanoveniach.</w:t>
      </w:r>
    </w:p>
  </w:footnote>
  <w:footnote w:id="25">
    <w:p w14:paraId="23DA509C" w14:textId="77777777" w:rsidR="00BE44B6" w:rsidRPr="007B35B4" w:rsidRDefault="00BE44B6" w:rsidP="00E865E7">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 19 zákona č. 357/2015 Z. z. v znení neskorších predpisov.</w:t>
      </w:r>
    </w:p>
  </w:footnote>
  <w:footnote w:id="26">
    <w:p w14:paraId="0953457F" w14:textId="77777777" w:rsidR="00BE44B6" w:rsidRPr="007B35B4" w:rsidRDefault="00BE44B6" w:rsidP="00E865E7">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Čl. 53 ods. 1 písm. b) až f) nariadenia o spoločných ustanoveniach.</w:t>
      </w:r>
    </w:p>
  </w:footnote>
  <w:footnote w:id="27">
    <w:p w14:paraId="5A9DBDED" w14:textId="77777777" w:rsidR="00BE44B6" w:rsidRPr="007B35B4" w:rsidRDefault="00BE44B6" w:rsidP="00E865E7">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Čl. 94 ods. 2 nariadenia o spoločných ustanoveniach.</w:t>
      </w:r>
    </w:p>
  </w:footnote>
  <w:footnote w:id="28">
    <w:p w14:paraId="708C0E0D" w14:textId="77777777" w:rsidR="00BE44B6" w:rsidRPr="000F65AB" w:rsidRDefault="00BE44B6" w:rsidP="00E865E7">
      <w:pPr>
        <w:pStyle w:val="Textpoznmkypodiarou"/>
        <w:jc w:val="both"/>
      </w:pPr>
      <w:r w:rsidRPr="007B35B4">
        <w:rPr>
          <w:rStyle w:val="Odkaznapoznmkupodiarou"/>
          <w:rFonts w:asciiTheme="minorHAnsi" w:hAnsiTheme="minorHAnsi" w:cstheme="minorHAnsi"/>
        </w:rPr>
        <w:footnoteRef/>
      </w:r>
      <w:r w:rsidRPr="007B35B4">
        <w:rPr>
          <w:rFonts w:asciiTheme="minorHAnsi" w:hAnsiTheme="minorHAnsi" w:cstheme="minorHAnsi"/>
        </w:rPr>
        <w:t>) Napríklad čl. 70 ods. 1, čl. 77 až 80 a čl. 81 ods. 3 a 4 nariadenia o spoločných ustanoveniach.</w:t>
      </w:r>
    </w:p>
  </w:footnote>
  <w:footnote w:id="29">
    <w:p w14:paraId="039BBA35" w14:textId="3E3B6B66" w:rsidR="00BE44B6" w:rsidRPr="00B41A8F" w:rsidRDefault="00BE44B6" w:rsidP="00A52408">
      <w:pPr>
        <w:pStyle w:val="Textpoznmkypodiarou"/>
        <w:jc w:val="both"/>
        <w:rPr>
          <w:ins w:id="1189" w:author="Autor"/>
          <w:rFonts w:asciiTheme="minorHAnsi" w:hAnsiTheme="minorHAnsi" w:cstheme="minorHAnsi"/>
        </w:rPr>
      </w:pPr>
      <w:ins w:id="1190" w:author="Autor">
        <w:r w:rsidRPr="00B41A8F">
          <w:rPr>
            <w:rStyle w:val="Odkaznapoznmkupodiarou"/>
            <w:rFonts w:asciiTheme="minorHAnsi" w:hAnsiTheme="minorHAnsi" w:cstheme="minorHAnsi"/>
          </w:rPr>
          <w:footnoteRef/>
        </w:r>
        <w:r w:rsidRPr="00B41A8F">
          <w:rPr>
            <w:rFonts w:asciiTheme="minorHAnsi" w:hAnsiTheme="minorHAnsi" w:cstheme="minorHAnsi"/>
          </w:rPr>
          <w:t xml:space="preserve"> § 48 zákona o príspevkoch z fondov EÚ.</w:t>
        </w:r>
      </w:ins>
    </w:p>
    <w:p w14:paraId="0893EA72" w14:textId="0D1137F3" w:rsidR="00BE44B6" w:rsidRPr="00B41A8F" w:rsidRDefault="00BE44B6" w:rsidP="00A52408">
      <w:pPr>
        <w:pStyle w:val="Textpoznmkypodiarou"/>
        <w:jc w:val="both"/>
        <w:rPr>
          <w:ins w:id="1191" w:author="Autor"/>
          <w:rFonts w:asciiTheme="minorHAnsi" w:hAnsiTheme="minorHAnsi" w:cstheme="minorHAnsi"/>
        </w:rPr>
      </w:pPr>
      <w:ins w:id="1192" w:author="Autor">
        <w:r w:rsidRPr="00B41A8F">
          <w:rPr>
            <w:rFonts w:asciiTheme="minorHAnsi" w:hAnsiTheme="minorHAnsi" w:cstheme="minorHAnsi"/>
            <w:rPrChange w:id="1193" w:author="Autor">
              <w:rPr>
                <w:rFonts w:asciiTheme="minorHAnsi" w:hAnsiTheme="minorHAnsi" w:cstheme="minorHAnsi"/>
                <w:sz w:val="19"/>
                <w:szCs w:val="19"/>
              </w:rPr>
            </w:rPrChange>
          </w:rPr>
          <w:t xml:space="preserve">    § 5 ods. 1 písm. d) zákona o príspevkoch z fondov EÚ.</w:t>
        </w:r>
      </w:ins>
    </w:p>
  </w:footnote>
  <w:footnote w:id="30">
    <w:p w14:paraId="48040A93" w14:textId="77777777" w:rsidR="00BE44B6" w:rsidRPr="00B41A8F" w:rsidDel="00A52408" w:rsidRDefault="00BE44B6" w:rsidP="006961B4">
      <w:pPr>
        <w:pStyle w:val="Textpoznmkypodiarou"/>
        <w:rPr>
          <w:del w:id="1196" w:author="Autor"/>
          <w:rFonts w:asciiTheme="minorHAnsi" w:hAnsiTheme="minorHAnsi" w:cstheme="minorHAnsi"/>
          <w:rPrChange w:id="1197" w:author="Autor">
            <w:rPr>
              <w:del w:id="1198" w:author="Autor"/>
              <w:rFonts w:asciiTheme="minorHAnsi" w:hAnsiTheme="minorHAnsi" w:cstheme="minorHAnsi"/>
              <w:sz w:val="19"/>
              <w:szCs w:val="19"/>
            </w:rPr>
          </w:rPrChange>
        </w:rPr>
      </w:pPr>
      <w:del w:id="1199" w:author="Autor">
        <w:r w:rsidRPr="00B41A8F" w:rsidDel="00A52408">
          <w:rPr>
            <w:rStyle w:val="Odkaznapoznmkupodiarou"/>
            <w:rFonts w:cstheme="minorHAnsi"/>
            <w:rPrChange w:id="1200" w:author="Autor">
              <w:rPr>
                <w:rStyle w:val="Odkaznapoznmkupodiarou"/>
                <w:rFonts w:cstheme="minorHAnsi"/>
                <w:sz w:val="23"/>
                <w:szCs w:val="23"/>
              </w:rPr>
            </w:rPrChange>
          </w:rPr>
          <w:footnoteRef/>
        </w:r>
        <w:r w:rsidRPr="00B41A8F" w:rsidDel="00A52408">
          <w:rPr>
            <w:rFonts w:cstheme="minorHAnsi"/>
            <w:rPrChange w:id="1201" w:author="Autor">
              <w:rPr>
                <w:rFonts w:cstheme="minorHAnsi"/>
                <w:sz w:val="23"/>
                <w:szCs w:val="23"/>
              </w:rPr>
            </w:rPrChange>
          </w:rPr>
          <w:delText xml:space="preserve"> </w:delText>
        </w:r>
        <w:r w:rsidRPr="00B41A8F" w:rsidDel="00A52408">
          <w:rPr>
            <w:rFonts w:cstheme="minorHAnsi"/>
            <w:rPrChange w:id="1202" w:author="Autor">
              <w:rPr>
                <w:rFonts w:cstheme="minorHAnsi"/>
                <w:sz w:val="19"/>
                <w:szCs w:val="19"/>
              </w:rPr>
            </w:rPrChange>
          </w:rPr>
          <w:delText>§ 5 ods. 1 písm. d) zákona o príspevkoch z fondov EÚ.</w:delText>
        </w:r>
      </w:del>
    </w:p>
  </w:footnote>
  <w:footnote w:id="31">
    <w:p w14:paraId="5E167AFF" w14:textId="77777777" w:rsidR="00BE44B6" w:rsidRPr="00B41A8F" w:rsidRDefault="00BE44B6" w:rsidP="00B104D2">
      <w:pPr>
        <w:pStyle w:val="Textpoznmkypodiarou"/>
        <w:jc w:val="both"/>
        <w:rPr>
          <w:rFonts w:asciiTheme="minorHAnsi" w:hAnsiTheme="minorHAnsi" w:cstheme="minorHAnsi"/>
        </w:rPr>
      </w:pPr>
      <w:r w:rsidRPr="00B41A8F">
        <w:rPr>
          <w:rStyle w:val="Odkaznapoznmkupodiarou"/>
          <w:rFonts w:asciiTheme="minorHAnsi" w:hAnsiTheme="minorHAnsi" w:cstheme="minorHAnsi"/>
        </w:rPr>
        <w:footnoteRef/>
      </w:r>
      <w:r w:rsidRPr="00B41A8F">
        <w:rPr>
          <w:rFonts w:asciiTheme="minorHAnsi" w:hAnsiTheme="minorHAnsi" w:cstheme="minorHAnsi"/>
        </w:rPr>
        <w:t xml:space="preserve"> § 5 ods. 2 zákona o príspevkoch z fondov EÚ.</w:t>
      </w:r>
    </w:p>
    <w:p w14:paraId="1F79816C" w14:textId="2CA511B2" w:rsidR="00BE44B6" w:rsidRPr="00B41A8F" w:rsidRDefault="00BE44B6" w:rsidP="005C46D3">
      <w:pPr>
        <w:pStyle w:val="Textpoznmkypodiarou"/>
        <w:jc w:val="both"/>
        <w:rPr>
          <w:rFonts w:asciiTheme="minorHAnsi" w:hAnsiTheme="minorHAnsi" w:cstheme="minorHAnsi"/>
        </w:rPr>
      </w:pPr>
      <w:r w:rsidRPr="00B41A8F">
        <w:rPr>
          <w:rFonts w:asciiTheme="minorHAnsi" w:hAnsiTheme="minorHAnsi" w:cstheme="minorHAnsi"/>
        </w:rPr>
        <w:t xml:space="preserve">   Čl. 71 ods. 6 nariadenia o spoločných ustanoveniach.</w:t>
      </w:r>
    </w:p>
  </w:footnote>
  <w:footnote w:id="32">
    <w:p w14:paraId="1F468189" w14:textId="2DA6F659" w:rsidR="00BE44B6" w:rsidRPr="00B41A8F" w:rsidRDefault="00BE44B6" w:rsidP="00A52408">
      <w:pPr>
        <w:pStyle w:val="Textpoznmkypodiarou"/>
        <w:rPr>
          <w:ins w:id="1207" w:author="Autor"/>
          <w:rFonts w:asciiTheme="minorHAnsi" w:hAnsiTheme="minorHAnsi" w:cstheme="minorHAnsi"/>
          <w:rPrChange w:id="1208" w:author="Autor">
            <w:rPr>
              <w:ins w:id="1209" w:author="Autor"/>
              <w:rFonts w:asciiTheme="minorHAnsi" w:hAnsiTheme="minorHAnsi" w:cstheme="minorHAnsi"/>
              <w:sz w:val="19"/>
              <w:szCs w:val="19"/>
            </w:rPr>
          </w:rPrChange>
        </w:rPr>
      </w:pPr>
      <w:ins w:id="1210" w:author="Autor">
        <w:r w:rsidRPr="00B41A8F">
          <w:rPr>
            <w:rStyle w:val="Odkaznapoznmkupodiarou"/>
            <w:rFonts w:asciiTheme="minorHAnsi" w:hAnsiTheme="minorHAnsi" w:cstheme="minorHAnsi"/>
            <w:rPrChange w:id="1211" w:author="Autor">
              <w:rPr>
                <w:rStyle w:val="Odkaznapoznmkupodiarou"/>
                <w:rFonts w:asciiTheme="minorHAnsi" w:hAnsiTheme="minorHAnsi" w:cstheme="minorHAnsi"/>
                <w:sz w:val="23"/>
                <w:szCs w:val="23"/>
              </w:rPr>
            </w:rPrChange>
          </w:rPr>
          <w:footnoteRef/>
        </w:r>
        <w:r w:rsidRPr="00B41A8F">
          <w:rPr>
            <w:rFonts w:asciiTheme="minorHAnsi" w:hAnsiTheme="minorHAnsi" w:cstheme="minorHAnsi"/>
            <w:rPrChange w:id="1212" w:author="Autor">
              <w:rPr>
                <w:rFonts w:asciiTheme="minorHAnsi" w:hAnsiTheme="minorHAnsi" w:cstheme="minorHAnsi"/>
                <w:sz w:val="23"/>
                <w:szCs w:val="23"/>
              </w:rPr>
            </w:rPrChange>
          </w:rPr>
          <w:t xml:space="preserve"> </w:t>
        </w:r>
        <w:r w:rsidRPr="00B41A8F">
          <w:rPr>
            <w:rFonts w:asciiTheme="minorHAnsi" w:hAnsiTheme="minorHAnsi" w:cstheme="minorHAnsi"/>
            <w:rPrChange w:id="1213" w:author="Autor">
              <w:rPr>
                <w:rFonts w:asciiTheme="minorHAnsi" w:hAnsiTheme="minorHAnsi" w:cstheme="minorHAnsi"/>
                <w:sz w:val="19"/>
                <w:szCs w:val="19"/>
              </w:rPr>
            </w:rPrChange>
          </w:rPr>
          <w:t>§ 5 ods. 2 písm. d) zákona o príspevkoch z fondov EÚ.</w:t>
        </w:r>
      </w:ins>
    </w:p>
  </w:footnote>
  <w:footnote w:id="33">
    <w:p w14:paraId="1366DE95" w14:textId="77777777" w:rsidR="00BE44B6" w:rsidRPr="00B41A8F" w:rsidDel="00A52408" w:rsidRDefault="00BE44B6" w:rsidP="00B104D2">
      <w:pPr>
        <w:pStyle w:val="Textpoznmkypodiarou"/>
        <w:jc w:val="both"/>
        <w:rPr>
          <w:del w:id="1216" w:author="Autor"/>
          <w:rFonts w:asciiTheme="minorHAnsi" w:hAnsiTheme="minorHAnsi" w:cstheme="minorHAnsi"/>
        </w:rPr>
      </w:pPr>
      <w:del w:id="1217" w:author="Autor">
        <w:r w:rsidRPr="00B41A8F" w:rsidDel="00A52408">
          <w:rPr>
            <w:rStyle w:val="Odkaznapoznmkupodiarou"/>
            <w:rFonts w:asciiTheme="minorHAnsi" w:hAnsiTheme="minorHAnsi" w:cstheme="minorHAnsi"/>
          </w:rPr>
          <w:footnoteRef/>
        </w:r>
        <w:r w:rsidRPr="00B41A8F" w:rsidDel="00A52408">
          <w:rPr>
            <w:rFonts w:asciiTheme="minorHAnsi" w:hAnsiTheme="minorHAnsi" w:cstheme="minorHAnsi"/>
          </w:rPr>
          <w:delText xml:space="preserve"> § 48 zákona o príspevkoch z fondov EÚ.</w:delText>
        </w:r>
      </w:del>
    </w:p>
  </w:footnote>
  <w:footnote w:id="34">
    <w:p w14:paraId="6C75C581" w14:textId="77777777" w:rsidR="00BE44B6" w:rsidRPr="00B41A8F" w:rsidRDefault="00BE44B6" w:rsidP="005C46D3">
      <w:pPr>
        <w:pStyle w:val="Textpoznmkypodiarou"/>
        <w:rPr>
          <w:rFonts w:asciiTheme="minorHAnsi" w:hAnsiTheme="minorHAnsi" w:cstheme="minorHAnsi"/>
        </w:rPr>
      </w:pPr>
      <w:r w:rsidRPr="00B41A8F">
        <w:rPr>
          <w:rStyle w:val="Odkaznapoznmkupodiarou"/>
          <w:rFonts w:asciiTheme="minorHAnsi" w:hAnsiTheme="minorHAnsi" w:cstheme="minorHAnsi"/>
        </w:rPr>
        <w:footnoteRef/>
      </w:r>
      <w:r w:rsidRPr="00B41A8F">
        <w:rPr>
          <w:rFonts w:asciiTheme="minorHAnsi" w:hAnsiTheme="minorHAnsi" w:cstheme="minorHAnsi"/>
        </w:rPr>
        <w:t>) Čl. 15 nariadenia o spoločných ustanoveniach.</w:t>
      </w:r>
    </w:p>
  </w:footnote>
  <w:footnote w:id="35">
    <w:p w14:paraId="7D26DBB9" w14:textId="77777777" w:rsidR="00BE44B6" w:rsidRPr="007B35B4" w:rsidRDefault="00BE44B6" w:rsidP="00B104D2">
      <w:pPr>
        <w:pStyle w:val="Textpoznmkypodiarou"/>
        <w:jc w:val="both"/>
        <w:rPr>
          <w:rFonts w:asciiTheme="minorHAnsi" w:hAnsiTheme="minorHAnsi" w:cstheme="minorHAnsi"/>
        </w:rPr>
      </w:pPr>
      <w:r w:rsidRPr="00B41A8F">
        <w:rPr>
          <w:rStyle w:val="Odkaznapoznmkupodiarou"/>
          <w:rFonts w:asciiTheme="minorHAnsi" w:hAnsiTheme="minorHAnsi" w:cstheme="minorHAnsi"/>
        </w:rPr>
        <w:footnoteRef/>
      </w:r>
      <w:r w:rsidRPr="00B41A8F">
        <w:rPr>
          <w:rFonts w:asciiTheme="minorHAnsi" w:hAnsiTheme="minorHAnsi" w:cstheme="minorHAnsi"/>
        </w:rPr>
        <w:t xml:space="preserve"> § 8 zákona o príspevkoch z fondov EÚ.</w:t>
      </w:r>
    </w:p>
  </w:footnote>
  <w:footnote w:id="36">
    <w:p w14:paraId="56C83DC5" w14:textId="77777777"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zákon č. 10/1996 Z. z. o kontrole v štátnej správe v znení neskorších predpisov.</w:t>
      </w:r>
    </w:p>
  </w:footnote>
  <w:footnote w:id="37">
    <w:p w14:paraId="5AF68841" w14:textId="77777777" w:rsidR="00BE44B6" w:rsidRDefault="00BE44B6" w:rsidP="003B185D">
      <w:pPr>
        <w:pStyle w:val="Textpoznmkypodiarou"/>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15 a príloha III. nariadenia o spoločných ustanoveniach.</w:t>
      </w:r>
    </w:p>
  </w:footnote>
  <w:footnote w:id="38">
    <w:p w14:paraId="54FDD1EE" w14:textId="77777777" w:rsidR="00BE44B6" w:rsidRPr="007B35B4" w:rsidRDefault="00BE44B6" w:rsidP="00A64E72">
      <w:pPr>
        <w:pStyle w:val="Textpoznmkypodiarou"/>
        <w:jc w:val="both"/>
        <w:rPr>
          <w:rFonts w:asciiTheme="minorHAnsi" w:hAnsiTheme="minorHAnsi" w:cstheme="minorHAnsi"/>
          <w:u w:val="single"/>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Uznesenie vlády SR č. 668 z 26. októbra 2022 k návrhu Základného mechanizmu na zabezpečenie dodržiavania Horizontálnych princípov v Programovom období 2021 – 2027 a základných horizontálnych podmienok Účinné uplatňovanie a implementácia Charty základných práv Európskej únie a Implementácia a uplatňovanie Dohovoru OSN o právach osôb so zdravotným postihnutím (UNCRPD) v súlade s rozhodnutím Rady 2010/48/ES.</w:t>
      </w:r>
    </w:p>
  </w:footnote>
  <w:footnote w:id="39">
    <w:p w14:paraId="0F5DB51D" w14:textId="102363BB" w:rsidR="00BE44B6" w:rsidRPr="00A110CE" w:rsidRDefault="00BE44B6">
      <w:pPr>
        <w:pStyle w:val="Textpoznmkypodiarou"/>
        <w:rPr>
          <w:rFonts w:ascii="Arial Narrow" w:hAnsi="Arial Narrow"/>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w:t>
      </w:r>
      <w:hyperlink r:id="rId1" w:history="1">
        <w:r w:rsidRPr="007B35B4">
          <w:rPr>
            <w:rStyle w:val="Hypertextovprepojenie"/>
            <w:rFonts w:asciiTheme="minorHAnsi" w:hAnsiTheme="minorHAnsi" w:cstheme="minorHAnsi"/>
          </w:rPr>
          <w:t>https://eur-lex.europa.eu/legal-content/SK/TXT/PDF/?uri=CELEX:32011L0092</w:t>
        </w:r>
      </w:hyperlink>
      <w:r w:rsidRPr="002213C8">
        <w:rPr>
          <w:rFonts w:ascii="Arial Narrow" w:hAnsi="Arial Narrow"/>
        </w:rPr>
        <w:t xml:space="preserve"> </w:t>
      </w:r>
    </w:p>
  </w:footnote>
  <w:footnote w:id="40">
    <w:p w14:paraId="35259AC0" w14:textId="633BD342" w:rsidR="00BE44B6" w:rsidRPr="00C16299" w:rsidRDefault="00BE44B6" w:rsidP="007B2D61">
      <w:pPr>
        <w:pStyle w:val="Textpoznmkypodiarou"/>
        <w:jc w:val="both"/>
        <w:rPr>
          <w:rFonts w:asciiTheme="minorHAnsi" w:hAnsiTheme="minorHAnsi" w:cstheme="minorHAnsi"/>
        </w:rPr>
      </w:pPr>
      <w:r w:rsidRPr="00C16299">
        <w:rPr>
          <w:rStyle w:val="Odkaznapoznmkupodiarou"/>
          <w:rFonts w:asciiTheme="minorHAnsi" w:hAnsiTheme="minorHAnsi" w:cstheme="minorHAnsi"/>
        </w:rPr>
        <w:footnoteRef/>
      </w:r>
      <w:r w:rsidRPr="00C16299">
        <w:rPr>
          <w:rFonts w:asciiTheme="minorHAnsi" w:hAnsiTheme="minorHAnsi" w:cstheme="minorHAnsi"/>
        </w:rPr>
        <w:t xml:space="preserve"> </w:t>
      </w:r>
      <w:r w:rsidRPr="007B35B4">
        <w:rPr>
          <w:rFonts w:asciiTheme="minorHAnsi" w:hAnsiTheme="minorHAnsi" w:cstheme="minorHAnsi"/>
        </w:rPr>
        <w:t>Gestorovi HP zašle RO Opis systému riadenia a kontroly od verzie 2.0.</w:t>
      </w:r>
    </w:p>
  </w:footnote>
  <w:footnote w:id="41">
    <w:p w14:paraId="6EF9B287" w14:textId="5D8A7217" w:rsidR="00BE44B6" w:rsidRPr="00C16299" w:rsidRDefault="00BE44B6">
      <w:pPr>
        <w:pStyle w:val="Textpoznmkypodiarou"/>
        <w:rPr>
          <w:rFonts w:asciiTheme="minorHAnsi" w:hAnsiTheme="minorHAnsi" w:cstheme="minorHAnsi"/>
        </w:rPr>
      </w:pPr>
      <w:r w:rsidRPr="00C16299">
        <w:rPr>
          <w:rStyle w:val="Odkaznapoznmkupodiarou"/>
          <w:rFonts w:asciiTheme="minorHAnsi" w:hAnsiTheme="minorHAnsi" w:cstheme="minorHAnsi"/>
        </w:rPr>
        <w:footnoteRef/>
      </w:r>
      <w:r w:rsidRPr="00C16299">
        <w:rPr>
          <w:rFonts w:asciiTheme="minorHAnsi" w:hAnsiTheme="minorHAnsi" w:cstheme="minorHAnsi"/>
        </w:rPr>
        <w:t xml:space="preserve"> Dokument je vyslovene finančného charakteru a je zasielaný gestorovi HP len na vedomie.</w:t>
      </w:r>
    </w:p>
  </w:footnote>
  <w:footnote w:id="42">
    <w:p w14:paraId="5DABED2C" w14:textId="77759B18" w:rsidR="00BE44B6" w:rsidRPr="00C16299" w:rsidRDefault="00BE44B6">
      <w:pPr>
        <w:pStyle w:val="Textpoznmkypodiarou"/>
        <w:rPr>
          <w:rFonts w:asciiTheme="minorHAnsi" w:hAnsiTheme="minorHAnsi" w:cstheme="minorHAnsi"/>
        </w:rPr>
      </w:pPr>
      <w:r w:rsidRPr="00C16299">
        <w:rPr>
          <w:rStyle w:val="Odkaznapoznmkupodiarou"/>
          <w:rFonts w:asciiTheme="minorHAnsi" w:hAnsiTheme="minorHAnsi" w:cstheme="minorHAnsi"/>
        </w:rPr>
        <w:footnoteRef/>
      </w:r>
      <w:r w:rsidRPr="00C16299">
        <w:rPr>
          <w:rFonts w:asciiTheme="minorHAnsi" w:hAnsiTheme="minorHAnsi" w:cstheme="minorHAnsi"/>
        </w:rPr>
        <w:t xml:space="preserve"> Dokument je vyslovene finančného charakteru a je zasielaný gestorovi HP len na vedomie.</w:t>
      </w:r>
    </w:p>
  </w:footnote>
  <w:footnote w:id="43">
    <w:p w14:paraId="07E2F2E5" w14:textId="14EC35AB" w:rsidR="00BE44B6" w:rsidRPr="00C16299" w:rsidRDefault="00BE44B6">
      <w:pPr>
        <w:pStyle w:val="Textpoznmkypodiarou"/>
        <w:rPr>
          <w:rFonts w:asciiTheme="minorHAnsi" w:hAnsiTheme="minorHAnsi" w:cstheme="minorHAnsi"/>
        </w:rPr>
      </w:pPr>
      <w:r w:rsidRPr="00C16299">
        <w:rPr>
          <w:rStyle w:val="Odkaznapoznmkupodiarou"/>
          <w:rFonts w:asciiTheme="minorHAnsi" w:hAnsiTheme="minorHAnsi" w:cstheme="minorHAnsi"/>
        </w:rPr>
        <w:footnoteRef/>
      </w:r>
      <w:r w:rsidRPr="00C16299">
        <w:rPr>
          <w:rFonts w:asciiTheme="minorHAnsi" w:hAnsiTheme="minorHAnsi" w:cstheme="minorHAnsi"/>
        </w:rPr>
        <w:t xml:space="preserve"> Vyššie uvedené neplatí pri prvej verzií dokumentu.</w:t>
      </w:r>
    </w:p>
  </w:footnote>
  <w:footnote w:id="44">
    <w:p w14:paraId="18EC255D" w14:textId="2453C074" w:rsidR="00BE44B6" w:rsidRPr="007B35B4" w:rsidRDefault="00BE44B6">
      <w:pPr>
        <w:pStyle w:val="Textpoznmkypodiarou"/>
        <w:rPr>
          <w:rFonts w:asciiTheme="minorHAnsi" w:hAnsiTheme="minorHAnsi" w:cstheme="minorHAnsi"/>
        </w:rPr>
      </w:pPr>
      <w:r w:rsidRPr="00C16299">
        <w:rPr>
          <w:rStyle w:val="Odkaznapoznmkupodiarou"/>
          <w:rFonts w:asciiTheme="minorHAnsi" w:hAnsiTheme="minorHAnsi" w:cstheme="minorHAnsi"/>
        </w:rPr>
        <w:footnoteRef/>
      </w:r>
      <w:r w:rsidRPr="00C16299">
        <w:rPr>
          <w:rFonts w:asciiTheme="minorHAnsi" w:hAnsiTheme="minorHAnsi" w:cstheme="minorHAnsi"/>
        </w:rPr>
        <w:t xml:space="preserve"> Dokument je vyslovene finančného charakteru a je zasielaný gestorovi HP len na vedomie.</w:t>
      </w:r>
    </w:p>
  </w:footnote>
  <w:footnote w:id="45">
    <w:p w14:paraId="24797F00" w14:textId="23550289"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Dokument týkajúci sa riadenia rizík podvodov je zasielaný gestorovi HP len na vedomie.</w:t>
      </w:r>
    </w:p>
  </w:footnote>
  <w:footnote w:id="46">
    <w:p w14:paraId="5724E10C" w14:textId="63F0D23A"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Dokument týkajúci sa riešenia nezrovnalostí  a podvodov je zasielaný gestorovi HP len na vedomie.</w:t>
      </w:r>
    </w:p>
  </w:footnote>
  <w:footnote w:id="47">
    <w:p w14:paraId="31A4D0F4" w14:textId="0CBA23D5" w:rsidR="00BE44B6" w:rsidRPr="00265400" w:rsidRDefault="00BE44B6">
      <w:pPr>
        <w:pStyle w:val="Textpoznmkypodiarou"/>
      </w:pPr>
      <w:r w:rsidRPr="007B35B4">
        <w:rPr>
          <w:rStyle w:val="Odkaznapoznmkupodiarou"/>
          <w:rFonts w:asciiTheme="minorHAnsi" w:hAnsiTheme="minorHAnsi" w:cstheme="minorHAnsi"/>
        </w:rPr>
        <w:footnoteRef/>
      </w:r>
      <w:r w:rsidRPr="007B35B4">
        <w:rPr>
          <w:rFonts w:asciiTheme="minorHAnsi" w:hAnsiTheme="minorHAnsi" w:cstheme="minorHAnsi"/>
        </w:rPr>
        <w:t xml:space="preserve"> Dokument sa týka verejného obstarávania/obstarávania a je zasielaný gestorovi HP </w:t>
      </w:r>
      <w:r w:rsidRPr="00C16299">
        <w:rPr>
          <w:rFonts w:asciiTheme="minorHAnsi" w:hAnsiTheme="minorHAnsi" w:cstheme="minorHAnsi"/>
        </w:rPr>
        <w:t xml:space="preserve">len </w:t>
      </w:r>
      <w:r w:rsidRPr="007B35B4">
        <w:rPr>
          <w:rFonts w:asciiTheme="minorHAnsi" w:hAnsiTheme="minorHAnsi" w:cstheme="minorHAnsi"/>
        </w:rPr>
        <w:t>na vedomie.</w:t>
      </w:r>
    </w:p>
  </w:footnote>
  <w:footnote w:id="48">
    <w:p w14:paraId="405BA1BA" w14:textId="7675D206"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w:t>
      </w:r>
      <w:r w:rsidRPr="00C16299">
        <w:rPr>
          <w:rFonts w:asciiTheme="minorHAnsi" w:hAnsiTheme="minorHAnsi" w:cstheme="minorHAnsi"/>
        </w:rPr>
        <w:t>Dokument sa týka verejného obstarávania/obstarávania a je zasielaný gestorovi HP len na vedomie.</w:t>
      </w:r>
    </w:p>
  </w:footnote>
  <w:footnote w:id="49">
    <w:p w14:paraId="4DF95602" w14:textId="41A2C882" w:rsidR="00BE44B6" w:rsidRPr="007B35B4" w:rsidRDefault="00BE44B6" w:rsidP="00241E9D">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w:t>
      </w:r>
      <w:r w:rsidRPr="007B35B4">
        <w:rPr>
          <w:rFonts w:asciiTheme="minorHAnsi" w:hAnsiTheme="minorHAnsi" w:cstheme="minorHAnsi"/>
          <w:bCs/>
        </w:rPr>
        <w:t>Vyššie uvedené neplatí pri prvej verzii dokumentu.</w:t>
      </w:r>
    </w:p>
    <w:p w14:paraId="3567113F" w14:textId="7347284E" w:rsidR="00BE44B6" w:rsidRDefault="00BE44B6">
      <w:pPr>
        <w:pStyle w:val="Textpoznmkypodiarou"/>
      </w:pPr>
    </w:p>
  </w:footnote>
  <w:footnote w:id="50">
    <w:p w14:paraId="0839D4DF" w14:textId="77777777" w:rsidR="00BE44B6" w:rsidRPr="00F45A73" w:rsidRDefault="00BE44B6" w:rsidP="00F9038B">
      <w:pPr>
        <w:pStyle w:val="Textpoznmkypodiarou"/>
        <w:rPr>
          <w:rFonts w:asciiTheme="minorHAnsi" w:hAnsiTheme="minorHAnsi" w:cstheme="minorHAnsi"/>
        </w:rPr>
      </w:pPr>
      <w:r w:rsidRPr="00F45A73">
        <w:rPr>
          <w:rStyle w:val="Odkaznapoznmkupodiarou"/>
          <w:rFonts w:asciiTheme="minorHAnsi" w:hAnsiTheme="minorHAnsi" w:cstheme="minorHAnsi"/>
        </w:rPr>
        <w:footnoteRef/>
      </w:r>
      <w:r w:rsidRPr="00F45A73">
        <w:rPr>
          <w:rFonts w:asciiTheme="minorHAnsi" w:hAnsiTheme="minorHAnsi" w:cstheme="minorHAnsi"/>
        </w:rPr>
        <w:t xml:space="preserve"> Nariadenie EP a Rady (EÚ, Euratom) č. 2018/1046.</w:t>
      </w:r>
    </w:p>
  </w:footnote>
  <w:footnote w:id="51">
    <w:p w14:paraId="2DA8178D" w14:textId="77777777" w:rsidR="00BE44B6" w:rsidRPr="0042572E" w:rsidRDefault="00BE44B6" w:rsidP="00F9038B">
      <w:pPr>
        <w:pStyle w:val="Textpoznmkypodiarou"/>
      </w:pPr>
      <w:r w:rsidRPr="00F45A73">
        <w:rPr>
          <w:rStyle w:val="Odkaznapoznmkupodiarou"/>
          <w:rFonts w:asciiTheme="minorHAnsi" w:hAnsiTheme="minorHAnsi" w:cstheme="minorHAnsi"/>
        </w:rPr>
        <w:footnoteRef/>
      </w:r>
      <w:r w:rsidRPr="00F45A73">
        <w:rPr>
          <w:rFonts w:asciiTheme="minorHAnsi" w:hAnsiTheme="minorHAnsi" w:cstheme="minorHAnsi"/>
        </w:rPr>
        <w:t xml:space="preserve"> Delegované nariadenie Komisie (EÚ) č. 240/2014.</w:t>
      </w:r>
    </w:p>
  </w:footnote>
  <w:footnote w:id="52">
    <w:p w14:paraId="249C39F7" w14:textId="77777777"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15 a príloha III. nariadenia o spoločných ustanoveniach.</w:t>
      </w:r>
    </w:p>
  </w:footnote>
  <w:footnote w:id="53">
    <w:p w14:paraId="0B14F49A" w14:textId="12122626" w:rsidR="00BE44B6" w:rsidRPr="00E06AA5" w:rsidRDefault="00BE44B6" w:rsidP="005D737F">
      <w:pPr>
        <w:pStyle w:val="Textpoznmkypodiarou"/>
        <w:rPr>
          <w:ins w:id="1377" w:author="Autor"/>
          <w:rFonts w:asciiTheme="minorHAnsi" w:hAnsiTheme="minorHAnsi" w:cstheme="minorHAnsi"/>
          <w:rPrChange w:id="1378" w:author="Autor">
            <w:rPr>
              <w:ins w:id="1379" w:author="Autor"/>
            </w:rPr>
          </w:rPrChange>
        </w:rPr>
      </w:pPr>
      <w:ins w:id="1380" w:author="Autor">
        <w:r w:rsidRPr="007B35B4">
          <w:rPr>
            <w:rStyle w:val="Odkaznapoznmkupodiarou"/>
            <w:rFonts w:asciiTheme="minorHAnsi" w:hAnsiTheme="minorHAnsi" w:cstheme="minorHAnsi"/>
          </w:rPr>
          <w:footnoteRef/>
        </w:r>
        <w:r w:rsidRPr="007B35B4">
          <w:rPr>
            <w:rFonts w:asciiTheme="minorHAnsi" w:hAnsiTheme="minorHAnsi" w:cstheme="minorHAnsi"/>
          </w:rPr>
          <w:t xml:space="preserve"> Čl. 15 ods. 1 a príloha III. nariadenia o spoločných ustanoveniach.</w:t>
        </w:r>
      </w:ins>
    </w:p>
  </w:footnote>
  <w:footnote w:id="54">
    <w:p w14:paraId="186885FC" w14:textId="77777777" w:rsidR="00BE44B6" w:rsidRPr="00567701" w:rsidRDefault="00BE44B6" w:rsidP="00B3141B">
      <w:pPr>
        <w:pStyle w:val="Nadpis1"/>
        <w:jc w:val="both"/>
        <w:rPr>
          <w:rFonts w:asciiTheme="minorHAnsi" w:hAnsiTheme="minorHAnsi" w:cstheme="minorHAnsi"/>
          <w:sz w:val="20"/>
          <w:szCs w:val="20"/>
        </w:rPr>
      </w:pPr>
      <w:r w:rsidRPr="00567701">
        <w:rPr>
          <w:rStyle w:val="Odkaznapoznmkupodiarou"/>
          <w:rFonts w:asciiTheme="minorHAnsi" w:hAnsiTheme="minorHAnsi" w:cstheme="minorHAnsi"/>
          <w:color w:val="auto"/>
          <w:sz w:val="20"/>
          <w:szCs w:val="20"/>
        </w:rPr>
        <w:footnoteRef/>
      </w:r>
      <w:r w:rsidRPr="00567701">
        <w:rPr>
          <w:rFonts w:asciiTheme="minorHAnsi" w:hAnsiTheme="minorHAnsi" w:cstheme="minorHAnsi"/>
          <w:color w:val="auto"/>
          <w:sz w:val="20"/>
          <w:szCs w:val="20"/>
        </w:rPr>
        <w:t xml:space="preserve"> Gestorstvo za plnenie ZP bola určené pre príslušné ústredné orgány štátnej správy na základe vecnej pôsobnosti v materiáli „Spôsob uplatnenia základných podmienok pri príprave implementačného mechanizmu politiky súdržnosti EÚ po roku 2020 v podmienkach Slovenskej republiky“. Materiál bol schválený uznesením vlády SR č. 324 z 3. júla 2019.</w:t>
      </w:r>
    </w:p>
  </w:footnote>
  <w:footnote w:id="55">
    <w:p w14:paraId="0ADDEDE1" w14:textId="64911462" w:rsidR="00BE44B6" w:rsidRPr="00567701" w:rsidRDefault="00BE44B6" w:rsidP="00556D13">
      <w:pPr>
        <w:pStyle w:val="Textpoznmkypodiarou"/>
        <w:jc w:val="both"/>
        <w:rPr>
          <w:rFonts w:asciiTheme="minorHAnsi" w:hAnsiTheme="minorHAnsi" w:cstheme="minorHAnsi"/>
        </w:rPr>
      </w:pPr>
      <w:r w:rsidRPr="00567701">
        <w:rPr>
          <w:rStyle w:val="Odkaznapoznmkupodiarou"/>
          <w:rFonts w:asciiTheme="minorHAnsi" w:hAnsiTheme="minorHAnsi" w:cstheme="minorHAnsi"/>
        </w:rPr>
        <w:footnoteRef/>
      </w:r>
      <w:r w:rsidRPr="00567701">
        <w:rPr>
          <w:rFonts w:asciiTheme="minorHAnsi" w:hAnsiTheme="minorHAnsi" w:cstheme="minorHAnsi"/>
        </w:rPr>
        <w:t xml:space="preserve"> Uznesenie vlády SR č. 668 z 26. októbra 2022 k návrhu Základného mechanizmu na zabezpečenie dodržiavania Horizontálnych princípov v Programovom období 2021 – 2027 a základných horizontálnych podmienok Účinné uplatňovanie a implementácia Charty základných práv Európskej únie a Implementácia a uplatňovanie Dohovoru OSN o právach osôb so zdravotným postihnutím (UNCRPD) v súlade s rozhodnutím Rady 2010/48/ES.</w:t>
      </w:r>
    </w:p>
    <w:p w14:paraId="7EFB8675" w14:textId="77777777" w:rsidR="00BE44B6" w:rsidRPr="00B15708" w:rsidRDefault="00AD0F05" w:rsidP="00556D13">
      <w:pPr>
        <w:pStyle w:val="Textpoznmkypodiarou"/>
        <w:jc w:val="both"/>
        <w:rPr>
          <w:u w:val="single"/>
        </w:rPr>
      </w:pPr>
      <w:hyperlink r:id="rId2" w:history="1">
        <w:r w:rsidR="00BE44B6" w:rsidRPr="00567701">
          <w:rPr>
            <w:rStyle w:val="Hypertextovprepojenie"/>
            <w:rFonts w:asciiTheme="minorHAnsi" w:hAnsiTheme="minorHAnsi" w:cstheme="minorHAnsi"/>
          </w:rPr>
          <w:t>https://horizontalneprincipy.gov.sk/wp-content/uploads/2022/11/Zakladny-mechanizmus-uplatnovania-HP-v-PO-2021-2027.pdf?csrt=1416833990215055376</w:t>
        </w:r>
      </w:hyperlink>
      <w:r w:rsidR="00BE44B6">
        <w:rPr>
          <w:u w:val="single"/>
        </w:rPr>
        <w:t xml:space="preserve"> </w:t>
      </w:r>
    </w:p>
  </w:footnote>
  <w:footnote w:id="56">
    <w:p w14:paraId="12623FC7" w14:textId="77777777" w:rsidR="00BE44B6" w:rsidRPr="00235E94" w:rsidRDefault="00BE44B6" w:rsidP="00235E94">
      <w:pPr>
        <w:pStyle w:val="Textpoznmkypodiarou"/>
        <w:jc w:val="both"/>
        <w:rPr>
          <w:rFonts w:asciiTheme="minorHAnsi" w:hAnsiTheme="minorHAnsi" w:cstheme="minorHAnsi"/>
        </w:rPr>
      </w:pPr>
      <w:r w:rsidRPr="00235E94">
        <w:rPr>
          <w:rStyle w:val="Odkaznapoznmkupodiarou"/>
          <w:rFonts w:asciiTheme="minorHAnsi" w:hAnsiTheme="minorHAnsi" w:cstheme="minorHAnsi"/>
        </w:rPr>
        <w:footnoteRef/>
      </w:r>
      <w:r w:rsidRPr="00235E94">
        <w:rPr>
          <w:rFonts w:asciiTheme="minorHAnsi" w:hAnsiTheme="minorHAnsi" w:cstheme="minorHAnsi"/>
        </w:rPr>
        <w:t xml:space="preserve"> </w:t>
      </w:r>
      <w:hyperlink r:id="rId3" w:history="1">
        <w:r w:rsidRPr="00235E94">
          <w:rPr>
            <w:rStyle w:val="Hypertextovprepojenie"/>
            <w:rFonts w:asciiTheme="minorHAnsi" w:hAnsiTheme="minorHAnsi" w:cstheme="minorHAnsi"/>
          </w:rPr>
          <w:t>https://www.employment.gov.sk/sk/rodina-socialna-pomoc/tazke-zdravotne-postihnutie/kontaktne-miesto-prava-osob-so-zdravotnym-postihnutim/dokumenty-3.html</w:t>
        </w:r>
      </w:hyperlink>
      <w:r w:rsidRPr="00235E94">
        <w:rPr>
          <w:rFonts w:asciiTheme="minorHAnsi" w:hAnsiTheme="minorHAnsi" w:cstheme="minorHAnsi"/>
        </w:rPr>
        <w:t xml:space="preserve"> </w:t>
      </w:r>
    </w:p>
  </w:footnote>
  <w:footnote w:id="57">
    <w:p w14:paraId="5E355FC7" w14:textId="77777777" w:rsidR="00BE44B6" w:rsidRPr="007B35B4" w:rsidDel="005D737F" w:rsidRDefault="00BE44B6" w:rsidP="001849E9">
      <w:pPr>
        <w:pStyle w:val="Textpoznmkypodiarou"/>
        <w:rPr>
          <w:del w:id="1386" w:author="Autor"/>
          <w:rFonts w:asciiTheme="minorHAnsi" w:hAnsiTheme="minorHAnsi" w:cstheme="minorHAnsi"/>
        </w:rPr>
      </w:pPr>
      <w:del w:id="1387" w:author="Autor">
        <w:r w:rsidRPr="007B35B4" w:rsidDel="005D737F">
          <w:rPr>
            <w:rStyle w:val="Odkaznapoznmkupodiarou"/>
            <w:rFonts w:asciiTheme="minorHAnsi" w:hAnsiTheme="minorHAnsi" w:cstheme="minorHAnsi"/>
          </w:rPr>
          <w:footnoteRef/>
        </w:r>
        <w:r w:rsidRPr="007B35B4" w:rsidDel="005D737F">
          <w:rPr>
            <w:rFonts w:asciiTheme="minorHAnsi" w:hAnsiTheme="minorHAnsi" w:cstheme="minorHAnsi"/>
          </w:rPr>
          <w:delText xml:space="preserve"> Čl. 15 ods. 1 a príloha III. nariadenia o spoločných ustanoveniach.</w:delText>
        </w:r>
      </w:del>
    </w:p>
    <w:p w14:paraId="40A82EC2" w14:textId="77777777" w:rsidR="00BE44B6" w:rsidDel="005D737F" w:rsidRDefault="00BE44B6" w:rsidP="001849E9">
      <w:pPr>
        <w:pStyle w:val="Textpoznmkypodiarou"/>
        <w:rPr>
          <w:del w:id="1388" w:author="Autor"/>
        </w:rPr>
      </w:pPr>
    </w:p>
  </w:footnote>
  <w:footnote w:id="58">
    <w:p w14:paraId="0F169DAC" w14:textId="02B1EA13" w:rsidR="00BE44B6" w:rsidRPr="007B35B4" w:rsidRDefault="00BE44B6" w:rsidP="00371984">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49 ods. 2 nariadenia o spoločných ustanoveniach.</w:t>
      </w:r>
    </w:p>
  </w:footnote>
  <w:footnote w:id="59">
    <w:p w14:paraId="1D3390E6" w14:textId="77777777" w:rsidR="00BE44B6" w:rsidRPr="007B35B4" w:rsidRDefault="00BE44B6" w:rsidP="00F242AA">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V zmysle Príručky k oprávnenosti výdavkov a podmienok konkrétnej výzvy podľa charakteru plánovaných aktivít.</w:t>
      </w:r>
    </w:p>
  </w:footnote>
  <w:footnote w:id="60">
    <w:p w14:paraId="5B635C1A" w14:textId="7504CD02" w:rsidR="00BE44B6" w:rsidRPr="007B35B4" w:rsidRDefault="00BE44B6" w:rsidP="00A877FF">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23 ods. 2 a ods. 3 zákona o príspevkoch z fondov EÚ.</w:t>
      </w:r>
    </w:p>
  </w:footnote>
  <w:footnote w:id="61">
    <w:p w14:paraId="0DD12DD6" w14:textId="77777777" w:rsidR="00BE44B6" w:rsidRPr="007B35B4" w:rsidRDefault="00BE44B6" w:rsidP="00BC4697">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Synonymum „osobitná akcia“</w:t>
      </w:r>
    </w:p>
  </w:footnote>
  <w:footnote w:id="62">
    <w:p w14:paraId="2CD81CCC" w14:textId="77777777" w:rsidR="00BE44B6" w:rsidRPr="00A26995" w:rsidRDefault="00BE44B6" w:rsidP="00BC4697">
      <w:pPr>
        <w:pStyle w:val="Textpoznmkypodiarou"/>
      </w:pPr>
      <w:r w:rsidRPr="007B35B4">
        <w:rPr>
          <w:rStyle w:val="Odkaznapoznmkupodiarou"/>
          <w:rFonts w:asciiTheme="minorHAnsi" w:hAnsiTheme="minorHAnsi" w:cstheme="minorHAnsi"/>
        </w:rPr>
        <w:footnoteRef/>
      </w:r>
      <w:r w:rsidRPr="007B35B4">
        <w:rPr>
          <w:rFonts w:asciiTheme="minorHAnsi" w:hAnsiTheme="minorHAnsi" w:cstheme="minorHAnsi"/>
        </w:rPr>
        <w:t xml:space="preserve"> Viď relevantné odseky čl. 8 nariadenia ISF, čl. 8 nariadenia BMVI a čl. 11 nariadenia AMIF.</w:t>
      </w:r>
    </w:p>
  </w:footnote>
  <w:footnote w:id="63">
    <w:p w14:paraId="5ED12640" w14:textId="77777777" w:rsidR="00BE44B6" w:rsidRPr="007B35B4" w:rsidRDefault="00BE44B6" w:rsidP="00371984">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Str. 5 Základného mechanizmu na zabezpečenie dodržiavania Horizontálnych princípov v Programovom období 2021-2027 a základných horizontálnych podmienok Účinné uplatňovanie a implementácia Charty základných práv Európskej únie a Implementácia a uplatňovanie Dohovoru OSN o právach osôb so zdravotným postihnutím (UNCRPD) v súlade s rozhodnutím Rady 2010/48/ES.</w:t>
      </w:r>
    </w:p>
    <w:p w14:paraId="18B542B0" w14:textId="77777777" w:rsidR="00BE44B6" w:rsidRDefault="00AD0F05" w:rsidP="00371984">
      <w:pPr>
        <w:pStyle w:val="Textpoznmkypodiarou"/>
        <w:jc w:val="both"/>
      </w:pPr>
      <w:hyperlink r:id="rId4" w:history="1">
        <w:r w:rsidR="00BE44B6" w:rsidRPr="007B35B4">
          <w:rPr>
            <w:rStyle w:val="Hypertextovprepojenie"/>
            <w:rFonts w:asciiTheme="minorHAnsi" w:hAnsiTheme="minorHAnsi" w:cstheme="minorHAnsi"/>
          </w:rPr>
          <w:t>https://horizontalneprincipy.gov.sk/wp-content/uploads/2022/11/Zakladny-mechanizmus-uplatnovania-HP-v-PO-2021-2027.pdf?csrt=16614460384458508037</w:t>
        </w:r>
      </w:hyperlink>
      <w:r w:rsidR="00BE44B6">
        <w:t xml:space="preserve"> </w:t>
      </w:r>
    </w:p>
  </w:footnote>
  <w:footnote w:id="64">
    <w:p w14:paraId="7CCC20D1" w14:textId="77777777"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17 zákona o príspevkoch z fondov EÚ.  </w:t>
      </w:r>
    </w:p>
  </w:footnote>
  <w:footnote w:id="65">
    <w:p w14:paraId="3E13EBAF" w14:textId="77777777"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18 zákona o príspevkoch z fondov EÚ.</w:t>
      </w:r>
    </w:p>
  </w:footnote>
  <w:footnote w:id="66">
    <w:p w14:paraId="1D4578DC" w14:textId="77777777" w:rsidR="00BE44B6" w:rsidRPr="00974C91" w:rsidRDefault="00BE44B6" w:rsidP="00032824">
      <w:pPr>
        <w:pStyle w:val="Textpoznmkypodiarou"/>
        <w:rPr>
          <w:rFonts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19, 20 a 21 zákona o príspevkoch z fondov EÚ.</w:t>
      </w:r>
      <w:r w:rsidRPr="00974C91">
        <w:rPr>
          <w:rFonts w:ascii="Arial Narrow" w:hAnsi="Arial Narrow" w:cstheme="minorHAnsi"/>
        </w:rPr>
        <w:t xml:space="preserve">   </w:t>
      </w:r>
    </w:p>
  </w:footnote>
  <w:footnote w:id="67">
    <w:p w14:paraId="0D3A5310" w14:textId="77777777" w:rsidR="00BE44B6" w:rsidRPr="007B35B4" w:rsidRDefault="00BE44B6" w:rsidP="00371984">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49, ods. 3 nariadenia o spoločných ustanoveniach.</w:t>
      </w:r>
    </w:p>
  </w:footnote>
  <w:footnote w:id="68">
    <w:p w14:paraId="505C9953" w14:textId="6AB87181" w:rsidR="00BE44B6" w:rsidRPr="004A1F60" w:rsidRDefault="00BE44B6">
      <w:pPr>
        <w:pStyle w:val="Textpoznmkypodiarou"/>
        <w:jc w:val="both"/>
        <w:rPr>
          <w:rFonts w:asciiTheme="minorHAnsi" w:hAnsiTheme="minorHAnsi" w:cstheme="minorHAnsi"/>
          <w:rPrChange w:id="1414" w:author="Autor">
            <w:rPr/>
          </w:rPrChange>
        </w:rPr>
        <w:pPrChange w:id="1415" w:author="Autor">
          <w:pPr>
            <w:pStyle w:val="Textpoznmkypodiarou"/>
          </w:pPr>
        </w:pPrChange>
      </w:pPr>
      <w:ins w:id="1416" w:author="Autor">
        <w:r w:rsidRPr="004A1F60">
          <w:rPr>
            <w:rStyle w:val="Odkaznapoznmkupodiarou"/>
            <w:rFonts w:asciiTheme="minorHAnsi" w:hAnsiTheme="minorHAnsi" w:cstheme="minorHAnsi"/>
            <w:rPrChange w:id="1417" w:author="Autor">
              <w:rPr>
                <w:rStyle w:val="Odkaznapoznmkupodiarou"/>
              </w:rPr>
            </w:rPrChange>
          </w:rPr>
          <w:footnoteRef/>
        </w:r>
        <w:r w:rsidRPr="004A1F60">
          <w:rPr>
            <w:rFonts w:asciiTheme="minorHAnsi" w:hAnsiTheme="minorHAnsi" w:cstheme="minorHAnsi"/>
            <w:rPrChange w:id="1418" w:author="Autor">
              <w:rPr/>
            </w:rPrChange>
          </w:rPr>
          <w:t xml:space="preserve"> </w:t>
        </w:r>
        <w:r w:rsidRPr="004A1F60">
          <w:rPr>
            <w:rFonts w:asciiTheme="minorHAnsi" w:hAnsiTheme="minorHAnsi" w:cstheme="minorHAnsi"/>
            <w:bCs/>
            <w:rPrChange w:id="1419" w:author="Autor">
              <w:rPr>
                <w:rFonts w:cstheme="minorHAnsi"/>
                <w:bCs/>
              </w:rPr>
            </w:rPrChange>
          </w:rPr>
          <w:t>Finančné riadenie – časť systému riadenia a kontroly programov Fondov pre oblasť vnútorných záležitostí na roky 2021-2027</w:t>
        </w:r>
      </w:ins>
    </w:p>
  </w:footnote>
  <w:footnote w:id="69">
    <w:p w14:paraId="119136B3" w14:textId="77777777"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69 a čl. 74 nariadenia o spoločných ustanoveniach.</w:t>
      </w:r>
    </w:p>
  </w:footnote>
  <w:footnote w:id="70">
    <w:p w14:paraId="16186CFC" w14:textId="304B7521" w:rsidR="00BE44B6" w:rsidRPr="007B35B4" w:rsidRDefault="00BE44B6">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74 ods. 3 nariadenia o spoločných ustanoveniach.</w:t>
      </w:r>
    </w:p>
  </w:footnote>
  <w:footnote w:id="71">
    <w:p w14:paraId="7AB0E5A5" w14:textId="36D357BE" w:rsidR="00BE44B6" w:rsidRDefault="00BE44B6" w:rsidP="00A877FF">
      <w:pPr>
        <w:pStyle w:val="Textpoznmkypodiarou"/>
        <w:jc w:val="both"/>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22 nariadenia AMIF, čl. 17 nariadenia ISF a čl. 18 nariadenia BMVI.</w:t>
      </w:r>
    </w:p>
  </w:footnote>
  <w:footnote w:id="72">
    <w:p w14:paraId="0AEC391D" w14:textId="77777777" w:rsidR="00BE44B6" w:rsidRPr="006C5C20" w:rsidRDefault="00BE44B6" w:rsidP="00C1775F">
      <w:pPr>
        <w:pStyle w:val="Textpoznmkypodiarou"/>
        <w:ind w:left="142" w:hanging="142"/>
        <w:jc w:val="both"/>
        <w:rPr>
          <w:rFonts w:asciiTheme="minorHAnsi" w:hAnsiTheme="minorHAnsi" w:cstheme="minorHAnsi"/>
          <w:color w:val="0563C1" w:themeColor="hyperlink"/>
          <w:u w:val="single"/>
        </w:rPr>
      </w:pPr>
      <w:r w:rsidRPr="006C5C20">
        <w:rPr>
          <w:rStyle w:val="Odkaznapoznmkupodiarou"/>
          <w:rFonts w:asciiTheme="minorHAnsi" w:hAnsiTheme="minorHAnsi" w:cstheme="minorHAnsi"/>
        </w:rPr>
        <w:footnoteRef/>
      </w:r>
      <w:r w:rsidRPr="006C5C20">
        <w:rPr>
          <w:rFonts w:asciiTheme="minorHAnsi" w:hAnsiTheme="minorHAnsi" w:cstheme="minorHAnsi"/>
        </w:rPr>
        <w:t xml:space="preserve"> Metodické usmernenie č. MF/006646/2022-1411 k finančnej kontrole účinné od 22.09.2022. </w:t>
      </w:r>
    </w:p>
  </w:footnote>
  <w:footnote w:id="73">
    <w:p w14:paraId="2357B6F9" w14:textId="77777777" w:rsidR="00BE44B6" w:rsidRPr="006C5C20" w:rsidRDefault="00BE44B6" w:rsidP="006C5C20">
      <w:pPr>
        <w:pStyle w:val="Textpoznmkypodiarou"/>
        <w:ind w:left="142" w:hanging="142"/>
        <w:jc w:val="both"/>
        <w:rPr>
          <w:rFonts w:asciiTheme="minorHAnsi" w:hAnsiTheme="minorHAnsi" w:cstheme="minorHAnsi"/>
        </w:rPr>
      </w:pPr>
      <w:r w:rsidRPr="006C5C20">
        <w:rPr>
          <w:rStyle w:val="Odkaznapoznmkupodiarou"/>
          <w:rFonts w:asciiTheme="minorHAnsi" w:hAnsiTheme="minorHAnsi" w:cstheme="minorHAnsi"/>
        </w:rPr>
        <w:footnoteRef/>
      </w:r>
      <w:r w:rsidRPr="006C5C20">
        <w:rPr>
          <w:rFonts w:asciiTheme="minorHAnsi" w:hAnsiTheme="minorHAnsi" w:cstheme="minorHAnsi"/>
        </w:rPr>
        <w:t xml:space="preserve"> Pojem obstarávanie zahŕňa postupy zadávania zákaziek, na ktoré sa nevzťahuje pôsobnosť zákona</w:t>
      </w:r>
      <w:r w:rsidRPr="006C5C20">
        <w:rPr>
          <w:rFonts w:asciiTheme="minorHAnsi" w:hAnsiTheme="minorHAnsi" w:cstheme="minorHAnsi"/>
          <w:szCs w:val="16"/>
        </w:rPr>
        <w:t> č. 343/2015 Z. z. o verejnom obstarávaní</w:t>
      </w:r>
    </w:p>
    <w:p w14:paraId="77133317" w14:textId="77777777" w:rsidR="00BE44B6" w:rsidRDefault="00BE44B6" w:rsidP="00851B5E">
      <w:pPr>
        <w:pStyle w:val="Textpoznmkypodiarou"/>
      </w:pPr>
    </w:p>
  </w:footnote>
  <w:footnote w:id="74">
    <w:p w14:paraId="369BE1E2" w14:textId="77777777" w:rsidR="00BE44B6" w:rsidRPr="0007203F" w:rsidRDefault="00BE44B6">
      <w:pPr>
        <w:pStyle w:val="Textpoznmkypodiarou"/>
        <w:rPr>
          <w:rFonts w:asciiTheme="minorHAnsi" w:hAnsiTheme="minorHAnsi" w:cstheme="minorHAnsi"/>
        </w:rPr>
      </w:pPr>
      <w:r w:rsidRPr="0007203F">
        <w:rPr>
          <w:rStyle w:val="Odkaznapoznmkupodiarou"/>
          <w:rFonts w:asciiTheme="minorHAnsi" w:hAnsiTheme="minorHAnsi" w:cstheme="minorHAnsi"/>
        </w:rPr>
        <w:footnoteRef/>
      </w:r>
      <w:r w:rsidRPr="0007203F">
        <w:rPr>
          <w:rFonts w:asciiTheme="minorHAnsi" w:hAnsiTheme="minorHAnsi" w:cstheme="minorHAnsi"/>
        </w:rPr>
        <w:t xml:space="preserve"> Čl. 16 a čl. 17 nariadenia o spoločných ustanoveniach.</w:t>
      </w:r>
    </w:p>
  </w:footnote>
  <w:footnote w:id="75">
    <w:p w14:paraId="15355D91" w14:textId="77777777" w:rsidR="00BE44B6" w:rsidRPr="00960D0D" w:rsidRDefault="00BE44B6" w:rsidP="00AC6EB2">
      <w:pPr>
        <w:pStyle w:val="Textpoznmkypodiarou"/>
        <w:jc w:val="both"/>
      </w:pPr>
      <w:r w:rsidRPr="00960D0D">
        <w:rPr>
          <w:rStyle w:val="Odkaznapoznmkupodiarou"/>
          <w:rFonts w:asciiTheme="minorHAnsi" w:hAnsiTheme="minorHAnsi" w:cstheme="minorHAnsi"/>
        </w:rPr>
        <w:footnoteRef/>
      </w:r>
      <w:r w:rsidRPr="00960D0D">
        <w:rPr>
          <w:rFonts w:asciiTheme="minorHAnsi" w:hAnsiTheme="minorHAnsi" w:cstheme="minorHAnsi"/>
        </w:rPr>
        <w:t xml:space="preserve"> § 5 ods. 2 písm. e) zákona o príspevkoch z fondov EÚ.</w:t>
      </w:r>
    </w:p>
  </w:footnote>
  <w:footnote w:id="76">
    <w:p w14:paraId="31E6C050" w14:textId="77777777" w:rsidR="00BE44B6" w:rsidRPr="00C146D1" w:rsidRDefault="00BE44B6" w:rsidP="0074652D">
      <w:pPr>
        <w:pStyle w:val="Textpoznmkypodiarou"/>
        <w:rPr>
          <w:rFonts w:asciiTheme="minorHAnsi" w:hAnsiTheme="minorHAnsi" w:cstheme="minorHAnsi"/>
        </w:rPr>
      </w:pPr>
      <w:r w:rsidRPr="00C146D1">
        <w:rPr>
          <w:rStyle w:val="Odkaznapoznmkupodiarou"/>
          <w:rFonts w:asciiTheme="minorHAnsi" w:hAnsiTheme="minorHAnsi" w:cstheme="minorHAnsi"/>
        </w:rPr>
        <w:footnoteRef/>
      </w:r>
      <w:r w:rsidRPr="00C146D1">
        <w:rPr>
          <w:rFonts w:asciiTheme="minorHAnsi" w:hAnsiTheme="minorHAnsi" w:cstheme="minorHAnsi"/>
        </w:rPr>
        <w:t xml:space="preserve"> Čl. 75 nariadenia o spoločných ustanoveniach.</w:t>
      </w:r>
    </w:p>
  </w:footnote>
  <w:footnote w:id="77">
    <w:p w14:paraId="7C6C8BE2" w14:textId="77777777" w:rsidR="00BE44B6" w:rsidRPr="00941128" w:rsidRDefault="00BE44B6" w:rsidP="0074652D">
      <w:pPr>
        <w:pStyle w:val="Textpoznmkypodiarou"/>
      </w:pPr>
      <w:r w:rsidRPr="00C146D1">
        <w:rPr>
          <w:rStyle w:val="Odkaznapoznmkupodiarou"/>
          <w:rFonts w:asciiTheme="minorHAnsi" w:hAnsiTheme="minorHAnsi" w:cstheme="minorHAnsi"/>
        </w:rPr>
        <w:footnoteRef/>
      </w:r>
      <w:r w:rsidRPr="00C146D1">
        <w:rPr>
          <w:rFonts w:asciiTheme="minorHAnsi" w:hAnsiTheme="minorHAnsi" w:cstheme="minorHAnsi"/>
        </w:rPr>
        <w:t xml:space="preserve"> Čl. 42 a príloha VII. nariadenia o spoločných ustanoveniach.</w:t>
      </w:r>
    </w:p>
  </w:footnote>
  <w:footnote w:id="78">
    <w:p w14:paraId="6B3F6099" w14:textId="77777777" w:rsidR="00BE44B6" w:rsidRPr="0084256A" w:rsidRDefault="00BE44B6" w:rsidP="0074652D">
      <w:pPr>
        <w:pStyle w:val="Textpoznmkypodiarou"/>
        <w:rPr>
          <w:rFonts w:asciiTheme="minorHAnsi" w:hAnsiTheme="minorHAnsi" w:cstheme="minorHAnsi"/>
        </w:rPr>
      </w:pPr>
      <w:r w:rsidRPr="0084256A">
        <w:rPr>
          <w:rStyle w:val="Odkaznapoznmkupodiarou"/>
          <w:rFonts w:asciiTheme="minorHAnsi" w:hAnsiTheme="minorHAnsi" w:cstheme="minorHAnsi"/>
        </w:rPr>
        <w:footnoteRef/>
      </w:r>
      <w:r w:rsidRPr="0084256A">
        <w:rPr>
          <w:rFonts w:asciiTheme="minorHAnsi" w:hAnsiTheme="minorHAnsi" w:cstheme="minorHAnsi"/>
        </w:rPr>
        <w:t xml:space="preserve"> Príloha VII. Tabuľka 7 a Tabuľka 11 nariadenia o spoločných ustanoveniach.</w:t>
      </w:r>
    </w:p>
  </w:footnote>
  <w:footnote w:id="79">
    <w:p w14:paraId="7969C564" w14:textId="77777777" w:rsidR="00BE44B6" w:rsidRPr="0084256A" w:rsidRDefault="00BE44B6" w:rsidP="0074652D">
      <w:pPr>
        <w:pStyle w:val="Textpoznmkypodiarou"/>
        <w:rPr>
          <w:rFonts w:asciiTheme="minorHAnsi" w:hAnsiTheme="minorHAnsi" w:cstheme="minorHAnsi"/>
        </w:rPr>
      </w:pPr>
      <w:r w:rsidRPr="0084256A">
        <w:rPr>
          <w:rStyle w:val="Odkaznapoznmkupodiarou"/>
          <w:rFonts w:asciiTheme="minorHAnsi" w:hAnsiTheme="minorHAnsi" w:cstheme="minorHAnsi"/>
        </w:rPr>
        <w:footnoteRef/>
      </w:r>
      <w:r w:rsidRPr="0084256A">
        <w:rPr>
          <w:rFonts w:asciiTheme="minorHAnsi" w:hAnsiTheme="minorHAnsi" w:cstheme="minorHAnsi"/>
        </w:rPr>
        <w:t xml:space="preserve"> Príloha VII., Tabuľka 3 nariadenia o spoločných ustanoveniach.</w:t>
      </w:r>
    </w:p>
  </w:footnote>
  <w:footnote w:id="80">
    <w:p w14:paraId="69C67840" w14:textId="77777777" w:rsidR="00BE44B6" w:rsidRPr="0084256A" w:rsidRDefault="00BE44B6" w:rsidP="0074652D">
      <w:pPr>
        <w:pStyle w:val="Textpoznmkypodiarou"/>
        <w:rPr>
          <w:rFonts w:asciiTheme="minorHAnsi" w:hAnsiTheme="minorHAnsi" w:cstheme="minorHAnsi"/>
        </w:rPr>
      </w:pPr>
      <w:r w:rsidRPr="0084256A">
        <w:rPr>
          <w:rStyle w:val="Odkaznapoznmkupodiarou"/>
          <w:rFonts w:asciiTheme="minorHAnsi" w:hAnsiTheme="minorHAnsi" w:cstheme="minorHAnsi"/>
        </w:rPr>
        <w:footnoteRef/>
      </w:r>
      <w:r w:rsidRPr="0084256A">
        <w:rPr>
          <w:rFonts w:asciiTheme="minorHAnsi" w:hAnsiTheme="minorHAnsi" w:cstheme="minorHAnsi"/>
        </w:rPr>
        <w:t xml:space="preserve"> Čl. 41 nariadenia o spoločných ustanoveniach.</w:t>
      </w:r>
    </w:p>
  </w:footnote>
  <w:footnote w:id="81">
    <w:p w14:paraId="7E0010E1" w14:textId="77777777" w:rsidR="00BE44B6" w:rsidRPr="0084256A" w:rsidRDefault="00BE44B6" w:rsidP="0074652D">
      <w:pPr>
        <w:pStyle w:val="Textpoznmkypodiarou"/>
      </w:pPr>
      <w:r w:rsidRPr="0084256A">
        <w:rPr>
          <w:rStyle w:val="Odkaznapoznmkupodiarou"/>
          <w:rFonts w:asciiTheme="minorHAnsi" w:hAnsiTheme="minorHAnsi" w:cstheme="minorHAnsi"/>
        </w:rPr>
        <w:footnoteRef/>
      </w:r>
      <w:r w:rsidRPr="0084256A">
        <w:rPr>
          <w:rFonts w:asciiTheme="minorHAnsi" w:hAnsiTheme="minorHAnsi" w:cstheme="minorHAnsi"/>
        </w:rPr>
        <w:t xml:space="preserve"> Čl. 41 ods. 7 nariadenia o spoločných ustanoveniach.</w:t>
      </w:r>
    </w:p>
  </w:footnote>
  <w:footnote w:id="82">
    <w:p w14:paraId="63947B93" w14:textId="77777777" w:rsidR="00BE44B6" w:rsidRPr="00126B9A" w:rsidRDefault="00BE44B6" w:rsidP="0074652D">
      <w:pPr>
        <w:pStyle w:val="Textpoznmkypodiarou"/>
        <w:rPr>
          <w:rFonts w:asciiTheme="minorHAnsi" w:hAnsiTheme="minorHAnsi" w:cstheme="minorHAnsi"/>
        </w:rPr>
      </w:pPr>
      <w:r w:rsidRPr="00126B9A">
        <w:rPr>
          <w:rStyle w:val="Odkaznapoznmkupodiarou"/>
          <w:rFonts w:asciiTheme="minorHAnsi" w:hAnsiTheme="minorHAnsi" w:cstheme="minorHAnsi"/>
        </w:rPr>
        <w:footnoteRef/>
      </w:r>
      <w:r w:rsidRPr="00126B9A">
        <w:rPr>
          <w:rFonts w:asciiTheme="minorHAnsi" w:hAnsiTheme="minorHAnsi" w:cstheme="minorHAnsi"/>
        </w:rPr>
        <w:t xml:space="preserve"> Čl. 35 nariadenia AMIF ods. 2 písm. g) a h).</w:t>
      </w:r>
    </w:p>
  </w:footnote>
  <w:footnote w:id="83">
    <w:p w14:paraId="5255AFB6" w14:textId="77777777" w:rsidR="00BE44B6" w:rsidRPr="00126B9A" w:rsidRDefault="00BE44B6" w:rsidP="0074652D">
      <w:pPr>
        <w:pStyle w:val="Textpoznmkypodiarou"/>
        <w:rPr>
          <w:rFonts w:asciiTheme="minorHAnsi" w:hAnsiTheme="minorHAnsi" w:cstheme="minorHAnsi"/>
        </w:rPr>
      </w:pPr>
      <w:r w:rsidRPr="00126B9A">
        <w:rPr>
          <w:rStyle w:val="Odkaznapoznmkupodiarou"/>
          <w:rFonts w:asciiTheme="minorHAnsi" w:hAnsiTheme="minorHAnsi" w:cstheme="minorHAnsi"/>
        </w:rPr>
        <w:footnoteRef/>
      </w:r>
      <w:r w:rsidRPr="00126B9A">
        <w:rPr>
          <w:rFonts w:asciiTheme="minorHAnsi" w:hAnsiTheme="minorHAnsi" w:cstheme="minorHAnsi"/>
        </w:rPr>
        <w:t xml:space="preserve"> Čl. 29 ods. 2 písm. g) nariadenia BMVI a čl. 85 ods. 2 a 3 nariadenia (EÚ) 2018/1240.</w:t>
      </w:r>
    </w:p>
  </w:footnote>
  <w:footnote w:id="84">
    <w:p w14:paraId="3C42B5E1" w14:textId="77777777" w:rsidR="00BE44B6" w:rsidRPr="00126B9A" w:rsidRDefault="00BE44B6" w:rsidP="0074652D">
      <w:pPr>
        <w:pStyle w:val="Textpoznmkypodiarou"/>
        <w:rPr>
          <w:rFonts w:asciiTheme="minorHAnsi" w:hAnsiTheme="minorHAnsi" w:cstheme="minorHAnsi"/>
        </w:rPr>
      </w:pPr>
      <w:r w:rsidRPr="00126B9A">
        <w:rPr>
          <w:rStyle w:val="Odkaznapoznmkupodiarou"/>
          <w:rFonts w:asciiTheme="minorHAnsi" w:hAnsiTheme="minorHAnsi" w:cstheme="minorHAnsi"/>
        </w:rPr>
        <w:footnoteRef/>
      </w:r>
      <w:r w:rsidRPr="00126B9A">
        <w:rPr>
          <w:rFonts w:asciiTheme="minorHAnsi" w:hAnsiTheme="minorHAnsi" w:cstheme="minorHAnsi"/>
        </w:rPr>
        <w:t xml:space="preserve"> Čl. 14 nariadenia ISF, čl. 14 nariadenia BMVI a čl. 17 nariadenia AMIF.</w:t>
      </w:r>
    </w:p>
  </w:footnote>
  <w:footnote w:id="85">
    <w:p w14:paraId="66484DA1" w14:textId="77777777" w:rsidR="00BE44B6" w:rsidRPr="00126B9A" w:rsidRDefault="00BE44B6" w:rsidP="00E06FFB">
      <w:pPr>
        <w:pStyle w:val="Textpoznmkypodiarou"/>
        <w:jc w:val="both"/>
        <w:rPr>
          <w:rFonts w:asciiTheme="minorHAnsi" w:hAnsiTheme="minorHAnsi" w:cstheme="minorHAnsi"/>
        </w:rPr>
      </w:pPr>
      <w:r w:rsidRPr="00126B9A">
        <w:rPr>
          <w:rStyle w:val="Odkaznapoznmkupodiarou"/>
          <w:rFonts w:asciiTheme="minorHAnsi" w:hAnsiTheme="minorHAnsi" w:cstheme="minorHAnsi"/>
        </w:rPr>
        <w:footnoteRef/>
      </w:r>
      <w:r w:rsidRPr="00126B9A">
        <w:rPr>
          <w:rFonts w:asciiTheme="minorHAnsi" w:hAnsiTheme="minorHAnsi" w:cstheme="minorHAnsi"/>
        </w:rPr>
        <w:t xml:space="preserve"> § 10 ods. 6 zákona o príspevkoch z fondov EÚ.</w:t>
      </w:r>
    </w:p>
    <w:p w14:paraId="7ED711F8" w14:textId="77777777" w:rsidR="00BE44B6" w:rsidRPr="00862952" w:rsidRDefault="00BE44B6" w:rsidP="0074652D">
      <w:pPr>
        <w:pStyle w:val="Textpoznmkypodiarou"/>
      </w:pPr>
      <w:r w:rsidRPr="00126B9A">
        <w:rPr>
          <w:rFonts w:asciiTheme="minorHAnsi" w:hAnsiTheme="minorHAnsi" w:cstheme="minorHAnsi"/>
        </w:rPr>
        <w:t xml:space="preserve">    Čl. 38-40 nariadenia o spoločných ustanoveniach.</w:t>
      </w:r>
    </w:p>
  </w:footnote>
  <w:footnote w:id="86">
    <w:p w14:paraId="1BD95A4C" w14:textId="77777777" w:rsidR="00BE44B6" w:rsidRPr="00287D4C" w:rsidRDefault="00BE44B6" w:rsidP="004D655B">
      <w:pPr>
        <w:pStyle w:val="Textpoznmkypodiarou"/>
        <w:ind w:left="142" w:hanging="142"/>
        <w:jc w:val="both"/>
        <w:rPr>
          <w:rFonts w:asciiTheme="minorHAnsi" w:hAnsiTheme="minorHAnsi" w:cstheme="minorHAnsi"/>
        </w:rPr>
      </w:pPr>
      <w:r w:rsidRPr="00287D4C">
        <w:rPr>
          <w:rStyle w:val="Odkaznapoznmkupodiarou"/>
          <w:rFonts w:asciiTheme="minorHAnsi" w:hAnsiTheme="minorHAnsi" w:cstheme="minorHAnsi"/>
        </w:rPr>
        <w:footnoteRef/>
      </w:r>
      <w:r w:rsidRPr="00287D4C">
        <w:rPr>
          <w:rFonts w:asciiTheme="minorHAnsi" w:hAnsiTheme="minorHAnsi" w:cstheme="minorHAnsi"/>
        </w:rPr>
        <w:t xml:space="preserve"> Napr. Európska agentúra pre pohraničnú a pobrežnú stráž (Frontex), European Asylum Support Office (EASO), Európsky policajný úrad (Europol), Európska agentúra na prevádzkové riadenie rozsiahlych informačných systémov v priestore slobody, bezpečnosti a spravodlivosti (eu-LISA) atď.</w:t>
      </w:r>
    </w:p>
  </w:footnote>
  <w:footnote w:id="87">
    <w:p w14:paraId="7C69CB2E" w14:textId="77777777" w:rsidR="00BE44B6" w:rsidRPr="00994C28" w:rsidRDefault="00BE44B6" w:rsidP="00145466">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44 nariadenia o spoločných ustanoveniach.</w:t>
      </w:r>
    </w:p>
  </w:footnote>
  <w:footnote w:id="88">
    <w:p w14:paraId="692FFA2B" w14:textId="269F5AC1" w:rsidR="00BE44B6" w:rsidRPr="007B35B4" w:rsidRDefault="00BE44B6" w:rsidP="00353D7A">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5 ods. 2 písm. e)  zákona o príspevkoch z fondov EÚ.</w:t>
      </w:r>
    </w:p>
  </w:footnote>
  <w:footnote w:id="89">
    <w:p w14:paraId="01A49F0C" w14:textId="77777777" w:rsidR="00BE44B6" w:rsidRPr="007B35B4" w:rsidRDefault="00BE44B6" w:rsidP="004022C9">
      <w:pPr>
        <w:pStyle w:val="Textpoznmkypodiarou"/>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Čl. 69 ods. 9 a príloha XV. nariadenia o spoločných ustanoveniach.</w:t>
      </w:r>
    </w:p>
  </w:footnote>
  <w:footnote w:id="90">
    <w:p w14:paraId="2376423D" w14:textId="77777777" w:rsidR="00BE44B6" w:rsidRPr="007B35B4" w:rsidRDefault="00BE44B6" w:rsidP="00D75689">
      <w:pPr>
        <w:pStyle w:val="Textpoznmkypodiarou"/>
        <w:jc w:val="both"/>
        <w:rPr>
          <w:rFonts w:asciiTheme="minorHAnsi" w:hAnsiTheme="minorHAnsi" w:cstheme="minorHAnsi"/>
        </w:rPr>
      </w:pPr>
      <w:r w:rsidRPr="007B35B4">
        <w:rPr>
          <w:rStyle w:val="Odkaznapoznmkupodiarou"/>
          <w:rFonts w:asciiTheme="minorHAnsi" w:hAnsiTheme="minorHAnsi" w:cstheme="minorHAnsi"/>
        </w:rPr>
        <w:footnoteRef/>
      </w:r>
      <w:r w:rsidRPr="007B35B4">
        <w:rPr>
          <w:rFonts w:asciiTheme="minorHAnsi" w:hAnsiTheme="minorHAnsi" w:cstheme="minorHAnsi"/>
        </w:rPr>
        <w:t xml:space="preserve"> § 48 zákona o príspevkoch z fondov EÚ.</w:t>
      </w:r>
    </w:p>
    <w:p w14:paraId="0AD7DE74" w14:textId="77777777" w:rsidR="00BE44B6" w:rsidRPr="007B35B4" w:rsidRDefault="00BE44B6" w:rsidP="004022C9">
      <w:pPr>
        <w:pStyle w:val="Textpoznmkypodiarou"/>
        <w:rPr>
          <w:rFonts w:asciiTheme="minorHAnsi" w:hAnsiTheme="minorHAnsi" w:cstheme="minorHAnsi"/>
        </w:rPr>
      </w:pPr>
      <w:r w:rsidRPr="007B35B4">
        <w:rPr>
          <w:rFonts w:asciiTheme="minorHAnsi" w:hAnsiTheme="minorHAnsi" w:cstheme="minorHAnsi"/>
        </w:rPr>
        <w:t xml:space="preserve">    Čl. 69 ods. 8 a príloha XIV. nariadenia o spoločných ustanoveniach.</w:t>
      </w:r>
    </w:p>
    <w:p w14:paraId="167DC147" w14:textId="77777777" w:rsidR="00BE44B6" w:rsidRDefault="00BE44B6" w:rsidP="004022C9">
      <w:pPr>
        <w:pStyle w:val="Textpoznmkypodiarou"/>
      </w:pPr>
    </w:p>
  </w:footnote>
  <w:footnote w:id="91">
    <w:p w14:paraId="716C744E" w14:textId="77777777" w:rsidR="00BE44B6" w:rsidRPr="00994C28" w:rsidRDefault="00BE44B6">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w:t>
      </w:r>
      <w:hyperlink r:id="rId5" w:history="1">
        <w:r w:rsidRPr="00994C28">
          <w:rPr>
            <w:rStyle w:val="Hypertextovprepojenie"/>
            <w:rFonts w:asciiTheme="minorHAnsi" w:hAnsiTheme="minorHAnsi" w:cstheme="minorHAnsi"/>
          </w:rPr>
          <w:t>https://ec.europa.eu/regional_policy/en/policy/communication/inform-network/</w:t>
        </w:r>
      </w:hyperlink>
      <w:r w:rsidRPr="00994C28">
        <w:rPr>
          <w:rFonts w:asciiTheme="minorHAnsi" w:hAnsiTheme="minorHAnsi" w:cstheme="minorHAnsi"/>
        </w:rPr>
        <w:t xml:space="preserve"> </w:t>
      </w:r>
    </w:p>
  </w:footnote>
  <w:footnote w:id="92">
    <w:p w14:paraId="68B6BCAC" w14:textId="77777777" w:rsidR="00BE44B6" w:rsidRPr="00994C28" w:rsidRDefault="00BE44B6" w:rsidP="007912BB">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46 b) nariadenia o spoločných ustanoveniach.</w:t>
      </w:r>
    </w:p>
  </w:footnote>
  <w:footnote w:id="93">
    <w:p w14:paraId="4570FD1B" w14:textId="77777777" w:rsidR="00BE44B6" w:rsidRPr="00E60DAF" w:rsidRDefault="00BE44B6">
      <w:pPr>
        <w:pStyle w:val="Textpoznmkypodiarou"/>
      </w:pPr>
      <w:r w:rsidRPr="00994C28">
        <w:rPr>
          <w:rStyle w:val="Odkaznapoznmkupodiarou"/>
          <w:rFonts w:asciiTheme="minorHAnsi" w:hAnsiTheme="minorHAnsi" w:cstheme="minorHAnsi"/>
        </w:rPr>
        <w:footnoteRef/>
      </w:r>
      <w:r w:rsidRPr="00994C28">
        <w:rPr>
          <w:rFonts w:asciiTheme="minorHAnsi" w:hAnsiTheme="minorHAnsi" w:cstheme="minorHAnsi"/>
        </w:rPr>
        <w:t xml:space="preserve"> Príloha IX. </w:t>
      </w:r>
      <w:bookmarkStart w:id="1702" w:name="_Hlk138500955"/>
      <w:r w:rsidRPr="00994C28">
        <w:rPr>
          <w:rFonts w:asciiTheme="minorHAnsi" w:hAnsiTheme="minorHAnsi" w:cstheme="minorHAnsi"/>
        </w:rPr>
        <w:t>nariadenia o spoločných ustanoveniach.</w:t>
      </w:r>
      <w:bookmarkEnd w:id="1702"/>
    </w:p>
  </w:footnote>
  <w:footnote w:id="94">
    <w:p w14:paraId="1AAAE0DC" w14:textId="77777777" w:rsidR="00BE44B6" w:rsidRPr="00994C28" w:rsidRDefault="00BE44B6">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30 nariadenia ISF, čl. 24 nariadenia BMVI, čl. 30 nariadenia AMIF.</w:t>
      </w:r>
    </w:p>
  </w:footnote>
  <w:footnote w:id="95">
    <w:p w14:paraId="2881088D" w14:textId="77777777" w:rsidR="00BE44B6" w:rsidRPr="00994C28" w:rsidRDefault="00BE44B6">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48 nariadenia o spoločných ustanoveniach.</w:t>
      </w:r>
    </w:p>
  </w:footnote>
  <w:footnote w:id="96">
    <w:p w14:paraId="7E40DE35" w14:textId="35BB2B30" w:rsidR="00BE44B6" w:rsidRPr="00AE1A77" w:rsidRDefault="00BE44B6">
      <w:pPr>
        <w:pStyle w:val="Textpoznmkypodiarou"/>
        <w:rPr>
          <w:rFonts w:asciiTheme="minorHAnsi" w:hAnsiTheme="minorHAnsi" w:cstheme="minorHAnsi"/>
        </w:rPr>
      </w:pPr>
      <w:r w:rsidRPr="00AE1A77">
        <w:rPr>
          <w:rStyle w:val="Odkaznapoznmkupodiarou"/>
          <w:rFonts w:asciiTheme="minorHAnsi" w:hAnsiTheme="minorHAnsi" w:cstheme="minorHAnsi"/>
        </w:rPr>
        <w:footnoteRef/>
      </w:r>
      <w:r w:rsidRPr="00AE1A77">
        <w:rPr>
          <w:rFonts w:asciiTheme="minorHAnsi" w:hAnsiTheme="minorHAnsi" w:cstheme="minorHAnsi"/>
        </w:rPr>
        <w:t xml:space="preserve"> </w:t>
      </w:r>
      <w:r>
        <w:rPr>
          <w:rFonts w:asciiTheme="minorHAnsi" w:hAnsiTheme="minorHAnsi" w:cstheme="minorHAnsi"/>
        </w:rPr>
        <w:t>Čl. 22 ods. 3 písm. j) nariadenia o spoločných ustanoveniach a pod.</w:t>
      </w:r>
    </w:p>
  </w:footnote>
  <w:footnote w:id="97">
    <w:p w14:paraId="7931DEA3" w14:textId="77777777" w:rsidR="00BE44B6" w:rsidRPr="00994C28" w:rsidRDefault="00BE44B6" w:rsidP="00261974">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50 nariadenia o spoločných ustanoveniach.</w:t>
      </w:r>
    </w:p>
  </w:footnote>
  <w:footnote w:id="98">
    <w:p w14:paraId="0937161E" w14:textId="77777777" w:rsidR="00BE44B6" w:rsidRPr="00994C28" w:rsidRDefault="00BE44B6" w:rsidP="00261974">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30 nariadenia ISF, čl. 24 nariadenia BMVI, čl. 30 nariadenia AMIF.</w:t>
      </w:r>
    </w:p>
    <w:p w14:paraId="21583CF7" w14:textId="77777777" w:rsidR="00BE44B6" w:rsidRPr="00DF437D" w:rsidRDefault="00BE44B6" w:rsidP="00261974">
      <w:pPr>
        <w:pStyle w:val="Textpoznmkypodiarou"/>
        <w:rPr>
          <w:rFonts w:asciiTheme="minorHAnsi" w:hAnsiTheme="minorHAnsi" w:cstheme="minorHAnsi"/>
        </w:rPr>
      </w:pPr>
      <w:r w:rsidRPr="00994C28">
        <w:rPr>
          <w:rFonts w:asciiTheme="minorHAnsi" w:hAnsiTheme="minorHAnsi" w:cstheme="minorHAnsi"/>
        </w:rPr>
        <w:t xml:space="preserve">    Čl. 69 ods. 5 a č</w:t>
      </w:r>
      <w:r w:rsidRPr="00DF437D">
        <w:rPr>
          <w:rFonts w:asciiTheme="minorHAnsi" w:hAnsiTheme="minorHAnsi" w:cstheme="minorHAnsi"/>
        </w:rPr>
        <w:t>l. 50 ods. 1 nariadenia o spoločných ustanoveniach.</w:t>
      </w:r>
    </w:p>
  </w:footnote>
  <w:footnote w:id="99">
    <w:p w14:paraId="0F5B3B02" w14:textId="77777777" w:rsidR="00BE44B6" w:rsidRPr="00DF437D" w:rsidRDefault="00BE44B6" w:rsidP="00261974">
      <w:pPr>
        <w:pStyle w:val="Textpoznmkypodiarou"/>
        <w:rPr>
          <w:ins w:id="1707" w:author="Autor"/>
          <w:rStyle w:val="Hypertextovprepojenie"/>
          <w:rFonts w:asciiTheme="minorHAnsi" w:hAnsiTheme="minorHAnsi" w:cstheme="minorHAnsi"/>
        </w:rPr>
      </w:pPr>
      <w:r w:rsidRPr="00DF437D">
        <w:rPr>
          <w:rStyle w:val="Odkaznapoznmkupodiarou"/>
          <w:rFonts w:asciiTheme="minorHAnsi" w:hAnsiTheme="minorHAnsi" w:cstheme="minorHAnsi"/>
        </w:rPr>
        <w:footnoteRef/>
      </w:r>
      <w:r w:rsidRPr="00DF437D">
        <w:rPr>
          <w:rFonts w:asciiTheme="minorHAnsi" w:hAnsiTheme="minorHAnsi" w:cstheme="minorHAnsi"/>
        </w:rPr>
        <w:t xml:space="preserve"> </w:t>
      </w:r>
      <w:r w:rsidRPr="00DF437D">
        <w:rPr>
          <w:rFonts w:asciiTheme="minorHAnsi" w:hAnsiTheme="minorHAnsi" w:cstheme="minorHAnsi"/>
          <w:rPrChange w:id="1708" w:author="Autor">
            <w:rPr/>
          </w:rPrChange>
        </w:rPr>
        <w:fldChar w:fldCharType="begin"/>
      </w:r>
      <w:r w:rsidRPr="00DF437D">
        <w:rPr>
          <w:rFonts w:asciiTheme="minorHAnsi" w:hAnsiTheme="minorHAnsi" w:cstheme="minorHAnsi"/>
          <w:rPrChange w:id="1709" w:author="Autor">
            <w:rPr/>
          </w:rPrChange>
        </w:rPr>
        <w:instrText xml:space="preserve"> HYPERLINK "https://ec.europa.eu/regional_policy/online-generator/" </w:instrText>
      </w:r>
      <w:r w:rsidRPr="00DF437D">
        <w:rPr>
          <w:rPrChange w:id="1710" w:author="Autor">
            <w:rPr>
              <w:rStyle w:val="Hypertextovprepojenie"/>
              <w:rFonts w:asciiTheme="minorHAnsi" w:hAnsiTheme="minorHAnsi" w:cstheme="minorHAnsi"/>
            </w:rPr>
          </w:rPrChange>
        </w:rPr>
        <w:fldChar w:fldCharType="separate"/>
      </w:r>
      <w:r w:rsidRPr="00DF437D">
        <w:rPr>
          <w:rStyle w:val="Hypertextovprepojenie"/>
          <w:rFonts w:asciiTheme="minorHAnsi" w:hAnsiTheme="minorHAnsi" w:cstheme="minorHAnsi"/>
        </w:rPr>
        <w:t>https://ec.europa.eu/regional_policy/online-generator/</w:t>
      </w:r>
      <w:r w:rsidRPr="00DF437D">
        <w:rPr>
          <w:rStyle w:val="Hypertextovprepojenie"/>
          <w:rFonts w:asciiTheme="minorHAnsi" w:hAnsiTheme="minorHAnsi" w:cstheme="minorHAnsi"/>
        </w:rPr>
        <w:fldChar w:fldCharType="end"/>
      </w:r>
    </w:p>
    <w:p w14:paraId="51278ED2" w14:textId="5F5DB15C" w:rsidR="00BE44B6" w:rsidRPr="00994C28" w:rsidRDefault="00BE44B6" w:rsidP="00261974">
      <w:pPr>
        <w:pStyle w:val="Textpoznmkypodiarou"/>
        <w:rPr>
          <w:rFonts w:asciiTheme="minorHAnsi" w:hAnsiTheme="minorHAnsi" w:cstheme="minorHAnsi"/>
        </w:rPr>
      </w:pPr>
      <w:ins w:id="1711" w:author="Autor">
        <w:r w:rsidRPr="00DF437D">
          <w:rPr>
            <w:rFonts w:asciiTheme="minorHAnsi" w:hAnsiTheme="minorHAnsi" w:cstheme="minorHAnsi"/>
          </w:rPr>
          <w:t xml:space="preserve">   </w:t>
        </w:r>
      </w:ins>
      <w:r w:rsidRPr="00DF437D">
        <w:rPr>
          <w:rFonts w:asciiTheme="minorHAnsi" w:hAnsiTheme="minorHAnsi" w:cstheme="minorHAnsi"/>
        </w:rPr>
        <w:t xml:space="preserve"> </w:t>
      </w:r>
      <w:ins w:id="1712" w:author="Autor">
        <w:r w:rsidRPr="00DF437D">
          <w:rPr>
            <w:rFonts w:asciiTheme="minorHAnsi" w:hAnsiTheme="minorHAnsi" w:cstheme="minorHAnsi"/>
            <w:rPrChange w:id="1713" w:author="Autor">
              <w:rPr/>
            </w:rPrChange>
          </w:rPr>
          <w:fldChar w:fldCharType="begin"/>
        </w:r>
        <w:r w:rsidRPr="00DF437D">
          <w:rPr>
            <w:rFonts w:asciiTheme="minorHAnsi" w:hAnsiTheme="minorHAnsi" w:cstheme="minorHAnsi"/>
            <w:rPrChange w:id="1714" w:author="Autor">
              <w:rPr/>
            </w:rPrChange>
          </w:rPr>
          <w:instrText xml:space="preserve"> HYPERLINK "https://ec.europa.eu/regional_policy/policy/communication/online-generator_sk?lang=sk" </w:instrText>
        </w:r>
        <w:r w:rsidRPr="00DF437D">
          <w:rPr>
            <w:rFonts w:asciiTheme="minorHAnsi" w:hAnsiTheme="minorHAnsi" w:cstheme="minorHAnsi"/>
            <w:rPrChange w:id="1715" w:author="Autor">
              <w:rPr/>
            </w:rPrChange>
          </w:rPr>
          <w:fldChar w:fldCharType="separate"/>
        </w:r>
        <w:r w:rsidRPr="00DF437D">
          <w:rPr>
            <w:rStyle w:val="Hypertextovprepojenie"/>
            <w:rFonts w:asciiTheme="minorHAnsi" w:hAnsiTheme="minorHAnsi" w:cstheme="minorHAnsi"/>
            <w:rPrChange w:id="1716" w:author="Autor">
              <w:rPr>
                <w:rStyle w:val="Hypertextovprepojenie"/>
              </w:rPr>
            </w:rPrChange>
          </w:rPr>
          <w:t>https://ec.europa.eu/regional_policy/policy/communication/online-generator_sk?lang=sk</w:t>
        </w:r>
        <w:r w:rsidRPr="00DF437D">
          <w:rPr>
            <w:rFonts w:asciiTheme="minorHAnsi" w:hAnsiTheme="minorHAnsi" w:cstheme="minorHAnsi"/>
            <w:rPrChange w:id="1717" w:author="Autor">
              <w:rPr/>
            </w:rPrChange>
          </w:rPr>
          <w:fldChar w:fldCharType="end"/>
        </w:r>
      </w:ins>
    </w:p>
  </w:footnote>
  <w:footnote w:id="100">
    <w:p w14:paraId="759EE5E1" w14:textId="77777777" w:rsidR="00BE44B6" w:rsidRPr="00E60DAF" w:rsidRDefault="00BE44B6" w:rsidP="00261974">
      <w:pPr>
        <w:pStyle w:val="Textpoznmkypodiarou"/>
      </w:pPr>
      <w:r w:rsidRPr="00994C28">
        <w:rPr>
          <w:rStyle w:val="Odkaznapoznmkupodiarou"/>
          <w:rFonts w:asciiTheme="minorHAnsi" w:hAnsiTheme="minorHAnsi" w:cstheme="minorHAnsi"/>
        </w:rPr>
        <w:footnoteRef/>
      </w:r>
      <w:r w:rsidRPr="00994C28">
        <w:rPr>
          <w:rFonts w:asciiTheme="minorHAnsi" w:hAnsiTheme="minorHAnsi" w:cstheme="minorHAnsi"/>
        </w:rPr>
        <w:t xml:space="preserve"> Príloha IX. nariadenia o spoločných ustanoveniach.</w:t>
      </w:r>
    </w:p>
  </w:footnote>
  <w:footnote w:id="101">
    <w:p w14:paraId="6BE5CF8A" w14:textId="77777777" w:rsidR="00BE44B6" w:rsidRPr="00631AC0" w:rsidRDefault="00BE44B6" w:rsidP="00D87129">
      <w:pPr>
        <w:pStyle w:val="Textpoznmkypodiarou"/>
        <w:jc w:val="both"/>
        <w:rPr>
          <w:rFonts w:asciiTheme="minorHAnsi" w:hAnsiTheme="minorHAnsi" w:cstheme="minorHAnsi"/>
        </w:rPr>
      </w:pPr>
      <w:r w:rsidRPr="00631AC0">
        <w:rPr>
          <w:rStyle w:val="Odkaznapoznmkupodiarou"/>
          <w:rFonts w:asciiTheme="minorHAnsi" w:hAnsiTheme="minorHAnsi" w:cstheme="minorHAnsi"/>
        </w:rPr>
        <w:footnoteRef/>
      </w:r>
      <w:r w:rsidRPr="00631AC0">
        <w:rPr>
          <w:rFonts w:asciiTheme="minorHAnsi" w:hAnsiTheme="minorHAnsi" w:cstheme="minorHAnsi"/>
        </w:rPr>
        <w:t xml:space="preserve"> § 25 ods. 5 zákona o príspevkoch z fondov EÚ.</w:t>
      </w:r>
    </w:p>
    <w:p w14:paraId="6A57C310" w14:textId="77777777" w:rsidR="00BE44B6" w:rsidRPr="00631AC0" w:rsidRDefault="00BE44B6" w:rsidP="0095501E">
      <w:pPr>
        <w:pStyle w:val="Textpoznmkypodiarou"/>
        <w:rPr>
          <w:rFonts w:asciiTheme="minorHAnsi" w:hAnsiTheme="minorHAnsi" w:cstheme="minorHAnsi"/>
        </w:rPr>
      </w:pPr>
      <w:r w:rsidRPr="00631AC0">
        <w:rPr>
          <w:rFonts w:asciiTheme="minorHAnsi" w:hAnsiTheme="minorHAnsi" w:cstheme="minorHAnsi"/>
        </w:rPr>
        <w:t xml:space="preserve">   Čl. 36 ods. 3 a  čl. 51 písm. e) nariadenia o spoločných ustanoveniach.</w:t>
      </w:r>
    </w:p>
  </w:footnote>
  <w:footnote w:id="102">
    <w:p w14:paraId="43E3263D" w14:textId="77777777" w:rsidR="00BE44B6" w:rsidRPr="00631AC0" w:rsidRDefault="00BE44B6" w:rsidP="0095501E">
      <w:pPr>
        <w:pStyle w:val="Textpoznmkypodiarou"/>
        <w:rPr>
          <w:rFonts w:asciiTheme="minorHAnsi" w:hAnsiTheme="minorHAnsi" w:cstheme="minorHAnsi"/>
        </w:rPr>
      </w:pPr>
      <w:r w:rsidRPr="00631AC0">
        <w:rPr>
          <w:rStyle w:val="Odkaznapoznmkupodiarou"/>
          <w:rFonts w:asciiTheme="minorHAnsi" w:hAnsiTheme="minorHAnsi" w:cstheme="minorHAnsi"/>
        </w:rPr>
        <w:footnoteRef/>
      </w:r>
      <w:r w:rsidRPr="00631AC0">
        <w:rPr>
          <w:rFonts w:asciiTheme="minorHAnsi" w:hAnsiTheme="minorHAnsi" w:cstheme="minorHAnsi"/>
        </w:rPr>
        <w:t xml:space="preserve"> Čl. 36 ods. 5 písm. a) a písm. b) vi) nariadenia o spoločných ustanoveniach.</w:t>
      </w:r>
    </w:p>
  </w:footnote>
  <w:footnote w:id="103">
    <w:p w14:paraId="7C3EBB70" w14:textId="77777777" w:rsidR="00BE44B6" w:rsidRPr="00631AC0" w:rsidRDefault="00BE44B6" w:rsidP="0052586B">
      <w:pPr>
        <w:pStyle w:val="Textpoznmkypodiarou"/>
        <w:jc w:val="both"/>
        <w:rPr>
          <w:rFonts w:asciiTheme="minorHAnsi" w:hAnsiTheme="minorHAnsi" w:cstheme="minorHAnsi"/>
        </w:rPr>
      </w:pPr>
      <w:r w:rsidRPr="00631AC0">
        <w:rPr>
          <w:rStyle w:val="Odkaznapoznmkupodiarou"/>
          <w:rFonts w:asciiTheme="minorHAnsi" w:hAnsiTheme="minorHAnsi" w:cstheme="minorHAnsi"/>
        </w:rPr>
        <w:footnoteRef/>
      </w:r>
      <w:r w:rsidRPr="00631AC0">
        <w:rPr>
          <w:rFonts w:asciiTheme="minorHAnsi" w:hAnsiTheme="minorHAnsi" w:cstheme="minorHAnsi"/>
        </w:rPr>
        <w:t xml:space="preserve"> Čl. 61 ods. 3 nariadenia Európskeho parlamentu a Rady (EÚ, Euratom)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Euratom) č. 966/2012(Ú.v.EÚL193,30. 7. 2018) v platnom znení.</w:t>
      </w:r>
    </w:p>
    <w:p w14:paraId="0DA9AA42" w14:textId="77777777" w:rsidR="00BE44B6" w:rsidRPr="00631AC0" w:rsidRDefault="00BE44B6" w:rsidP="0052586B">
      <w:pPr>
        <w:pStyle w:val="Textpoznmkypodiarou"/>
        <w:jc w:val="both"/>
        <w:rPr>
          <w:rFonts w:asciiTheme="minorHAnsi" w:hAnsiTheme="minorHAnsi" w:cstheme="minorHAnsi"/>
        </w:rPr>
      </w:pPr>
      <w:r w:rsidRPr="00631AC0">
        <w:rPr>
          <w:rFonts w:asciiTheme="minorHAnsi" w:hAnsiTheme="minorHAnsi" w:cstheme="minorHAnsi"/>
        </w:rPr>
        <w:t>Oznámenie Komisie: Usmernenie týkajúce sa predchádzania a riešenia konfliktov záujmov v zmysle nariadenia o rozpočtových pravidlách (2021/C 121/01).</w:t>
      </w:r>
    </w:p>
  </w:footnote>
  <w:footnote w:id="104">
    <w:p w14:paraId="40F54F1D" w14:textId="77777777" w:rsidR="00BE44B6" w:rsidRPr="00E60DAF" w:rsidRDefault="00BE44B6" w:rsidP="0052586B">
      <w:pPr>
        <w:pStyle w:val="Textpoznmkypodiarou"/>
      </w:pPr>
      <w:r w:rsidRPr="00631AC0">
        <w:rPr>
          <w:rStyle w:val="Odkaznapoznmkupodiarou"/>
          <w:rFonts w:asciiTheme="minorHAnsi" w:hAnsiTheme="minorHAnsi" w:cstheme="minorHAnsi"/>
        </w:rPr>
        <w:footnoteRef/>
      </w:r>
      <w:r w:rsidRPr="00631AC0">
        <w:rPr>
          <w:rFonts w:asciiTheme="minorHAnsi" w:hAnsiTheme="minorHAnsi" w:cstheme="minorHAnsi"/>
        </w:rPr>
        <w:t xml:space="preserve"> § 45 ods. 12 zákona o príspevkoch z fondov EÚ.</w:t>
      </w:r>
    </w:p>
  </w:footnote>
  <w:footnote w:id="105">
    <w:p w14:paraId="1DE8DAA9" w14:textId="77777777" w:rsidR="00BE44B6" w:rsidRPr="00994C28" w:rsidRDefault="00BE44B6" w:rsidP="000A414E">
      <w:pPr>
        <w:pStyle w:val="Textpoznmkypodiarou"/>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82 nariadenia o spoločných ustanoveniach.</w:t>
      </w:r>
    </w:p>
  </w:footnote>
  <w:footnote w:id="106">
    <w:p w14:paraId="70D5A03A" w14:textId="643E6C63" w:rsidR="00BE44B6" w:rsidRPr="00994C28" w:rsidRDefault="00BE44B6" w:rsidP="007F1AA3">
      <w:pPr>
        <w:pStyle w:val="Textpoznmkypodiarou"/>
        <w:jc w:val="both"/>
        <w:rPr>
          <w:rFonts w:asciiTheme="minorHAnsi" w:hAnsiTheme="minorHAnsi" w:cstheme="minorHAnsi"/>
        </w:rPr>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79 ods. 3 nariadenia o spoločných ustanoveniach, čl. 22 nariadenia AMIF, čl. 17 nariadenia ISF a čl. 18 nariadenia BMVI.</w:t>
      </w:r>
    </w:p>
  </w:footnote>
  <w:footnote w:id="107">
    <w:p w14:paraId="221E3EC7" w14:textId="1FB741BE" w:rsidR="00BE44B6" w:rsidRPr="00E60DAF" w:rsidRDefault="00BE44B6">
      <w:pPr>
        <w:pStyle w:val="Textpoznmkypodiarou"/>
      </w:pPr>
      <w:r w:rsidRPr="00994C28">
        <w:rPr>
          <w:rStyle w:val="Odkaznapoznmkupodiarou"/>
          <w:rFonts w:asciiTheme="minorHAnsi" w:hAnsiTheme="minorHAnsi" w:cstheme="minorHAnsi"/>
        </w:rPr>
        <w:footnoteRef/>
      </w:r>
      <w:r w:rsidRPr="00994C28">
        <w:rPr>
          <w:rFonts w:asciiTheme="minorHAnsi" w:hAnsiTheme="minorHAnsi" w:cstheme="minorHAnsi"/>
        </w:rPr>
        <w:t xml:space="preserve"> čl. 98 ods. 8 nariadenia o spoločných ustanoveniach.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3A52" w14:textId="733E9C5C" w:rsidR="00BE44B6" w:rsidRPr="00ED2B01" w:rsidRDefault="00BE44B6" w:rsidP="00ED2B01">
    <w:pPr>
      <w:pStyle w:val="Hlavika"/>
      <w:jc w:val="both"/>
      <w:rPr>
        <w:rFonts w:ascii="Times New Roman" w:hAnsi="Times New Roman" w:cs="Times New Roman"/>
        <w:b/>
        <w:bCs/>
        <w:color w:val="00206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1C682" w14:textId="02D61E26" w:rsidR="00BE44B6" w:rsidRDefault="00BE44B6">
    <w:pPr>
      <w:pStyle w:val="Hlavika"/>
    </w:pPr>
    <w:r>
      <w:rPr>
        <w:noProof/>
        <w:lang w:eastAsia="sk-SK"/>
      </w:rPr>
      <w:drawing>
        <wp:inline distT="0" distB="0" distL="0" distR="0" wp14:anchorId="6B4F4CA0" wp14:editId="5C3B9880">
          <wp:extent cx="5732060" cy="495472"/>
          <wp:effectExtent l="0" t="0" r="254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1703" cy="602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F22DF"/>
    <w:multiLevelType w:val="hybridMultilevel"/>
    <w:tmpl w:val="2DEC2372"/>
    <w:lvl w:ilvl="0" w:tplc="1846BB64">
      <w:start w:val="1"/>
      <w:numFmt w:val="lowerLetter"/>
      <w:lvlText w:val="%1)"/>
      <w:lvlJc w:val="left"/>
      <w:pPr>
        <w:ind w:left="1004" w:hanging="360"/>
      </w:pPr>
      <w:rPr>
        <w:rFonts w:ascii="Times New Roman" w:hAnsi="Times New Roman" w:cs="Times New Roman"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12D94222"/>
    <w:multiLevelType w:val="hybridMultilevel"/>
    <w:tmpl w:val="C69AB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B647C1"/>
    <w:multiLevelType w:val="hybridMultilevel"/>
    <w:tmpl w:val="8C90ED66"/>
    <w:lvl w:ilvl="0" w:tplc="ECC28FE8">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3474CA"/>
    <w:multiLevelType w:val="hybridMultilevel"/>
    <w:tmpl w:val="8F846370"/>
    <w:lvl w:ilvl="0" w:tplc="8016739C">
      <w:start w:val="1"/>
      <w:numFmt w:val="bullet"/>
      <w:lvlText w:val="-"/>
      <w:lvlJc w:val="left"/>
      <w:pPr>
        <w:ind w:left="720" w:hanging="360"/>
      </w:pPr>
      <w:rPr>
        <w:rFonts w:ascii="Sylfaen" w:hAnsi="Sylfaen" w:hint="default"/>
        <w:b/>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F234ED"/>
    <w:multiLevelType w:val="hybridMultilevel"/>
    <w:tmpl w:val="475E784A"/>
    <w:lvl w:ilvl="0" w:tplc="15EC588E">
      <w:numFmt w:val="bullet"/>
      <w:lvlText w:val="-"/>
      <w:lvlJc w:val="left"/>
      <w:pPr>
        <w:ind w:left="502"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B068B0"/>
    <w:multiLevelType w:val="hybridMultilevel"/>
    <w:tmpl w:val="FE209942"/>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BD26E32"/>
    <w:multiLevelType w:val="hybridMultilevel"/>
    <w:tmpl w:val="7DF807F0"/>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E55E14"/>
    <w:multiLevelType w:val="hybridMultilevel"/>
    <w:tmpl w:val="E69ED2B8"/>
    <w:lvl w:ilvl="0" w:tplc="0CB6EA84">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E7C2EBE"/>
    <w:multiLevelType w:val="hybridMultilevel"/>
    <w:tmpl w:val="CF626D28"/>
    <w:lvl w:ilvl="0" w:tplc="1C40383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7855CEB"/>
    <w:multiLevelType w:val="hybridMultilevel"/>
    <w:tmpl w:val="D6B6924A"/>
    <w:lvl w:ilvl="0" w:tplc="CA8A927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8697E19"/>
    <w:multiLevelType w:val="hybridMultilevel"/>
    <w:tmpl w:val="C260964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295012F3"/>
    <w:multiLevelType w:val="hybridMultilevel"/>
    <w:tmpl w:val="73C6133A"/>
    <w:lvl w:ilvl="0" w:tplc="D82247AC">
      <w:start w:val="1"/>
      <w:numFmt w:val="bullet"/>
      <w:lvlText w:val="•"/>
      <w:lvlJc w:val="left"/>
      <w:pPr>
        <w:tabs>
          <w:tab w:val="num" w:pos="720"/>
        </w:tabs>
        <w:ind w:left="720" w:hanging="360"/>
      </w:pPr>
      <w:rPr>
        <w:rFonts w:ascii="Arial" w:hAnsi="Arial" w:hint="default"/>
      </w:rPr>
    </w:lvl>
    <w:lvl w:ilvl="1" w:tplc="E91A2BB0" w:tentative="1">
      <w:start w:val="1"/>
      <w:numFmt w:val="bullet"/>
      <w:lvlText w:val="•"/>
      <w:lvlJc w:val="left"/>
      <w:pPr>
        <w:tabs>
          <w:tab w:val="num" w:pos="1440"/>
        </w:tabs>
        <w:ind w:left="1440" w:hanging="360"/>
      </w:pPr>
      <w:rPr>
        <w:rFonts w:ascii="Arial" w:hAnsi="Arial" w:hint="default"/>
      </w:rPr>
    </w:lvl>
    <w:lvl w:ilvl="2" w:tplc="696A77F2" w:tentative="1">
      <w:start w:val="1"/>
      <w:numFmt w:val="bullet"/>
      <w:lvlText w:val="•"/>
      <w:lvlJc w:val="left"/>
      <w:pPr>
        <w:tabs>
          <w:tab w:val="num" w:pos="2160"/>
        </w:tabs>
        <w:ind w:left="2160" w:hanging="360"/>
      </w:pPr>
      <w:rPr>
        <w:rFonts w:ascii="Arial" w:hAnsi="Arial" w:hint="default"/>
      </w:rPr>
    </w:lvl>
    <w:lvl w:ilvl="3" w:tplc="ECDA0E6E" w:tentative="1">
      <w:start w:val="1"/>
      <w:numFmt w:val="bullet"/>
      <w:lvlText w:val="•"/>
      <w:lvlJc w:val="left"/>
      <w:pPr>
        <w:tabs>
          <w:tab w:val="num" w:pos="2880"/>
        </w:tabs>
        <w:ind w:left="2880" w:hanging="360"/>
      </w:pPr>
      <w:rPr>
        <w:rFonts w:ascii="Arial" w:hAnsi="Arial" w:hint="default"/>
      </w:rPr>
    </w:lvl>
    <w:lvl w:ilvl="4" w:tplc="F8569248" w:tentative="1">
      <w:start w:val="1"/>
      <w:numFmt w:val="bullet"/>
      <w:lvlText w:val="•"/>
      <w:lvlJc w:val="left"/>
      <w:pPr>
        <w:tabs>
          <w:tab w:val="num" w:pos="3600"/>
        </w:tabs>
        <w:ind w:left="3600" w:hanging="360"/>
      </w:pPr>
      <w:rPr>
        <w:rFonts w:ascii="Arial" w:hAnsi="Arial" w:hint="default"/>
      </w:rPr>
    </w:lvl>
    <w:lvl w:ilvl="5" w:tplc="7DDE55E2" w:tentative="1">
      <w:start w:val="1"/>
      <w:numFmt w:val="bullet"/>
      <w:lvlText w:val="•"/>
      <w:lvlJc w:val="left"/>
      <w:pPr>
        <w:tabs>
          <w:tab w:val="num" w:pos="4320"/>
        </w:tabs>
        <w:ind w:left="4320" w:hanging="360"/>
      </w:pPr>
      <w:rPr>
        <w:rFonts w:ascii="Arial" w:hAnsi="Arial" w:hint="default"/>
      </w:rPr>
    </w:lvl>
    <w:lvl w:ilvl="6" w:tplc="5660FC48" w:tentative="1">
      <w:start w:val="1"/>
      <w:numFmt w:val="bullet"/>
      <w:lvlText w:val="•"/>
      <w:lvlJc w:val="left"/>
      <w:pPr>
        <w:tabs>
          <w:tab w:val="num" w:pos="5040"/>
        </w:tabs>
        <w:ind w:left="5040" w:hanging="360"/>
      </w:pPr>
      <w:rPr>
        <w:rFonts w:ascii="Arial" w:hAnsi="Arial" w:hint="default"/>
      </w:rPr>
    </w:lvl>
    <w:lvl w:ilvl="7" w:tplc="E02C78B0" w:tentative="1">
      <w:start w:val="1"/>
      <w:numFmt w:val="bullet"/>
      <w:lvlText w:val="•"/>
      <w:lvlJc w:val="left"/>
      <w:pPr>
        <w:tabs>
          <w:tab w:val="num" w:pos="5760"/>
        </w:tabs>
        <w:ind w:left="5760" w:hanging="360"/>
      </w:pPr>
      <w:rPr>
        <w:rFonts w:ascii="Arial" w:hAnsi="Arial" w:hint="default"/>
      </w:rPr>
    </w:lvl>
    <w:lvl w:ilvl="8" w:tplc="7C3A327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FBA268E"/>
    <w:multiLevelType w:val="hybridMultilevel"/>
    <w:tmpl w:val="BB60EC4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0253EB1"/>
    <w:multiLevelType w:val="hybridMultilevel"/>
    <w:tmpl w:val="BE5AF492"/>
    <w:lvl w:ilvl="0" w:tplc="4EEAB5EA">
      <w:start w:val="1"/>
      <w:numFmt w:val="low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09870AA"/>
    <w:multiLevelType w:val="hybridMultilevel"/>
    <w:tmpl w:val="042699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0C35B74"/>
    <w:multiLevelType w:val="hybridMultilevel"/>
    <w:tmpl w:val="C3B23C08"/>
    <w:lvl w:ilvl="0" w:tplc="688882A2">
      <w:start w:val="1"/>
      <w:numFmt w:val="lowerLetter"/>
      <w:lvlText w:val="%1)"/>
      <w:lvlJc w:val="left"/>
      <w:pPr>
        <w:ind w:left="1428" w:hanging="360"/>
      </w:pPr>
      <w:rPr>
        <w:b w:val="0"/>
        <w:color w:val="auto"/>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8" w15:restartNumberingAfterBreak="0">
    <w:nsid w:val="346E246D"/>
    <w:multiLevelType w:val="hybridMultilevel"/>
    <w:tmpl w:val="E2CAF4A6"/>
    <w:lvl w:ilvl="0" w:tplc="041B0001">
      <w:start w:val="1"/>
      <w:numFmt w:val="bullet"/>
      <w:lvlText w:val=""/>
      <w:lvlJc w:val="left"/>
      <w:pPr>
        <w:ind w:left="928" w:hanging="360"/>
      </w:pPr>
      <w:rPr>
        <w:rFonts w:ascii="Symbol" w:hAnsi="Symbol" w:hint="default"/>
      </w:rPr>
    </w:lvl>
    <w:lvl w:ilvl="1" w:tplc="041B0003">
      <w:start w:val="1"/>
      <w:numFmt w:val="bullet"/>
      <w:lvlText w:val="o"/>
      <w:lvlJc w:val="left"/>
      <w:pPr>
        <w:ind w:left="1648" w:hanging="360"/>
      </w:pPr>
      <w:rPr>
        <w:rFonts w:ascii="Courier New" w:hAnsi="Courier New" w:cs="Courier New" w:hint="default"/>
      </w:rPr>
    </w:lvl>
    <w:lvl w:ilvl="2" w:tplc="041B0005">
      <w:start w:val="1"/>
      <w:numFmt w:val="bullet"/>
      <w:lvlText w:val=""/>
      <w:lvlJc w:val="left"/>
      <w:pPr>
        <w:ind w:left="2368" w:hanging="360"/>
      </w:pPr>
      <w:rPr>
        <w:rFonts w:ascii="Wingdings" w:hAnsi="Wingdings" w:hint="default"/>
      </w:rPr>
    </w:lvl>
    <w:lvl w:ilvl="3" w:tplc="041B0001">
      <w:start w:val="1"/>
      <w:numFmt w:val="bullet"/>
      <w:lvlText w:val=""/>
      <w:lvlJc w:val="left"/>
      <w:pPr>
        <w:ind w:left="3088" w:hanging="360"/>
      </w:pPr>
      <w:rPr>
        <w:rFonts w:ascii="Symbol" w:hAnsi="Symbol" w:hint="default"/>
      </w:rPr>
    </w:lvl>
    <w:lvl w:ilvl="4" w:tplc="041B0003">
      <w:start w:val="1"/>
      <w:numFmt w:val="bullet"/>
      <w:lvlText w:val="o"/>
      <w:lvlJc w:val="left"/>
      <w:pPr>
        <w:ind w:left="3808" w:hanging="360"/>
      </w:pPr>
      <w:rPr>
        <w:rFonts w:ascii="Courier New" w:hAnsi="Courier New" w:cs="Courier New" w:hint="default"/>
      </w:rPr>
    </w:lvl>
    <w:lvl w:ilvl="5" w:tplc="041B0005">
      <w:start w:val="1"/>
      <w:numFmt w:val="bullet"/>
      <w:lvlText w:val=""/>
      <w:lvlJc w:val="left"/>
      <w:pPr>
        <w:ind w:left="4528" w:hanging="360"/>
      </w:pPr>
      <w:rPr>
        <w:rFonts w:ascii="Wingdings" w:hAnsi="Wingdings" w:hint="default"/>
      </w:rPr>
    </w:lvl>
    <w:lvl w:ilvl="6" w:tplc="041B0001">
      <w:start w:val="1"/>
      <w:numFmt w:val="bullet"/>
      <w:lvlText w:val=""/>
      <w:lvlJc w:val="left"/>
      <w:pPr>
        <w:ind w:left="5248" w:hanging="360"/>
      </w:pPr>
      <w:rPr>
        <w:rFonts w:ascii="Symbol" w:hAnsi="Symbol" w:hint="default"/>
      </w:rPr>
    </w:lvl>
    <w:lvl w:ilvl="7" w:tplc="041B0003">
      <w:start w:val="1"/>
      <w:numFmt w:val="bullet"/>
      <w:lvlText w:val="o"/>
      <w:lvlJc w:val="left"/>
      <w:pPr>
        <w:ind w:left="5968" w:hanging="360"/>
      </w:pPr>
      <w:rPr>
        <w:rFonts w:ascii="Courier New" w:hAnsi="Courier New" w:cs="Courier New" w:hint="default"/>
      </w:rPr>
    </w:lvl>
    <w:lvl w:ilvl="8" w:tplc="041B0005">
      <w:start w:val="1"/>
      <w:numFmt w:val="bullet"/>
      <w:lvlText w:val=""/>
      <w:lvlJc w:val="left"/>
      <w:pPr>
        <w:ind w:left="6688" w:hanging="360"/>
      </w:pPr>
      <w:rPr>
        <w:rFonts w:ascii="Wingdings" w:hAnsi="Wingdings" w:hint="default"/>
      </w:rPr>
    </w:lvl>
  </w:abstractNum>
  <w:abstractNum w:abstractNumId="19" w15:restartNumberingAfterBreak="0">
    <w:nsid w:val="356E05E7"/>
    <w:multiLevelType w:val="hybridMultilevel"/>
    <w:tmpl w:val="07FEFA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691200D"/>
    <w:multiLevelType w:val="hybridMultilevel"/>
    <w:tmpl w:val="E33E77D6"/>
    <w:lvl w:ilvl="0" w:tplc="853CDB9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37DB7D61"/>
    <w:multiLevelType w:val="hybridMultilevel"/>
    <w:tmpl w:val="DF741528"/>
    <w:lvl w:ilvl="0" w:tplc="116497FC">
      <w:start w:val="1"/>
      <w:numFmt w:val="decimal"/>
      <w:lvlText w:val="%1."/>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15:restartNumberingAfterBreak="0">
    <w:nsid w:val="3ACA12E1"/>
    <w:multiLevelType w:val="hybridMultilevel"/>
    <w:tmpl w:val="0FE8A302"/>
    <w:lvl w:ilvl="0" w:tplc="08090017">
      <w:start w:val="1"/>
      <w:numFmt w:val="lowerLetter"/>
      <w:lvlText w:val="%1)"/>
      <w:lvlJc w:val="left"/>
      <w:pPr>
        <w:ind w:left="1428"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3C0B3974"/>
    <w:multiLevelType w:val="hybridMultilevel"/>
    <w:tmpl w:val="B2585C58"/>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CEC7C29"/>
    <w:multiLevelType w:val="hybridMultilevel"/>
    <w:tmpl w:val="A2FE8768"/>
    <w:lvl w:ilvl="0" w:tplc="15EC588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F770636"/>
    <w:multiLevelType w:val="hybridMultilevel"/>
    <w:tmpl w:val="E93C2320"/>
    <w:lvl w:ilvl="0" w:tplc="041B000F">
      <w:start w:val="2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A97E12"/>
    <w:multiLevelType w:val="hybridMultilevel"/>
    <w:tmpl w:val="0A2E01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7B23552"/>
    <w:multiLevelType w:val="hybridMultilevel"/>
    <w:tmpl w:val="AD529816"/>
    <w:lvl w:ilvl="0" w:tplc="1FE0309C">
      <w:start w:val="1"/>
      <w:numFmt w:val="bullet"/>
      <w:lvlText w:val="•"/>
      <w:lvlJc w:val="left"/>
      <w:pPr>
        <w:tabs>
          <w:tab w:val="num" w:pos="720"/>
        </w:tabs>
        <w:ind w:left="720" w:hanging="360"/>
      </w:pPr>
      <w:rPr>
        <w:rFonts w:ascii="Arial" w:hAnsi="Arial" w:hint="default"/>
      </w:rPr>
    </w:lvl>
    <w:lvl w:ilvl="1" w:tplc="48FA24BC" w:tentative="1">
      <w:start w:val="1"/>
      <w:numFmt w:val="bullet"/>
      <w:lvlText w:val="•"/>
      <w:lvlJc w:val="left"/>
      <w:pPr>
        <w:tabs>
          <w:tab w:val="num" w:pos="1440"/>
        </w:tabs>
        <w:ind w:left="1440" w:hanging="360"/>
      </w:pPr>
      <w:rPr>
        <w:rFonts w:ascii="Arial" w:hAnsi="Arial" w:hint="default"/>
      </w:rPr>
    </w:lvl>
    <w:lvl w:ilvl="2" w:tplc="B838EE42" w:tentative="1">
      <w:start w:val="1"/>
      <w:numFmt w:val="bullet"/>
      <w:lvlText w:val="•"/>
      <w:lvlJc w:val="left"/>
      <w:pPr>
        <w:tabs>
          <w:tab w:val="num" w:pos="2160"/>
        </w:tabs>
        <w:ind w:left="2160" w:hanging="360"/>
      </w:pPr>
      <w:rPr>
        <w:rFonts w:ascii="Arial" w:hAnsi="Arial" w:hint="default"/>
      </w:rPr>
    </w:lvl>
    <w:lvl w:ilvl="3" w:tplc="EB86F51A" w:tentative="1">
      <w:start w:val="1"/>
      <w:numFmt w:val="bullet"/>
      <w:lvlText w:val="•"/>
      <w:lvlJc w:val="left"/>
      <w:pPr>
        <w:tabs>
          <w:tab w:val="num" w:pos="2880"/>
        </w:tabs>
        <w:ind w:left="2880" w:hanging="360"/>
      </w:pPr>
      <w:rPr>
        <w:rFonts w:ascii="Arial" w:hAnsi="Arial" w:hint="default"/>
      </w:rPr>
    </w:lvl>
    <w:lvl w:ilvl="4" w:tplc="A43E4D60" w:tentative="1">
      <w:start w:val="1"/>
      <w:numFmt w:val="bullet"/>
      <w:lvlText w:val="•"/>
      <w:lvlJc w:val="left"/>
      <w:pPr>
        <w:tabs>
          <w:tab w:val="num" w:pos="3600"/>
        </w:tabs>
        <w:ind w:left="3600" w:hanging="360"/>
      </w:pPr>
      <w:rPr>
        <w:rFonts w:ascii="Arial" w:hAnsi="Arial" w:hint="default"/>
      </w:rPr>
    </w:lvl>
    <w:lvl w:ilvl="5" w:tplc="BA283FC2" w:tentative="1">
      <w:start w:val="1"/>
      <w:numFmt w:val="bullet"/>
      <w:lvlText w:val="•"/>
      <w:lvlJc w:val="left"/>
      <w:pPr>
        <w:tabs>
          <w:tab w:val="num" w:pos="4320"/>
        </w:tabs>
        <w:ind w:left="4320" w:hanging="360"/>
      </w:pPr>
      <w:rPr>
        <w:rFonts w:ascii="Arial" w:hAnsi="Arial" w:hint="default"/>
      </w:rPr>
    </w:lvl>
    <w:lvl w:ilvl="6" w:tplc="891A27B4" w:tentative="1">
      <w:start w:val="1"/>
      <w:numFmt w:val="bullet"/>
      <w:lvlText w:val="•"/>
      <w:lvlJc w:val="left"/>
      <w:pPr>
        <w:tabs>
          <w:tab w:val="num" w:pos="5040"/>
        </w:tabs>
        <w:ind w:left="5040" w:hanging="360"/>
      </w:pPr>
      <w:rPr>
        <w:rFonts w:ascii="Arial" w:hAnsi="Arial" w:hint="default"/>
      </w:rPr>
    </w:lvl>
    <w:lvl w:ilvl="7" w:tplc="A6FCBCC4" w:tentative="1">
      <w:start w:val="1"/>
      <w:numFmt w:val="bullet"/>
      <w:lvlText w:val="•"/>
      <w:lvlJc w:val="left"/>
      <w:pPr>
        <w:tabs>
          <w:tab w:val="num" w:pos="5760"/>
        </w:tabs>
        <w:ind w:left="5760" w:hanging="360"/>
      </w:pPr>
      <w:rPr>
        <w:rFonts w:ascii="Arial" w:hAnsi="Arial" w:hint="default"/>
      </w:rPr>
    </w:lvl>
    <w:lvl w:ilvl="8" w:tplc="4B68376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F041D6F"/>
    <w:multiLevelType w:val="hybridMultilevel"/>
    <w:tmpl w:val="83802D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7E5602"/>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A83325"/>
    <w:multiLevelType w:val="hybridMultilevel"/>
    <w:tmpl w:val="269ECE34"/>
    <w:lvl w:ilvl="0" w:tplc="853CDB9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2" w15:restartNumberingAfterBreak="0">
    <w:nsid w:val="5BF347B7"/>
    <w:multiLevelType w:val="hybridMultilevel"/>
    <w:tmpl w:val="E92AA2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15:restartNumberingAfterBreak="0">
    <w:nsid w:val="5E7C0EBA"/>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FB86531"/>
    <w:multiLevelType w:val="hybridMultilevel"/>
    <w:tmpl w:val="34AC10C4"/>
    <w:lvl w:ilvl="0" w:tplc="041B000F">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00C700C"/>
    <w:multiLevelType w:val="hybridMultilevel"/>
    <w:tmpl w:val="778837FE"/>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21E5A2D"/>
    <w:multiLevelType w:val="hybridMultilevel"/>
    <w:tmpl w:val="4476BDE6"/>
    <w:lvl w:ilvl="0" w:tplc="3BD82AB8">
      <w:start w:val="4"/>
      <w:numFmt w:val="decimal"/>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39D4738"/>
    <w:multiLevelType w:val="hybridMultilevel"/>
    <w:tmpl w:val="10804CCA"/>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681A74A2"/>
    <w:multiLevelType w:val="hybridMultilevel"/>
    <w:tmpl w:val="515A4C2C"/>
    <w:lvl w:ilvl="0" w:tplc="15EC588E">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9053988"/>
    <w:multiLevelType w:val="hybridMultilevel"/>
    <w:tmpl w:val="9C4A5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9B91D7F"/>
    <w:multiLevelType w:val="hybridMultilevel"/>
    <w:tmpl w:val="17FC94D6"/>
    <w:lvl w:ilvl="0" w:tplc="22E06EAC">
      <w:start w:val="1"/>
      <w:numFmt w:val="lowerLetter"/>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2" w15:restartNumberingAfterBreak="0">
    <w:nsid w:val="6F7B0DDD"/>
    <w:multiLevelType w:val="hybridMultilevel"/>
    <w:tmpl w:val="B0CE4EC2"/>
    <w:lvl w:ilvl="0" w:tplc="4A46B47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43" w15:restartNumberingAfterBreak="0">
    <w:nsid w:val="70D03B19"/>
    <w:multiLevelType w:val="hybridMultilevel"/>
    <w:tmpl w:val="D946E7B2"/>
    <w:lvl w:ilvl="0" w:tplc="39364D52">
      <w:start w:val="1"/>
      <w:numFmt w:val="decimal"/>
      <w:lvlText w:val="%1."/>
      <w:lvlJc w:val="left"/>
      <w:pPr>
        <w:tabs>
          <w:tab w:val="num" w:pos="720"/>
        </w:tabs>
        <w:ind w:left="720" w:hanging="360"/>
      </w:pPr>
    </w:lvl>
    <w:lvl w:ilvl="1" w:tplc="918AE02C" w:tentative="1">
      <w:start w:val="1"/>
      <w:numFmt w:val="decimal"/>
      <w:lvlText w:val="%2."/>
      <w:lvlJc w:val="left"/>
      <w:pPr>
        <w:tabs>
          <w:tab w:val="num" w:pos="1440"/>
        </w:tabs>
        <w:ind w:left="1440" w:hanging="360"/>
      </w:pPr>
    </w:lvl>
    <w:lvl w:ilvl="2" w:tplc="9D148420" w:tentative="1">
      <w:start w:val="1"/>
      <w:numFmt w:val="decimal"/>
      <w:lvlText w:val="%3."/>
      <w:lvlJc w:val="left"/>
      <w:pPr>
        <w:tabs>
          <w:tab w:val="num" w:pos="2160"/>
        </w:tabs>
        <w:ind w:left="2160" w:hanging="360"/>
      </w:pPr>
    </w:lvl>
    <w:lvl w:ilvl="3" w:tplc="2BAA9A98" w:tentative="1">
      <w:start w:val="1"/>
      <w:numFmt w:val="decimal"/>
      <w:lvlText w:val="%4."/>
      <w:lvlJc w:val="left"/>
      <w:pPr>
        <w:tabs>
          <w:tab w:val="num" w:pos="2880"/>
        </w:tabs>
        <w:ind w:left="2880" w:hanging="360"/>
      </w:pPr>
    </w:lvl>
    <w:lvl w:ilvl="4" w:tplc="502CFBA8" w:tentative="1">
      <w:start w:val="1"/>
      <w:numFmt w:val="decimal"/>
      <w:lvlText w:val="%5."/>
      <w:lvlJc w:val="left"/>
      <w:pPr>
        <w:tabs>
          <w:tab w:val="num" w:pos="3600"/>
        </w:tabs>
        <w:ind w:left="3600" w:hanging="360"/>
      </w:pPr>
    </w:lvl>
    <w:lvl w:ilvl="5" w:tplc="EB048C3A" w:tentative="1">
      <w:start w:val="1"/>
      <w:numFmt w:val="decimal"/>
      <w:lvlText w:val="%6."/>
      <w:lvlJc w:val="left"/>
      <w:pPr>
        <w:tabs>
          <w:tab w:val="num" w:pos="4320"/>
        </w:tabs>
        <w:ind w:left="4320" w:hanging="360"/>
      </w:pPr>
    </w:lvl>
    <w:lvl w:ilvl="6" w:tplc="0E8C58E2" w:tentative="1">
      <w:start w:val="1"/>
      <w:numFmt w:val="decimal"/>
      <w:lvlText w:val="%7."/>
      <w:lvlJc w:val="left"/>
      <w:pPr>
        <w:tabs>
          <w:tab w:val="num" w:pos="5040"/>
        </w:tabs>
        <w:ind w:left="5040" w:hanging="360"/>
      </w:pPr>
    </w:lvl>
    <w:lvl w:ilvl="7" w:tplc="707498BE" w:tentative="1">
      <w:start w:val="1"/>
      <w:numFmt w:val="decimal"/>
      <w:lvlText w:val="%8."/>
      <w:lvlJc w:val="left"/>
      <w:pPr>
        <w:tabs>
          <w:tab w:val="num" w:pos="5760"/>
        </w:tabs>
        <w:ind w:left="5760" w:hanging="360"/>
      </w:pPr>
    </w:lvl>
    <w:lvl w:ilvl="8" w:tplc="39FAAC34" w:tentative="1">
      <w:start w:val="1"/>
      <w:numFmt w:val="decimal"/>
      <w:lvlText w:val="%9."/>
      <w:lvlJc w:val="left"/>
      <w:pPr>
        <w:tabs>
          <w:tab w:val="num" w:pos="6480"/>
        </w:tabs>
        <w:ind w:left="6480" w:hanging="360"/>
      </w:pPr>
    </w:lvl>
  </w:abstractNum>
  <w:abstractNum w:abstractNumId="44" w15:restartNumberingAfterBreak="0">
    <w:nsid w:val="72F90571"/>
    <w:multiLevelType w:val="hybridMultilevel"/>
    <w:tmpl w:val="D9004F84"/>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4E42818"/>
    <w:multiLevelType w:val="hybridMultilevel"/>
    <w:tmpl w:val="F91C60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77B64E52"/>
    <w:multiLevelType w:val="hybridMultilevel"/>
    <w:tmpl w:val="B5A61A2A"/>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7FD66DE"/>
    <w:multiLevelType w:val="hybridMultilevel"/>
    <w:tmpl w:val="E5268DEC"/>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54" w:hanging="360"/>
      </w:pPr>
    </w:lvl>
    <w:lvl w:ilvl="2" w:tplc="041B001B" w:tentative="1">
      <w:start w:val="1"/>
      <w:numFmt w:val="lowerRoman"/>
      <w:lvlText w:val="%3."/>
      <w:lvlJc w:val="right"/>
      <w:pPr>
        <w:ind w:left="666" w:hanging="180"/>
      </w:pPr>
    </w:lvl>
    <w:lvl w:ilvl="3" w:tplc="041B000F" w:tentative="1">
      <w:start w:val="1"/>
      <w:numFmt w:val="decimal"/>
      <w:lvlText w:val="%4."/>
      <w:lvlJc w:val="left"/>
      <w:pPr>
        <w:ind w:left="1386" w:hanging="360"/>
      </w:pPr>
    </w:lvl>
    <w:lvl w:ilvl="4" w:tplc="041B0019" w:tentative="1">
      <w:start w:val="1"/>
      <w:numFmt w:val="lowerLetter"/>
      <w:lvlText w:val="%5."/>
      <w:lvlJc w:val="left"/>
      <w:pPr>
        <w:ind w:left="2106" w:hanging="360"/>
      </w:pPr>
    </w:lvl>
    <w:lvl w:ilvl="5" w:tplc="041B001B" w:tentative="1">
      <w:start w:val="1"/>
      <w:numFmt w:val="lowerRoman"/>
      <w:lvlText w:val="%6."/>
      <w:lvlJc w:val="right"/>
      <w:pPr>
        <w:ind w:left="2826" w:hanging="180"/>
      </w:pPr>
    </w:lvl>
    <w:lvl w:ilvl="6" w:tplc="041B000F" w:tentative="1">
      <w:start w:val="1"/>
      <w:numFmt w:val="decimal"/>
      <w:lvlText w:val="%7."/>
      <w:lvlJc w:val="left"/>
      <w:pPr>
        <w:ind w:left="3546" w:hanging="360"/>
      </w:pPr>
    </w:lvl>
    <w:lvl w:ilvl="7" w:tplc="041B0019" w:tentative="1">
      <w:start w:val="1"/>
      <w:numFmt w:val="lowerLetter"/>
      <w:lvlText w:val="%8."/>
      <w:lvlJc w:val="left"/>
      <w:pPr>
        <w:ind w:left="4266" w:hanging="360"/>
      </w:pPr>
    </w:lvl>
    <w:lvl w:ilvl="8" w:tplc="041B001B" w:tentative="1">
      <w:start w:val="1"/>
      <w:numFmt w:val="lowerRoman"/>
      <w:lvlText w:val="%9."/>
      <w:lvlJc w:val="right"/>
      <w:pPr>
        <w:ind w:left="4986" w:hanging="180"/>
      </w:pPr>
    </w:lvl>
  </w:abstractNum>
  <w:abstractNum w:abstractNumId="48" w15:restartNumberingAfterBreak="0">
    <w:nsid w:val="7A526E38"/>
    <w:multiLevelType w:val="multilevel"/>
    <w:tmpl w:val="778EFCA0"/>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D7F4847"/>
    <w:multiLevelType w:val="hybridMultilevel"/>
    <w:tmpl w:val="2F3A1B64"/>
    <w:lvl w:ilvl="0" w:tplc="19867402">
      <w:start w:val="2"/>
      <w:numFmt w:val="decimal"/>
      <w:lvlText w:val="%1."/>
      <w:lvlJc w:val="left"/>
      <w:pPr>
        <w:tabs>
          <w:tab w:val="num" w:pos="720"/>
        </w:tabs>
        <w:ind w:left="720" w:hanging="360"/>
      </w:pPr>
    </w:lvl>
    <w:lvl w:ilvl="1" w:tplc="152A4158" w:tentative="1">
      <w:start w:val="1"/>
      <w:numFmt w:val="decimal"/>
      <w:lvlText w:val="%2."/>
      <w:lvlJc w:val="left"/>
      <w:pPr>
        <w:tabs>
          <w:tab w:val="num" w:pos="1440"/>
        </w:tabs>
        <w:ind w:left="1440" w:hanging="360"/>
      </w:pPr>
    </w:lvl>
    <w:lvl w:ilvl="2" w:tplc="378A198C" w:tentative="1">
      <w:start w:val="1"/>
      <w:numFmt w:val="decimal"/>
      <w:lvlText w:val="%3."/>
      <w:lvlJc w:val="left"/>
      <w:pPr>
        <w:tabs>
          <w:tab w:val="num" w:pos="2160"/>
        </w:tabs>
        <w:ind w:left="2160" w:hanging="360"/>
      </w:pPr>
    </w:lvl>
    <w:lvl w:ilvl="3" w:tplc="5A68B37E" w:tentative="1">
      <w:start w:val="1"/>
      <w:numFmt w:val="decimal"/>
      <w:lvlText w:val="%4."/>
      <w:lvlJc w:val="left"/>
      <w:pPr>
        <w:tabs>
          <w:tab w:val="num" w:pos="2880"/>
        </w:tabs>
        <w:ind w:left="2880" w:hanging="360"/>
      </w:pPr>
    </w:lvl>
    <w:lvl w:ilvl="4" w:tplc="69D481AE" w:tentative="1">
      <w:start w:val="1"/>
      <w:numFmt w:val="decimal"/>
      <w:lvlText w:val="%5."/>
      <w:lvlJc w:val="left"/>
      <w:pPr>
        <w:tabs>
          <w:tab w:val="num" w:pos="3600"/>
        </w:tabs>
        <w:ind w:left="3600" w:hanging="360"/>
      </w:pPr>
    </w:lvl>
    <w:lvl w:ilvl="5" w:tplc="9702954E" w:tentative="1">
      <w:start w:val="1"/>
      <w:numFmt w:val="decimal"/>
      <w:lvlText w:val="%6."/>
      <w:lvlJc w:val="left"/>
      <w:pPr>
        <w:tabs>
          <w:tab w:val="num" w:pos="4320"/>
        </w:tabs>
        <w:ind w:left="4320" w:hanging="360"/>
      </w:pPr>
    </w:lvl>
    <w:lvl w:ilvl="6" w:tplc="4B22ADD8" w:tentative="1">
      <w:start w:val="1"/>
      <w:numFmt w:val="decimal"/>
      <w:lvlText w:val="%7."/>
      <w:lvlJc w:val="left"/>
      <w:pPr>
        <w:tabs>
          <w:tab w:val="num" w:pos="5040"/>
        </w:tabs>
        <w:ind w:left="5040" w:hanging="360"/>
      </w:pPr>
    </w:lvl>
    <w:lvl w:ilvl="7" w:tplc="B170BDAC" w:tentative="1">
      <w:start w:val="1"/>
      <w:numFmt w:val="decimal"/>
      <w:lvlText w:val="%8."/>
      <w:lvlJc w:val="left"/>
      <w:pPr>
        <w:tabs>
          <w:tab w:val="num" w:pos="5760"/>
        </w:tabs>
        <w:ind w:left="5760" w:hanging="360"/>
      </w:pPr>
    </w:lvl>
    <w:lvl w:ilvl="8" w:tplc="E53A8920" w:tentative="1">
      <w:start w:val="1"/>
      <w:numFmt w:val="decimal"/>
      <w:lvlText w:val="%9."/>
      <w:lvlJc w:val="left"/>
      <w:pPr>
        <w:tabs>
          <w:tab w:val="num" w:pos="6480"/>
        </w:tabs>
        <w:ind w:left="6480" w:hanging="360"/>
      </w:pPr>
    </w:lvl>
  </w:abstractNum>
  <w:num w:numId="1">
    <w:abstractNumId w:val="47"/>
  </w:num>
  <w:num w:numId="2">
    <w:abstractNumId w:val="9"/>
  </w:num>
  <w:num w:numId="3">
    <w:abstractNumId w:val="4"/>
  </w:num>
  <w:num w:numId="4">
    <w:abstractNumId w:val="10"/>
  </w:num>
  <w:num w:numId="5">
    <w:abstractNumId w:val="15"/>
  </w:num>
  <w:num w:numId="6">
    <w:abstractNumId w:val="14"/>
  </w:num>
  <w:num w:numId="7">
    <w:abstractNumId w:val="21"/>
    <w:lvlOverride w:ilvl="0">
      <w:startOverride w:val="1"/>
    </w:lvlOverride>
    <w:lvlOverride w:ilvl="1"/>
    <w:lvlOverride w:ilvl="2"/>
    <w:lvlOverride w:ilvl="3"/>
    <w:lvlOverride w:ilvl="4"/>
    <w:lvlOverride w:ilvl="5"/>
    <w:lvlOverride w:ilvl="6"/>
    <w:lvlOverride w:ilvl="7"/>
    <w:lvlOverride w:ilvl="8"/>
  </w:num>
  <w:num w:numId="8">
    <w:abstractNumId w:val="27"/>
  </w:num>
  <w:num w:numId="9">
    <w:abstractNumId w:val="16"/>
  </w:num>
  <w:num w:numId="10">
    <w:abstractNumId w:val="44"/>
  </w:num>
  <w:num w:numId="11">
    <w:abstractNumId w:val="7"/>
  </w:num>
  <w:num w:numId="12">
    <w:abstractNumId w:val="5"/>
  </w:num>
  <w:num w:numId="13">
    <w:abstractNumId w:val="12"/>
  </w:num>
  <w:num w:numId="14">
    <w:abstractNumId w:val="17"/>
  </w:num>
  <w:num w:numId="15">
    <w:abstractNumId w:val="22"/>
  </w:num>
  <w:num w:numId="16">
    <w:abstractNumId w:val="40"/>
  </w:num>
  <w:num w:numId="17">
    <w:abstractNumId w:val="24"/>
  </w:num>
  <w:num w:numId="18">
    <w:abstractNumId w:val="39"/>
  </w:num>
  <w:num w:numId="19">
    <w:abstractNumId w:val="3"/>
  </w:num>
  <w:num w:numId="20">
    <w:abstractNumId w:val="36"/>
  </w:num>
  <w:num w:numId="21">
    <w:abstractNumId w:val="23"/>
  </w:num>
  <w:num w:numId="22">
    <w:abstractNumId w:val="1"/>
  </w:num>
  <w:num w:numId="23">
    <w:abstractNumId w:val="42"/>
  </w:num>
  <w:num w:numId="24">
    <w:abstractNumId w:val="26"/>
  </w:num>
  <w:num w:numId="25">
    <w:abstractNumId w:val="2"/>
  </w:num>
  <w:num w:numId="26">
    <w:abstractNumId w:val="19"/>
  </w:num>
  <w:num w:numId="27">
    <w:abstractNumId w:val="6"/>
  </w:num>
  <w:num w:numId="28">
    <w:abstractNumId w:val="31"/>
  </w:num>
  <w:num w:numId="29">
    <w:abstractNumId w:val="27"/>
  </w:num>
  <w:num w:numId="30">
    <w:abstractNumId w:val="18"/>
  </w:num>
  <w:num w:numId="31">
    <w:abstractNumId w:val="38"/>
  </w:num>
  <w:num w:numId="32">
    <w:abstractNumId w:val="48"/>
  </w:num>
  <w:num w:numId="33">
    <w:abstractNumId w:val="48"/>
    <w:lvlOverride w:ilvl="0">
      <w:startOverride w:val="1"/>
    </w:lvlOverride>
  </w:num>
  <w:num w:numId="34">
    <w:abstractNumId w:val="43"/>
  </w:num>
  <w:num w:numId="35">
    <w:abstractNumId w:val="28"/>
  </w:num>
  <w:num w:numId="36">
    <w:abstractNumId w:val="49"/>
  </w:num>
  <w:num w:numId="37">
    <w:abstractNumId w:val="13"/>
  </w:num>
  <w:num w:numId="38">
    <w:abstractNumId w:val="37"/>
  </w:num>
  <w:num w:numId="39">
    <w:abstractNumId w:val="8"/>
  </w:num>
  <w:num w:numId="40">
    <w:abstractNumId w:val="32"/>
  </w:num>
  <w:num w:numId="41">
    <w:abstractNumId w:val="29"/>
  </w:num>
  <w:num w:numId="42">
    <w:abstractNumId w:val="11"/>
  </w:num>
  <w:num w:numId="43">
    <w:abstractNumId w:val="20"/>
  </w:num>
  <w:num w:numId="44">
    <w:abstractNumId w:val="0"/>
  </w:num>
  <w:num w:numId="45">
    <w:abstractNumId w:val="41"/>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27"/>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num>
  <w:num w:numId="51">
    <w:abstractNumId w:val="35"/>
  </w:num>
  <w:num w:numId="52">
    <w:abstractNumId w:val="25"/>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19A"/>
    <w:rsid w:val="00000938"/>
    <w:rsid w:val="00000C3F"/>
    <w:rsid w:val="00001296"/>
    <w:rsid w:val="00001522"/>
    <w:rsid w:val="00001AEC"/>
    <w:rsid w:val="00002DC8"/>
    <w:rsid w:val="0000348A"/>
    <w:rsid w:val="00003BE2"/>
    <w:rsid w:val="00003CA6"/>
    <w:rsid w:val="00003D39"/>
    <w:rsid w:val="00004BDE"/>
    <w:rsid w:val="00004D09"/>
    <w:rsid w:val="00004F2A"/>
    <w:rsid w:val="0000529B"/>
    <w:rsid w:val="000057E1"/>
    <w:rsid w:val="00005824"/>
    <w:rsid w:val="00005993"/>
    <w:rsid w:val="000059AE"/>
    <w:rsid w:val="0000623A"/>
    <w:rsid w:val="00006E10"/>
    <w:rsid w:val="0000706D"/>
    <w:rsid w:val="00007386"/>
    <w:rsid w:val="00007516"/>
    <w:rsid w:val="00007E0E"/>
    <w:rsid w:val="00007E3A"/>
    <w:rsid w:val="00010094"/>
    <w:rsid w:val="000100ED"/>
    <w:rsid w:val="00010C34"/>
    <w:rsid w:val="00010EA6"/>
    <w:rsid w:val="000115FB"/>
    <w:rsid w:val="00011CC7"/>
    <w:rsid w:val="00011EF0"/>
    <w:rsid w:val="00012258"/>
    <w:rsid w:val="000125BB"/>
    <w:rsid w:val="0001266A"/>
    <w:rsid w:val="00012CBC"/>
    <w:rsid w:val="00012E2B"/>
    <w:rsid w:val="000132FD"/>
    <w:rsid w:val="000143A3"/>
    <w:rsid w:val="00014457"/>
    <w:rsid w:val="0001484B"/>
    <w:rsid w:val="00014A79"/>
    <w:rsid w:val="00014CF3"/>
    <w:rsid w:val="00014E12"/>
    <w:rsid w:val="000153DC"/>
    <w:rsid w:val="00015564"/>
    <w:rsid w:val="00015D40"/>
    <w:rsid w:val="00015EF7"/>
    <w:rsid w:val="000165C0"/>
    <w:rsid w:val="000167C7"/>
    <w:rsid w:val="00016BA4"/>
    <w:rsid w:val="000201B3"/>
    <w:rsid w:val="00020C29"/>
    <w:rsid w:val="00020D85"/>
    <w:rsid w:val="00020DF0"/>
    <w:rsid w:val="00020E34"/>
    <w:rsid w:val="00021140"/>
    <w:rsid w:val="00021329"/>
    <w:rsid w:val="00021A7C"/>
    <w:rsid w:val="00021B0F"/>
    <w:rsid w:val="00021F44"/>
    <w:rsid w:val="00022B31"/>
    <w:rsid w:val="00022DE1"/>
    <w:rsid w:val="00022F5E"/>
    <w:rsid w:val="000233C6"/>
    <w:rsid w:val="00023A85"/>
    <w:rsid w:val="00023B68"/>
    <w:rsid w:val="00023DD8"/>
    <w:rsid w:val="000243FE"/>
    <w:rsid w:val="00024AC0"/>
    <w:rsid w:val="00024B19"/>
    <w:rsid w:val="0002577A"/>
    <w:rsid w:val="000259BF"/>
    <w:rsid w:val="00025C84"/>
    <w:rsid w:val="00025F97"/>
    <w:rsid w:val="00026AF2"/>
    <w:rsid w:val="000272AC"/>
    <w:rsid w:val="000277CD"/>
    <w:rsid w:val="000278E5"/>
    <w:rsid w:val="00027B7C"/>
    <w:rsid w:val="00027BE6"/>
    <w:rsid w:val="00027CBF"/>
    <w:rsid w:val="000306B1"/>
    <w:rsid w:val="000322C0"/>
    <w:rsid w:val="0003262D"/>
    <w:rsid w:val="00032824"/>
    <w:rsid w:val="000329F9"/>
    <w:rsid w:val="00032AF7"/>
    <w:rsid w:val="00032BD4"/>
    <w:rsid w:val="000335A7"/>
    <w:rsid w:val="00033787"/>
    <w:rsid w:val="00033A07"/>
    <w:rsid w:val="00033AF0"/>
    <w:rsid w:val="00033F28"/>
    <w:rsid w:val="00034868"/>
    <w:rsid w:val="00034A96"/>
    <w:rsid w:val="0003563F"/>
    <w:rsid w:val="000358AE"/>
    <w:rsid w:val="000360C4"/>
    <w:rsid w:val="00036E1F"/>
    <w:rsid w:val="00037524"/>
    <w:rsid w:val="000375A1"/>
    <w:rsid w:val="0003775A"/>
    <w:rsid w:val="00037A60"/>
    <w:rsid w:val="00037EAB"/>
    <w:rsid w:val="000409E5"/>
    <w:rsid w:val="00041054"/>
    <w:rsid w:val="000418D5"/>
    <w:rsid w:val="000419EC"/>
    <w:rsid w:val="00042009"/>
    <w:rsid w:val="000426B0"/>
    <w:rsid w:val="00043153"/>
    <w:rsid w:val="00043C59"/>
    <w:rsid w:val="00043DDF"/>
    <w:rsid w:val="0004489E"/>
    <w:rsid w:val="000449C1"/>
    <w:rsid w:val="00044D2A"/>
    <w:rsid w:val="00044F56"/>
    <w:rsid w:val="000451E9"/>
    <w:rsid w:val="0004529F"/>
    <w:rsid w:val="0004557F"/>
    <w:rsid w:val="000459B3"/>
    <w:rsid w:val="00045AD2"/>
    <w:rsid w:val="0004614D"/>
    <w:rsid w:val="000463F8"/>
    <w:rsid w:val="00046600"/>
    <w:rsid w:val="00046E4D"/>
    <w:rsid w:val="00046EA8"/>
    <w:rsid w:val="000475A2"/>
    <w:rsid w:val="000477F9"/>
    <w:rsid w:val="000479BE"/>
    <w:rsid w:val="000500C8"/>
    <w:rsid w:val="00050806"/>
    <w:rsid w:val="00050D78"/>
    <w:rsid w:val="000516A6"/>
    <w:rsid w:val="00051915"/>
    <w:rsid w:val="00051C5B"/>
    <w:rsid w:val="000522F9"/>
    <w:rsid w:val="00052428"/>
    <w:rsid w:val="000527C7"/>
    <w:rsid w:val="00052924"/>
    <w:rsid w:val="00052E09"/>
    <w:rsid w:val="0005333C"/>
    <w:rsid w:val="00054DAC"/>
    <w:rsid w:val="0005507C"/>
    <w:rsid w:val="000550A2"/>
    <w:rsid w:val="00055238"/>
    <w:rsid w:val="000556C0"/>
    <w:rsid w:val="00055742"/>
    <w:rsid w:val="00055C03"/>
    <w:rsid w:val="00055CF3"/>
    <w:rsid w:val="00056301"/>
    <w:rsid w:val="00057161"/>
    <w:rsid w:val="000573AD"/>
    <w:rsid w:val="000574A0"/>
    <w:rsid w:val="00057837"/>
    <w:rsid w:val="00060CBD"/>
    <w:rsid w:val="00060D92"/>
    <w:rsid w:val="00060E45"/>
    <w:rsid w:val="00061B4D"/>
    <w:rsid w:val="000621E7"/>
    <w:rsid w:val="00062368"/>
    <w:rsid w:val="00062755"/>
    <w:rsid w:val="0006327E"/>
    <w:rsid w:val="00063295"/>
    <w:rsid w:val="000643F4"/>
    <w:rsid w:val="00064790"/>
    <w:rsid w:val="00065004"/>
    <w:rsid w:val="000650CE"/>
    <w:rsid w:val="0006572A"/>
    <w:rsid w:val="000657D7"/>
    <w:rsid w:val="00065F6E"/>
    <w:rsid w:val="00065FA0"/>
    <w:rsid w:val="00066511"/>
    <w:rsid w:val="00066BDC"/>
    <w:rsid w:val="00066EE9"/>
    <w:rsid w:val="00067046"/>
    <w:rsid w:val="000670E3"/>
    <w:rsid w:val="00067503"/>
    <w:rsid w:val="000676D8"/>
    <w:rsid w:val="000714B6"/>
    <w:rsid w:val="00071BA3"/>
    <w:rsid w:val="00071FF8"/>
    <w:rsid w:val="0007203F"/>
    <w:rsid w:val="000721D9"/>
    <w:rsid w:val="00072C04"/>
    <w:rsid w:val="00072F3A"/>
    <w:rsid w:val="00073653"/>
    <w:rsid w:val="00074EE7"/>
    <w:rsid w:val="00074F76"/>
    <w:rsid w:val="00074F93"/>
    <w:rsid w:val="000750A5"/>
    <w:rsid w:val="00075C2C"/>
    <w:rsid w:val="00076B41"/>
    <w:rsid w:val="00076D7E"/>
    <w:rsid w:val="00077073"/>
    <w:rsid w:val="000776C8"/>
    <w:rsid w:val="000777BF"/>
    <w:rsid w:val="00077BFF"/>
    <w:rsid w:val="000807F2"/>
    <w:rsid w:val="00080ABF"/>
    <w:rsid w:val="00081212"/>
    <w:rsid w:val="00081471"/>
    <w:rsid w:val="00081630"/>
    <w:rsid w:val="000817FC"/>
    <w:rsid w:val="000819E4"/>
    <w:rsid w:val="00082C94"/>
    <w:rsid w:val="00082EE5"/>
    <w:rsid w:val="00082F13"/>
    <w:rsid w:val="000830A6"/>
    <w:rsid w:val="0008380F"/>
    <w:rsid w:val="000842E0"/>
    <w:rsid w:val="00084894"/>
    <w:rsid w:val="00085649"/>
    <w:rsid w:val="00085BED"/>
    <w:rsid w:val="00085C5B"/>
    <w:rsid w:val="00085C73"/>
    <w:rsid w:val="000869CA"/>
    <w:rsid w:val="00086A25"/>
    <w:rsid w:val="0008758C"/>
    <w:rsid w:val="000877B5"/>
    <w:rsid w:val="00087A2B"/>
    <w:rsid w:val="00087BD9"/>
    <w:rsid w:val="00087EB7"/>
    <w:rsid w:val="000907C2"/>
    <w:rsid w:val="00090F94"/>
    <w:rsid w:val="00091135"/>
    <w:rsid w:val="0009156C"/>
    <w:rsid w:val="0009170C"/>
    <w:rsid w:val="000918DC"/>
    <w:rsid w:val="00091C1B"/>
    <w:rsid w:val="00092290"/>
    <w:rsid w:val="00092AF1"/>
    <w:rsid w:val="000931A2"/>
    <w:rsid w:val="000931D9"/>
    <w:rsid w:val="00093773"/>
    <w:rsid w:val="00093EA4"/>
    <w:rsid w:val="0009402C"/>
    <w:rsid w:val="00094E72"/>
    <w:rsid w:val="00095217"/>
    <w:rsid w:val="000953B3"/>
    <w:rsid w:val="00096698"/>
    <w:rsid w:val="00096DC2"/>
    <w:rsid w:val="00096F14"/>
    <w:rsid w:val="0009717D"/>
    <w:rsid w:val="000972EE"/>
    <w:rsid w:val="000978E8"/>
    <w:rsid w:val="00097A6E"/>
    <w:rsid w:val="00097B6F"/>
    <w:rsid w:val="00097CF1"/>
    <w:rsid w:val="000A0889"/>
    <w:rsid w:val="000A0A54"/>
    <w:rsid w:val="000A0A57"/>
    <w:rsid w:val="000A0F36"/>
    <w:rsid w:val="000A10B0"/>
    <w:rsid w:val="000A10C7"/>
    <w:rsid w:val="000A178E"/>
    <w:rsid w:val="000A1E2D"/>
    <w:rsid w:val="000A2141"/>
    <w:rsid w:val="000A2252"/>
    <w:rsid w:val="000A26E5"/>
    <w:rsid w:val="000A336D"/>
    <w:rsid w:val="000A3B5E"/>
    <w:rsid w:val="000A414E"/>
    <w:rsid w:val="000A4185"/>
    <w:rsid w:val="000A43DC"/>
    <w:rsid w:val="000A5151"/>
    <w:rsid w:val="000A52D0"/>
    <w:rsid w:val="000A55B2"/>
    <w:rsid w:val="000A602E"/>
    <w:rsid w:val="000A64E3"/>
    <w:rsid w:val="000A7608"/>
    <w:rsid w:val="000A7AFA"/>
    <w:rsid w:val="000A7C06"/>
    <w:rsid w:val="000A7FDE"/>
    <w:rsid w:val="000B0642"/>
    <w:rsid w:val="000B0A13"/>
    <w:rsid w:val="000B0BA7"/>
    <w:rsid w:val="000B1056"/>
    <w:rsid w:val="000B12B5"/>
    <w:rsid w:val="000B16DD"/>
    <w:rsid w:val="000B1C77"/>
    <w:rsid w:val="000B241D"/>
    <w:rsid w:val="000B2646"/>
    <w:rsid w:val="000B2783"/>
    <w:rsid w:val="000B2BA0"/>
    <w:rsid w:val="000B2DF3"/>
    <w:rsid w:val="000B3E25"/>
    <w:rsid w:val="000B3E79"/>
    <w:rsid w:val="000B43FA"/>
    <w:rsid w:val="000B4E84"/>
    <w:rsid w:val="000B4F4B"/>
    <w:rsid w:val="000B584C"/>
    <w:rsid w:val="000B5901"/>
    <w:rsid w:val="000B5A27"/>
    <w:rsid w:val="000B5F8F"/>
    <w:rsid w:val="000B6549"/>
    <w:rsid w:val="000B6EB1"/>
    <w:rsid w:val="000B6FA8"/>
    <w:rsid w:val="000B7366"/>
    <w:rsid w:val="000B7B6B"/>
    <w:rsid w:val="000B7C7E"/>
    <w:rsid w:val="000C03D4"/>
    <w:rsid w:val="000C04AF"/>
    <w:rsid w:val="000C0EC1"/>
    <w:rsid w:val="000C127C"/>
    <w:rsid w:val="000C26E8"/>
    <w:rsid w:val="000C2CEE"/>
    <w:rsid w:val="000C3185"/>
    <w:rsid w:val="000C3193"/>
    <w:rsid w:val="000C3257"/>
    <w:rsid w:val="000C33FA"/>
    <w:rsid w:val="000C3BCB"/>
    <w:rsid w:val="000C5361"/>
    <w:rsid w:val="000C5392"/>
    <w:rsid w:val="000C5975"/>
    <w:rsid w:val="000C63F7"/>
    <w:rsid w:val="000C6545"/>
    <w:rsid w:val="000C7115"/>
    <w:rsid w:val="000C7E74"/>
    <w:rsid w:val="000C7F52"/>
    <w:rsid w:val="000C7F7B"/>
    <w:rsid w:val="000D0376"/>
    <w:rsid w:val="000D06CD"/>
    <w:rsid w:val="000D0C73"/>
    <w:rsid w:val="000D15A0"/>
    <w:rsid w:val="000D1C33"/>
    <w:rsid w:val="000D3C03"/>
    <w:rsid w:val="000D3E7C"/>
    <w:rsid w:val="000D3F66"/>
    <w:rsid w:val="000D4875"/>
    <w:rsid w:val="000D48AC"/>
    <w:rsid w:val="000D48FD"/>
    <w:rsid w:val="000D57B8"/>
    <w:rsid w:val="000D6328"/>
    <w:rsid w:val="000D63D8"/>
    <w:rsid w:val="000D6A17"/>
    <w:rsid w:val="000D6F22"/>
    <w:rsid w:val="000D724C"/>
    <w:rsid w:val="000E02FB"/>
    <w:rsid w:val="000E0560"/>
    <w:rsid w:val="000E0B4A"/>
    <w:rsid w:val="000E0CC4"/>
    <w:rsid w:val="000E127C"/>
    <w:rsid w:val="000E15FB"/>
    <w:rsid w:val="000E1764"/>
    <w:rsid w:val="000E1B04"/>
    <w:rsid w:val="000E1DEA"/>
    <w:rsid w:val="000E28F9"/>
    <w:rsid w:val="000E2E82"/>
    <w:rsid w:val="000E3244"/>
    <w:rsid w:val="000E387B"/>
    <w:rsid w:val="000E3889"/>
    <w:rsid w:val="000E3C60"/>
    <w:rsid w:val="000E4214"/>
    <w:rsid w:val="000E45EF"/>
    <w:rsid w:val="000E4688"/>
    <w:rsid w:val="000E491D"/>
    <w:rsid w:val="000E5062"/>
    <w:rsid w:val="000E57DA"/>
    <w:rsid w:val="000E58B0"/>
    <w:rsid w:val="000E5AD5"/>
    <w:rsid w:val="000E5B95"/>
    <w:rsid w:val="000E63FB"/>
    <w:rsid w:val="000E65C9"/>
    <w:rsid w:val="000E7323"/>
    <w:rsid w:val="000E748E"/>
    <w:rsid w:val="000E7975"/>
    <w:rsid w:val="000E7CAD"/>
    <w:rsid w:val="000E7D96"/>
    <w:rsid w:val="000F0540"/>
    <w:rsid w:val="000F05CF"/>
    <w:rsid w:val="000F10F0"/>
    <w:rsid w:val="000F1600"/>
    <w:rsid w:val="000F1838"/>
    <w:rsid w:val="000F1D56"/>
    <w:rsid w:val="000F1EA9"/>
    <w:rsid w:val="000F2061"/>
    <w:rsid w:val="000F26DF"/>
    <w:rsid w:val="000F33E1"/>
    <w:rsid w:val="000F402A"/>
    <w:rsid w:val="000F44C8"/>
    <w:rsid w:val="000F557A"/>
    <w:rsid w:val="000F6086"/>
    <w:rsid w:val="000F642E"/>
    <w:rsid w:val="000F65D1"/>
    <w:rsid w:val="000F6BD1"/>
    <w:rsid w:val="000F6BD9"/>
    <w:rsid w:val="000F6CB7"/>
    <w:rsid w:val="000F7ACF"/>
    <w:rsid w:val="000F7B0D"/>
    <w:rsid w:val="000F7B6D"/>
    <w:rsid w:val="00100ADB"/>
    <w:rsid w:val="0010144A"/>
    <w:rsid w:val="00101857"/>
    <w:rsid w:val="0010194B"/>
    <w:rsid w:val="00101B73"/>
    <w:rsid w:val="00101F6D"/>
    <w:rsid w:val="001020B2"/>
    <w:rsid w:val="001021B4"/>
    <w:rsid w:val="00102824"/>
    <w:rsid w:val="00102A2A"/>
    <w:rsid w:val="00103267"/>
    <w:rsid w:val="001033F8"/>
    <w:rsid w:val="00103BF4"/>
    <w:rsid w:val="001046A9"/>
    <w:rsid w:val="00104871"/>
    <w:rsid w:val="00104D2A"/>
    <w:rsid w:val="00104D86"/>
    <w:rsid w:val="0010534C"/>
    <w:rsid w:val="00106793"/>
    <w:rsid w:val="001069B5"/>
    <w:rsid w:val="00107981"/>
    <w:rsid w:val="00107AB0"/>
    <w:rsid w:val="00110E4E"/>
    <w:rsid w:val="00110E88"/>
    <w:rsid w:val="00110F98"/>
    <w:rsid w:val="00110FD4"/>
    <w:rsid w:val="001111F5"/>
    <w:rsid w:val="00111424"/>
    <w:rsid w:val="001124F2"/>
    <w:rsid w:val="00112F4F"/>
    <w:rsid w:val="001132B5"/>
    <w:rsid w:val="00113831"/>
    <w:rsid w:val="00113E2E"/>
    <w:rsid w:val="00114934"/>
    <w:rsid w:val="00114BE3"/>
    <w:rsid w:val="001150B3"/>
    <w:rsid w:val="00115981"/>
    <w:rsid w:val="00115C0E"/>
    <w:rsid w:val="00115E59"/>
    <w:rsid w:val="00115FA3"/>
    <w:rsid w:val="00116D3F"/>
    <w:rsid w:val="00116D4A"/>
    <w:rsid w:val="001172EA"/>
    <w:rsid w:val="00117401"/>
    <w:rsid w:val="0011749D"/>
    <w:rsid w:val="0011758A"/>
    <w:rsid w:val="00117B4A"/>
    <w:rsid w:val="00117D7F"/>
    <w:rsid w:val="0012034A"/>
    <w:rsid w:val="00120719"/>
    <w:rsid w:val="00120758"/>
    <w:rsid w:val="00120DE9"/>
    <w:rsid w:val="0012108A"/>
    <w:rsid w:val="00121210"/>
    <w:rsid w:val="001212AD"/>
    <w:rsid w:val="001216C2"/>
    <w:rsid w:val="00121D1E"/>
    <w:rsid w:val="00121E95"/>
    <w:rsid w:val="00122233"/>
    <w:rsid w:val="00122277"/>
    <w:rsid w:val="001222A2"/>
    <w:rsid w:val="001224E6"/>
    <w:rsid w:val="001228A3"/>
    <w:rsid w:val="00122A53"/>
    <w:rsid w:val="00122D59"/>
    <w:rsid w:val="00122FBF"/>
    <w:rsid w:val="001245F7"/>
    <w:rsid w:val="00125488"/>
    <w:rsid w:val="001257A9"/>
    <w:rsid w:val="001258CD"/>
    <w:rsid w:val="00125A45"/>
    <w:rsid w:val="00125B9A"/>
    <w:rsid w:val="00125DDA"/>
    <w:rsid w:val="00125FCC"/>
    <w:rsid w:val="00126393"/>
    <w:rsid w:val="00126B9A"/>
    <w:rsid w:val="00126F55"/>
    <w:rsid w:val="001272B6"/>
    <w:rsid w:val="00127417"/>
    <w:rsid w:val="001274F5"/>
    <w:rsid w:val="0012772F"/>
    <w:rsid w:val="0012774B"/>
    <w:rsid w:val="00127848"/>
    <w:rsid w:val="0012789A"/>
    <w:rsid w:val="00127E4B"/>
    <w:rsid w:val="00130282"/>
    <w:rsid w:val="00130413"/>
    <w:rsid w:val="001304BD"/>
    <w:rsid w:val="00130B6A"/>
    <w:rsid w:val="00130F64"/>
    <w:rsid w:val="0013101F"/>
    <w:rsid w:val="001311AE"/>
    <w:rsid w:val="00131562"/>
    <w:rsid w:val="00131A74"/>
    <w:rsid w:val="00131B9D"/>
    <w:rsid w:val="00131C4E"/>
    <w:rsid w:val="001321C8"/>
    <w:rsid w:val="001323CC"/>
    <w:rsid w:val="00132652"/>
    <w:rsid w:val="001327CB"/>
    <w:rsid w:val="00132C0D"/>
    <w:rsid w:val="00132F40"/>
    <w:rsid w:val="00133B73"/>
    <w:rsid w:val="00133F79"/>
    <w:rsid w:val="001340BB"/>
    <w:rsid w:val="0013442F"/>
    <w:rsid w:val="0013443D"/>
    <w:rsid w:val="0013444C"/>
    <w:rsid w:val="00134610"/>
    <w:rsid w:val="00135382"/>
    <w:rsid w:val="001354AD"/>
    <w:rsid w:val="00135BD5"/>
    <w:rsid w:val="00135E47"/>
    <w:rsid w:val="00136063"/>
    <w:rsid w:val="00137749"/>
    <w:rsid w:val="00140738"/>
    <w:rsid w:val="00140FC3"/>
    <w:rsid w:val="001413A4"/>
    <w:rsid w:val="0014264A"/>
    <w:rsid w:val="001427DF"/>
    <w:rsid w:val="00142D7B"/>
    <w:rsid w:val="00143626"/>
    <w:rsid w:val="0014365B"/>
    <w:rsid w:val="00143940"/>
    <w:rsid w:val="00143C09"/>
    <w:rsid w:val="0014466C"/>
    <w:rsid w:val="00145099"/>
    <w:rsid w:val="00145466"/>
    <w:rsid w:val="00145D05"/>
    <w:rsid w:val="00145D8C"/>
    <w:rsid w:val="001463F8"/>
    <w:rsid w:val="001473D2"/>
    <w:rsid w:val="00147BB1"/>
    <w:rsid w:val="001500F9"/>
    <w:rsid w:val="00150684"/>
    <w:rsid w:val="00150D35"/>
    <w:rsid w:val="00150DA6"/>
    <w:rsid w:val="00151232"/>
    <w:rsid w:val="001512F5"/>
    <w:rsid w:val="0015173A"/>
    <w:rsid w:val="00151BB8"/>
    <w:rsid w:val="00151D9E"/>
    <w:rsid w:val="00152116"/>
    <w:rsid w:val="001524F8"/>
    <w:rsid w:val="001525DB"/>
    <w:rsid w:val="00152EE6"/>
    <w:rsid w:val="001532CC"/>
    <w:rsid w:val="001533FB"/>
    <w:rsid w:val="0015396F"/>
    <w:rsid w:val="00153A9F"/>
    <w:rsid w:val="00153F25"/>
    <w:rsid w:val="001541C1"/>
    <w:rsid w:val="00154551"/>
    <w:rsid w:val="00154648"/>
    <w:rsid w:val="00154E05"/>
    <w:rsid w:val="00154F9F"/>
    <w:rsid w:val="00155251"/>
    <w:rsid w:val="0015582D"/>
    <w:rsid w:val="0015585B"/>
    <w:rsid w:val="00155D0D"/>
    <w:rsid w:val="00156395"/>
    <w:rsid w:val="0015643E"/>
    <w:rsid w:val="00156AE1"/>
    <w:rsid w:val="00156D22"/>
    <w:rsid w:val="00156E0E"/>
    <w:rsid w:val="00156EB6"/>
    <w:rsid w:val="00156EFA"/>
    <w:rsid w:val="00157919"/>
    <w:rsid w:val="00157E77"/>
    <w:rsid w:val="00160938"/>
    <w:rsid w:val="00160D8F"/>
    <w:rsid w:val="00161CD6"/>
    <w:rsid w:val="00164641"/>
    <w:rsid w:val="0016496F"/>
    <w:rsid w:val="0016558D"/>
    <w:rsid w:val="00165EED"/>
    <w:rsid w:val="0016600B"/>
    <w:rsid w:val="00166E1C"/>
    <w:rsid w:val="00166FBB"/>
    <w:rsid w:val="001676FA"/>
    <w:rsid w:val="001679EF"/>
    <w:rsid w:val="00167B18"/>
    <w:rsid w:val="00167FFC"/>
    <w:rsid w:val="00170D52"/>
    <w:rsid w:val="00170E0C"/>
    <w:rsid w:val="00171E92"/>
    <w:rsid w:val="00172093"/>
    <w:rsid w:val="001720F6"/>
    <w:rsid w:val="001727A5"/>
    <w:rsid w:val="00173068"/>
    <w:rsid w:val="0017307A"/>
    <w:rsid w:val="00173219"/>
    <w:rsid w:val="00173301"/>
    <w:rsid w:val="00173314"/>
    <w:rsid w:val="001736CF"/>
    <w:rsid w:val="00173C6D"/>
    <w:rsid w:val="00174605"/>
    <w:rsid w:val="0017466E"/>
    <w:rsid w:val="001748F0"/>
    <w:rsid w:val="001750B9"/>
    <w:rsid w:val="001754C9"/>
    <w:rsid w:val="00176399"/>
    <w:rsid w:val="00176497"/>
    <w:rsid w:val="00176B73"/>
    <w:rsid w:val="00176BF7"/>
    <w:rsid w:val="00176F90"/>
    <w:rsid w:val="001770B1"/>
    <w:rsid w:val="00177524"/>
    <w:rsid w:val="00177B56"/>
    <w:rsid w:val="00180708"/>
    <w:rsid w:val="0018105B"/>
    <w:rsid w:val="00181167"/>
    <w:rsid w:val="001818C2"/>
    <w:rsid w:val="00181DEF"/>
    <w:rsid w:val="00182632"/>
    <w:rsid w:val="001827FD"/>
    <w:rsid w:val="00182804"/>
    <w:rsid w:val="00182907"/>
    <w:rsid w:val="00182A14"/>
    <w:rsid w:val="00183DF6"/>
    <w:rsid w:val="00184026"/>
    <w:rsid w:val="001849E9"/>
    <w:rsid w:val="00184DF0"/>
    <w:rsid w:val="001852FF"/>
    <w:rsid w:val="00185750"/>
    <w:rsid w:val="001857B6"/>
    <w:rsid w:val="0018641A"/>
    <w:rsid w:val="00186613"/>
    <w:rsid w:val="00186748"/>
    <w:rsid w:val="001867FC"/>
    <w:rsid w:val="00186A97"/>
    <w:rsid w:val="0018767A"/>
    <w:rsid w:val="00187C2B"/>
    <w:rsid w:val="0019058E"/>
    <w:rsid w:val="00190A2D"/>
    <w:rsid w:val="00190B32"/>
    <w:rsid w:val="0019114A"/>
    <w:rsid w:val="001918FB"/>
    <w:rsid w:val="00191C00"/>
    <w:rsid w:val="00191DD7"/>
    <w:rsid w:val="001924F9"/>
    <w:rsid w:val="00192587"/>
    <w:rsid w:val="001928DA"/>
    <w:rsid w:val="00192943"/>
    <w:rsid w:val="00193911"/>
    <w:rsid w:val="00194069"/>
    <w:rsid w:val="001941B6"/>
    <w:rsid w:val="00194517"/>
    <w:rsid w:val="001945B9"/>
    <w:rsid w:val="00194D67"/>
    <w:rsid w:val="00195034"/>
    <w:rsid w:val="0019525F"/>
    <w:rsid w:val="001954BB"/>
    <w:rsid w:val="0019578B"/>
    <w:rsid w:val="00195B93"/>
    <w:rsid w:val="00195C55"/>
    <w:rsid w:val="001960E4"/>
    <w:rsid w:val="001965E1"/>
    <w:rsid w:val="00197275"/>
    <w:rsid w:val="00197764"/>
    <w:rsid w:val="00197EBF"/>
    <w:rsid w:val="00197F97"/>
    <w:rsid w:val="001A0852"/>
    <w:rsid w:val="001A0C1C"/>
    <w:rsid w:val="001A0DB1"/>
    <w:rsid w:val="001A1300"/>
    <w:rsid w:val="001A17C2"/>
    <w:rsid w:val="001A22F1"/>
    <w:rsid w:val="001A2344"/>
    <w:rsid w:val="001A2417"/>
    <w:rsid w:val="001A2552"/>
    <w:rsid w:val="001A35B7"/>
    <w:rsid w:val="001A43C8"/>
    <w:rsid w:val="001A5A4F"/>
    <w:rsid w:val="001A5C12"/>
    <w:rsid w:val="001A6928"/>
    <w:rsid w:val="001A6C1D"/>
    <w:rsid w:val="001A6CB1"/>
    <w:rsid w:val="001A73B3"/>
    <w:rsid w:val="001A7457"/>
    <w:rsid w:val="001A7C52"/>
    <w:rsid w:val="001B010E"/>
    <w:rsid w:val="001B0B79"/>
    <w:rsid w:val="001B0D75"/>
    <w:rsid w:val="001B11E5"/>
    <w:rsid w:val="001B17D0"/>
    <w:rsid w:val="001B1D05"/>
    <w:rsid w:val="001B1D15"/>
    <w:rsid w:val="001B2587"/>
    <w:rsid w:val="001B2DC0"/>
    <w:rsid w:val="001B33BC"/>
    <w:rsid w:val="001B38D6"/>
    <w:rsid w:val="001B3C1B"/>
    <w:rsid w:val="001B4117"/>
    <w:rsid w:val="001B4B01"/>
    <w:rsid w:val="001B511F"/>
    <w:rsid w:val="001B527F"/>
    <w:rsid w:val="001B54D8"/>
    <w:rsid w:val="001B5877"/>
    <w:rsid w:val="001B5A7C"/>
    <w:rsid w:val="001B5E4B"/>
    <w:rsid w:val="001B6135"/>
    <w:rsid w:val="001B6259"/>
    <w:rsid w:val="001B6ACF"/>
    <w:rsid w:val="001B6D2F"/>
    <w:rsid w:val="001B74B9"/>
    <w:rsid w:val="001B7653"/>
    <w:rsid w:val="001B7876"/>
    <w:rsid w:val="001B7BA1"/>
    <w:rsid w:val="001C02D4"/>
    <w:rsid w:val="001C102E"/>
    <w:rsid w:val="001C110F"/>
    <w:rsid w:val="001C1839"/>
    <w:rsid w:val="001C2491"/>
    <w:rsid w:val="001C291F"/>
    <w:rsid w:val="001C2A56"/>
    <w:rsid w:val="001C2B9F"/>
    <w:rsid w:val="001C2BD9"/>
    <w:rsid w:val="001C3679"/>
    <w:rsid w:val="001C3EE7"/>
    <w:rsid w:val="001C4E6A"/>
    <w:rsid w:val="001C5662"/>
    <w:rsid w:val="001C5B4C"/>
    <w:rsid w:val="001C60B9"/>
    <w:rsid w:val="001C621F"/>
    <w:rsid w:val="001C63BC"/>
    <w:rsid w:val="001C6846"/>
    <w:rsid w:val="001C69C7"/>
    <w:rsid w:val="001C6A69"/>
    <w:rsid w:val="001C6D29"/>
    <w:rsid w:val="001C6E63"/>
    <w:rsid w:val="001C722F"/>
    <w:rsid w:val="001C74A4"/>
    <w:rsid w:val="001C775D"/>
    <w:rsid w:val="001C7926"/>
    <w:rsid w:val="001C7BAF"/>
    <w:rsid w:val="001D0184"/>
    <w:rsid w:val="001D08FD"/>
    <w:rsid w:val="001D0BB5"/>
    <w:rsid w:val="001D0F30"/>
    <w:rsid w:val="001D118F"/>
    <w:rsid w:val="001D12D4"/>
    <w:rsid w:val="001D1A3E"/>
    <w:rsid w:val="001D2322"/>
    <w:rsid w:val="001D2DCB"/>
    <w:rsid w:val="001D2EF3"/>
    <w:rsid w:val="001D2FE1"/>
    <w:rsid w:val="001D33B2"/>
    <w:rsid w:val="001D3926"/>
    <w:rsid w:val="001D40CC"/>
    <w:rsid w:val="001D441F"/>
    <w:rsid w:val="001D4439"/>
    <w:rsid w:val="001D44DE"/>
    <w:rsid w:val="001D4D1B"/>
    <w:rsid w:val="001D5C56"/>
    <w:rsid w:val="001D6476"/>
    <w:rsid w:val="001D76A6"/>
    <w:rsid w:val="001D7DE8"/>
    <w:rsid w:val="001E081A"/>
    <w:rsid w:val="001E0B62"/>
    <w:rsid w:val="001E1200"/>
    <w:rsid w:val="001E1577"/>
    <w:rsid w:val="001E1DAA"/>
    <w:rsid w:val="001E2267"/>
    <w:rsid w:val="001E2DCA"/>
    <w:rsid w:val="001E3188"/>
    <w:rsid w:val="001E3752"/>
    <w:rsid w:val="001E398E"/>
    <w:rsid w:val="001E45DE"/>
    <w:rsid w:val="001E46F9"/>
    <w:rsid w:val="001E4DDB"/>
    <w:rsid w:val="001E4E99"/>
    <w:rsid w:val="001E5811"/>
    <w:rsid w:val="001E5AC0"/>
    <w:rsid w:val="001E618C"/>
    <w:rsid w:val="001E6625"/>
    <w:rsid w:val="001E733D"/>
    <w:rsid w:val="001E7527"/>
    <w:rsid w:val="001E7808"/>
    <w:rsid w:val="001E7E89"/>
    <w:rsid w:val="001F0954"/>
    <w:rsid w:val="001F10B9"/>
    <w:rsid w:val="001F116F"/>
    <w:rsid w:val="001F1770"/>
    <w:rsid w:val="001F17C3"/>
    <w:rsid w:val="001F186F"/>
    <w:rsid w:val="001F1CD4"/>
    <w:rsid w:val="001F1F60"/>
    <w:rsid w:val="001F275B"/>
    <w:rsid w:val="001F311E"/>
    <w:rsid w:val="001F3142"/>
    <w:rsid w:val="001F32F5"/>
    <w:rsid w:val="001F4206"/>
    <w:rsid w:val="001F5619"/>
    <w:rsid w:val="001F57BF"/>
    <w:rsid w:val="001F5E01"/>
    <w:rsid w:val="001F5FD3"/>
    <w:rsid w:val="001F6177"/>
    <w:rsid w:val="001F621C"/>
    <w:rsid w:val="001F6291"/>
    <w:rsid w:val="001F66C1"/>
    <w:rsid w:val="001F6C46"/>
    <w:rsid w:val="001F6CA7"/>
    <w:rsid w:val="001F6EA5"/>
    <w:rsid w:val="001F72CD"/>
    <w:rsid w:val="001F730F"/>
    <w:rsid w:val="001F747F"/>
    <w:rsid w:val="001F78E1"/>
    <w:rsid w:val="001F796F"/>
    <w:rsid w:val="002004F5"/>
    <w:rsid w:val="0020053C"/>
    <w:rsid w:val="00200A0A"/>
    <w:rsid w:val="00200D75"/>
    <w:rsid w:val="00201621"/>
    <w:rsid w:val="00201760"/>
    <w:rsid w:val="002018E3"/>
    <w:rsid w:val="00201A27"/>
    <w:rsid w:val="00201E07"/>
    <w:rsid w:val="002023A4"/>
    <w:rsid w:val="0020256C"/>
    <w:rsid w:val="00202596"/>
    <w:rsid w:val="0020265C"/>
    <w:rsid w:val="00202E59"/>
    <w:rsid w:val="002039FE"/>
    <w:rsid w:val="00203CD5"/>
    <w:rsid w:val="00203DA8"/>
    <w:rsid w:val="002042B1"/>
    <w:rsid w:val="002045A1"/>
    <w:rsid w:val="00204FCF"/>
    <w:rsid w:val="002050E7"/>
    <w:rsid w:val="002051AB"/>
    <w:rsid w:val="00205294"/>
    <w:rsid w:val="002056ED"/>
    <w:rsid w:val="00205D7F"/>
    <w:rsid w:val="0020667F"/>
    <w:rsid w:val="00206800"/>
    <w:rsid w:val="00206973"/>
    <w:rsid w:val="002069D8"/>
    <w:rsid w:val="00206A51"/>
    <w:rsid w:val="00206D9B"/>
    <w:rsid w:val="00206DA1"/>
    <w:rsid w:val="002076C2"/>
    <w:rsid w:val="00207792"/>
    <w:rsid w:val="00207E27"/>
    <w:rsid w:val="00210074"/>
    <w:rsid w:val="002101B9"/>
    <w:rsid w:val="0021050F"/>
    <w:rsid w:val="002108B7"/>
    <w:rsid w:val="00210CD7"/>
    <w:rsid w:val="002114AC"/>
    <w:rsid w:val="00212A69"/>
    <w:rsid w:val="002137C3"/>
    <w:rsid w:val="00213C94"/>
    <w:rsid w:val="00213E7D"/>
    <w:rsid w:val="00213F01"/>
    <w:rsid w:val="0021462C"/>
    <w:rsid w:val="0021491F"/>
    <w:rsid w:val="00214ABF"/>
    <w:rsid w:val="00214DB7"/>
    <w:rsid w:val="00215139"/>
    <w:rsid w:val="00215234"/>
    <w:rsid w:val="00215686"/>
    <w:rsid w:val="00215695"/>
    <w:rsid w:val="002156F4"/>
    <w:rsid w:val="00216061"/>
    <w:rsid w:val="002175D8"/>
    <w:rsid w:val="0021776B"/>
    <w:rsid w:val="00217AB6"/>
    <w:rsid w:val="00217F97"/>
    <w:rsid w:val="00220134"/>
    <w:rsid w:val="002202E1"/>
    <w:rsid w:val="002207FF"/>
    <w:rsid w:val="002208BF"/>
    <w:rsid w:val="00220C4D"/>
    <w:rsid w:val="002213C8"/>
    <w:rsid w:val="0022201C"/>
    <w:rsid w:val="00222204"/>
    <w:rsid w:val="002227C8"/>
    <w:rsid w:val="00222839"/>
    <w:rsid w:val="00222916"/>
    <w:rsid w:val="002229A2"/>
    <w:rsid w:val="00222C3E"/>
    <w:rsid w:val="0022336A"/>
    <w:rsid w:val="002234B4"/>
    <w:rsid w:val="00223897"/>
    <w:rsid w:val="00224288"/>
    <w:rsid w:val="00224739"/>
    <w:rsid w:val="00225161"/>
    <w:rsid w:val="0022579F"/>
    <w:rsid w:val="00225C48"/>
    <w:rsid w:val="00226336"/>
    <w:rsid w:val="00226362"/>
    <w:rsid w:val="002265AE"/>
    <w:rsid w:val="002266C3"/>
    <w:rsid w:val="00226786"/>
    <w:rsid w:val="002269A5"/>
    <w:rsid w:val="00227E4C"/>
    <w:rsid w:val="00230932"/>
    <w:rsid w:val="00230AEC"/>
    <w:rsid w:val="00231F4C"/>
    <w:rsid w:val="00233003"/>
    <w:rsid w:val="002333DE"/>
    <w:rsid w:val="0023352C"/>
    <w:rsid w:val="00234316"/>
    <w:rsid w:val="00234465"/>
    <w:rsid w:val="002347D6"/>
    <w:rsid w:val="0023483C"/>
    <w:rsid w:val="0023484B"/>
    <w:rsid w:val="00234BDF"/>
    <w:rsid w:val="002353FA"/>
    <w:rsid w:val="002354BA"/>
    <w:rsid w:val="00235ABB"/>
    <w:rsid w:val="00235E94"/>
    <w:rsid w:val="002361F5"/>
    <w:rsid w:val="00236474"/>
    <w:rsid w:val="002364B3"/>
    <w:rsid w:val="00236E1C"/>
    <w:rsid w:val="0023701E"/>
    <w:rsid w:val="002372FB"/>
    <w:rsid w:val="00237371"/>
    <w:rsid w:val="00237731"/>
    <w:rsid w:val="002378D5"/>
    <w:rsid w:val="00240829"/>
    <w:rsid w:val="00240C37"/>
    <w:rsid w:val="00240F9A"/>
    <w:rsid w:val="002411C1"/>
    <w:rsid w:val="00241A8A"/>
    <w:rsid w:val="00241E9D"/>
    <w:rsid w:val="00242503"/>
    <w:rsid w:val="002425AA"/>
    <w:rsid w:val="00242A86"/>
    <w:rsid w:val="00242AAB"/>
    <w:rsid w:val="00243032"/>
    <w:rsid w:val="00243902"/>
    <w:rsid w:val="00243E5A"/>
    <w:rsid w:val="0024486F"/>
    <w:rsid w:val="00244E3A"/>
    <w:rsid w:val="0024580E"/>
    <w:rsid w:val="002458EE"/>
    <w:rsid w:val="00245ACB"/>
    <w:rsid w:val="00245E3D"/>
    <w:rsid w:val="00245ECC"/>
    <w:rsid w:val="002463E8"/>
    <w:rsid w:val="00246EB0"/>
    <w:rsid w:val="00250C3E"/>
    <w:rsid w:val="00250CE4"/>
    <w:rsid w:val="0025164F"/>
    <w:rsid w:val="00251D2D"/>
    <w:rsid w:val="00251F06"/>
    <w:rsid w:val="00252324"/>
    <w:rsid w:val="0025339C"/>
    <w:rsid w:val="00253561"/>
    <w:rsid w:val="002539F6"/>
    <w:rsid w:val="00253C71"/>
    <w:rsid w:val="00253CE3"/>
    <w:rsid w:val="00253DED"/>
    <w:rsid w:val="0025405A"/>
    <w:rsid w:val="00254441"/>
    <w:rsid w:val="002548E4"/>
    <w:rsid w:val="00255122"/>
    <w:rsid w:val="002556D1"/>
    <w:rsid w:val="00255AA3"/>
    <w:rsid w:val="0025628D"/>
    <w:rsid w:val="002562E1"/>
    <w:rsid w:val="00256474"/>
    <w:rsid w:val="00256977"/>
    <w:rsid w:val="00256D19"/>
    <w:rsid w:val="002574C4"/>
    <w:rsid w:val="002577CD"/>
    <w:rsid w:val="00257B9A"/>
    <w:rsid w:val="00260276"/>
    <w:rsid w:val="00260D55"/>
    <w:rsid w:val="00261346"/>
    <w:rsid w:val="002613EA"/>
    <w:rsid w:val="00261974"/>
    <w:rsid w:val="00261A49"/>
    <w:rsid w:val="002620F4"/>
    <w:rsid w:val="00262C8B"/>
    <w:rsid w:val="00263177"/>
    <w:rsid w:val="00263511"/>
    <w:rsid w:val="0026390A"/>
    <w:rsid w:val="0026393F"/>
    <w:rsid w:val="00263E71"/>
    <w:rsid w:val="00264047"/>
    <w:rsid w:val="002642D2"/>
    <w:rsid w:val="00264CE6"/>
    <w:rsid w:val="00264F21"/>
    <w:rsid w:val="00265400"/>
    <w:rsid w:val="00265A1F"/>
    <w:rsid w:val="0026638D"/>
    <w:rsid w:val="00266836"/>
    <w:rsid w:val="00266EA8"/>
    <w:rsid w:val="0026742D"/>
    <w:rsid w:val="00270707"/>
    <w:rsid w:val="002709EA"/>
    <w:rsid w:val="0027120A"/>
    <w:rsid w:val="0027156A"/>
    <w:rsid w:val="00271CA7"/>
    <w:rsid w:val="00272233"/>
    <w:rsid w:val="00272788"/>
    <w:rsid w:val="0027319A"/>
    <w:rsid w:val="00273830"/>
    <w:rsid w:val="002739AF"/>
    <w:rsid w:val="00274081"/>
    <w:rsid w:val="00274090"/>
    <w:rsid w:val="00274579"/>
    <w:rsid w:val="0027496E"/>
    <w:rsid w:val="00275201"/>
    <w:rsid w:val="002754D4"/>
    <w:rsid w:val="00275A09"/>
    <w:rsid w:val="002766BA"/>
    <w:rsid w:val="002772FA"/>
    <w:rsid w:val="00277682"/>
    <w:rsid w:val="0027781D"/>
    <w:rsid w:val="00277947"/>
    <w:rsid w:val="00277A14"/>
    <w:rsid w:val="00277CD1"/>
    <w:rsid w:val="00277D35"/>
    <w:rsid w:val="00277D57"/>
    <w:rsid w:val="0028039B"/>
    <w:rsid w:val="00280D9D"/>
    <w:rsid w:val="00281041"/>
    <w:rsid w:val="0028124D"/>
    <w:rsid w:val="00281B39"/>
    <w:rsid w:val="00281C75"/>
    <w:rsid w:val="00281DB0"/>
    <w:rsid w:val="00281ED3"/>
    <w:rsid w:val="002823E4"/>
    <w:rsid w:val="00283139"/>
    <w:rsid w:val="002832D6"/>
    <w:rsid w:val="002836EA"/>
    <w:rsid w:val="00283729"/>
    <w:rsid w:val="00283B2F"/>
    <w:rsid w:val="00283E8D"/>
    <w:rsid w:val="002843D1"/>
    <w:rsid w:val="0028441A"/>
    <w:rsid w:val="00284592"/>
    <w:rsid w:val="002846C9"/>
    <w:rsid w:val="00284DD4"/>
    <w:rsid w:val="002852B1"/>
    <w:rsid w:val="002857E6"/>
    <w:rsid w:val="002860C7"/>
    <w:rsid w:val="00286181"/>
    <w:rsid w:val="00286E39"/>
    <w:rsid w:val="00287482"/>
    <w:rsid w:val="00287D4C"/>
    <w:rsid w:val="00290002"/>
    <w:rsid w:val="0029013D"/>
    <w:rsid w:val="002902A8"/>
    <w:rsid w:val="00290BC2"/>
    <w:rsid w:val="00291023"/>
    <w:rsid w:val="002916FE"/>
    <w:rsid w:val="00291835"/>
    <w:rsid w:val="0029263E"/>
    <w:rsid w:val="00293821"/>
    <w:rsid w:val="00293AF5"/>
    <w:rsid w:val="0029490C"/>
    <w:rsid w:val="0029493A"/>
    <w:rsid w:val="00294E0C"/>
    <w:rsid w:val="002953C1"/>
    <w:rsid w:val="0029589B"/>
    <w:rsid w:val="00295AA2"/>
    <w:rsid w:val="00295BEE"/>
    <w:rsid w:val="0029696F"/>
    <w:rsid w:val="00296C3F"/>
    <w:rsid w:val="00297319"/>
    <w:rsid w:val="00297813"/>
    <w:rsid w:val="00297A35"/>
    <w:rsid w:val="00297A99"/>
    <w:rsid w:val="002A0127"/>
    <w:rsid w:val="002A0254"/>
    <w:rsid w:val="002A073C"/>
    <w:rsid w:val="002A07D6"/>
    <w:rsid w:val="002A0C46"/>
    <w:rsid w:val="002A1C51"/>
    <w:rsid w:val="002A1DB8"/>
    <w:rsid w:val="002A25DA"/>
    <w:rsid w:val="002A2CE3"/>
    <w:rsid w:val="002A37B7"/>
    <w:rsid w:val="002A3CA7"/>
    <w:rsid w:val="002A3CFA"/>
    <w:rsid w:val="002A4B48"/>
    <w:rsid w:val="002A51AC"/>
    <w:rsid w:val="002A5242"/>
    <w:rsid w:val="002A541C"/>
    <w:rsid w:val="002A56A1"/>
    <w:rsid w:val="002A604D"/>
    <w:rsid w:val="002A6661"/>
    <w:rsid w:val="002A6B45"/>
    <w:rsid w:val="002A6B9E"/>
    <w:rsid w:val="002A6F29"/>
    <w:rsid w:val="002A7187"/>
    <w:rsid w:val="002A745B"/>
    <w:rsid w:val="002A788F"/>
    <w:rsid w:val="002A7DCA"/>
    <w:rsid w:val="002B0040"/>
    <w:rsid w:val="002B004C"/>
    <w:rsid w:val="002B00A3"/>
    <w:rsid w:val="002B01BF"/>
    <w:rsid w:val="002B025A"/>
    <w:rsid w:val="002B0770"/>
    <w:rsid w:val="002B0F59"/>
    <w:rsid w:val="002B0FE6"/>
    <w:rsid w:val="002B1103"/>
    <w:rsid w:val="002B145E"/>
    <w:rsid w:val="002B1E09"/>
    <w:rsid w:val="002B2CB1"/>
    <w:rsid w:val="002B310A"/>
    <w:rsid w:val="002B32AC"/>
    <w:rsid w:val="002B37B4"/>
    <w:rsid w:val="002B3F89"/>
    <w:rsid w:val="002B44A6"/>
    <w:rsid w:val="002B4762"/>
    <w:rsid w:val="002B4924"/>
    <w:rsid w:val="002B5493"/>
    <w:rsid w:val="002B54C1"/>
    <w:rsid w:val="002B54FB"/>
    <w:rsid w:val="002B57F2"/>
    <w:rsid w:val="002B5C9F"/>
    <w:rsid w:val="002B5EEE"/>
    <w:rsid w:val="002B6AFF"/>
    <w:rsid w:val="002B704F"/>
    <w:rsid w:val="002B728C"/>
    <w:rsid w:val="002B79A3"/>
    <w:rsid w:val="002C058F"/>
    <w:rsid w:val="002C05E0"/>
    <w:rsid w:val="002C0C65"/>
    <w:rsid w:val="002C1647"/>
    <w:rsid w:val="002C19C0"/>
    <w:rsid w:val="002C1F61"/>
    <w:rsid w:val="002C24F8"/>
    <w:rsid w:val="002C25AB"/>
    <w:rsid w:val="002C2AD8"/>
    <w:rsid w:val="002C2B53"/>
    <w:rsid w:val="002C321A"/>
    <w:rsid w:val="002C3424"/>
    <w:rsid w:val="002C38D9"/>
    <w:rsid w:val="002C4087"/>
    <w:rsid w:val="002C4565"/>
    <w:rsid w:val="002C6090"/>
    <w:rsid w:val="002C6750"/>
    <w:rsid w:val="002C686C"/>
    <w:rsid w:val="002C6EA1"/>
    <w:rsid w:val="002C6F34"/>
    <w:rsid w:val="002C7053"/>
    <w:rsid w:val="002C7554"/>
    <w:rsid w:val="002C77C4"/>
    <w:rsid w:val="002C7BCC"/>
    <w:rsid w:val="002D0020"/>
    <w:rsid w:val="002D03D8"/>
    <w:rsid w:val="002D0491"/>
    <w:rsid w:val="002D0659"/>
    <w:rsid w:val="002D0755"/>
    <w:rsid w:val="002D094C"/>
    <w:rsid w:val="002D2395"/>
    <w:rsid w:val="002D25C0"/>
    <w:rsid w:val="002D27D6"/>
    <w:rsid w:val="002D3221"/>
    <w:rsid w:val="002D441F"/>
    <w:rsid w:val="002D4439"/>
    <w:rsid w:val="002D4452"/>
    <w:rsid w:val="002D4523"/>
    <w:rsid w:val="002D4F3A"/>
    <w:rsid w:val="002D4FBC"/>
    <w:rsid w:val="002D585E"/>
    <w:rsid w:val="002D5AF3"/>
    <w:rsid w:val="002D60F3"/>
    <w:rsid w:val="002D66F2"/>
    <w:rsid w:val="002D6A69"/>
    <w:rsid w:val="002D6C86"/>
    <w:rsid w:val="002D6FDD"/>
    <w:rsid w:val="002D7365"/>
    <w:rsid w:val="002D7BB2"/>
    <w:rsid w:val="002D7D15"/>
    <w:rsid w:val="002E018E"/>
    <w:rsid w:val="002E0354"/>
    <w:rsid w:val="002E048B"/>
    <w:rsid w:val="002E0DDF"/>
    <w:rsid w:val="002E1291"/>
    <w:rsid w:val="002E173A"/>
    <w:rsid w:val="002E20BE"/>
    <w:rsid w:val="002E245B"/>
    <w:rsid w:val="002E27B3"/>
    <w:rsid w:val="002E29F7"/>
    <w:rsid w:val="002E2C00"/>
    <w:rsid w:val="002E2C72"/>
    <w:rsid w:val="002E3284"/>
    <w:rsid w:val="002E39FF"/>
    <w:rsid w:val="002E4036"/>
    <w:rsid w:val="002E473C"/>
    <w:rsid w:val="002E574F"/>
    <w:rsid w:val="002E5D24"/>
    <w:rsid w:val="002E629C"/>
    <w:rsid w:val="002E6B89"/>
    <w:rsid w:val="002E6C1D"/>
    <w:rsid w:val="002E71B8"/>
    <w:rsid w:val="002E7755"/>
    <w:rsid w:val="002F0009"/>
    <w:rsid w:val="002F00D5"/>
    <w:rsid w:val="002F02CE"/>
    <w:rsid w:val="002F0A0C"/>
    <w:rsid w:val="002F0F56"/>
    <w:rsid w:val="002F124E"/>
    <w:rsid w:val="002F1883"/>
    <w:rsid w:val="002F19BF"/>
    <w:rsid w:val="002F23D2"/>
    <w:rsid w:val="002F281E"/>
    <w:rsid w:val="002F349D"/>
    <w:rsid w:val="002F3A7D"/>
    <w:rsid w:val="002F3C66"/>
    <w:rsid w:val="002F429E"/>
    <w:rsid w:val="002F4AEB"/>
    <w:rsid w:val="002F5338"/>
    <w:rsid w:val="002F596D"/>
    <w:rsid w:val="002F59BF"/>
    <w:rsid w:val="002F5CA4"/>
    <w:rsid w:val="002F66DC"/>
    <w:rsid w:val="002F6CCF"/>
    <w:rsid w:val="002F6D74"/>
    <w:rsid w:val="002F6FCA"/>
    <w:rsid w:val="002F7C9A"/>
    <w:rsid w:val="002F7D94"/>
    <w:rsid w:val="002F7F0D"/>
    <w:rsid w:val="0030007C"/>
    <w:rsid w:val="003004A3"/>
    <w:rsid w:val="00300525"/>
    <w:rsid w:val="003009B4"/>
    <w:rsid w:val="003009D0"/>
    <w:rsid w:val="00300D8A"/>
    <w:rsid w:val="00300F74"/>
    <w:rsid w:val="00300F91"/>
    <w:rsid w:val="00300F99"/>
    <w:rsid w:val="003011E2"/>
    <w:rsid w:val="0030163E"/>
    <w:rsid w:val="00302054"/>
    <w:rsid w:val="00302375"/>
    <w:rsid w:val="00302536"/>
    <w:rsid w:val="003028EE"/>
    <w:rsid w:val="00302A0A"/>
    <w:rsid w:val="00302B8F"/>
    <w:rsid w:val="00303254"/>
    <w:rsid w:val="00303517"/>
    <w:rsid w:val="00303645"/>
    <w:rsid w:val="00303AAF"/>
    <w:rsid w:val="00303D0D"/>
    <w:rsid w:val="00303E37"/>
    <w:rsid w:val="00303E6F"/>
    <w:rsid w:val="00304E7C"/>
    <w:rsid w:val="003054F6"/>
    <w:rsid w:val="003057D4"/>
    <w:rsid w:val="00305AA7"/>
    <w:rsid w:val="00305B4A"/>
    <w:rsid w:val="003062AA"/>
    <w:rsid w:val="003064AF"/>
    <w:rsid w:val="00306C18"/>
    <w:rsid w:val="00306EC4"/>
    <w:rsid w:val="003075ED"/>
    <w:rsid w:val="0030792D"/>
    <w:rsid w:val="00307D88"/>
    <w:rsid w:val="003103EE"/>
    <w:rsid w:val="003108E7"/>
    <w:rsid w:val="00310B17"/>
    <w:rsid w:val="00311714"/>
    <w:rsid w:val="003117AC"/>
    <w:rsid w:val="00311DDC"/>
    <w:rsid w:val="00311F1B"/>
    <w:rsid w:val="00312C80"/>
    <w:rsid w:val="0031338E"/>
    <w:rsid w:val="00313F95"/>
    <w:rsid w:val="00313FE1"/>
    <w:rsid w:val="00313FEF"/>
    <w:rsid w:val="003144F5"/>
    <w:rsid w:val="00314E2A"/>
    <w:rsid w:val="00315668"/>
    <w:rsid w:val="0031619F"/>
    <w:rsid w:val="003165A0"/>
    <w:rsid w:val="00316688"/>
    <w:rsid w:val="00316D76"/>
    <w:rsid w:val="00317482"/>
    <w:rsid w:val="00317955"/>
    <w:rsid w:val="00317F76"/>
    <w:rsid w:val="003207EE"/>
    <w:rsid w:val="00320D16"/>
    <w:rsid w:val="00320DAB"/>
    <w:rsid w:val="00320F48"/>
    <w:rsid w:val="00321739"/>
    <w:rsid w:val="003231CC"/>
    <w:rsid w:val="0032367D"/>
    <w:rsid w:val="00323AB9"/>
    <w:rsid w:val="00323FD1"/>
    <w:rsid w:val="00324C9E"/>
    <w:rsid w:val="003250D9"/>
    <w:rsid w:val="00325131"/>
    <w:rsid w:val="003256B2"/>
    <w:rsid w:val="00325DD7"/>
    <w:rsid w:val="00325E69"/>
    <w:rsid w:val="00326161"/>
    <w:rsid w:val="00327315"/>
    <w:rsid w:val="00327408"/>
    <w:rsid w:val="00327AE1"/>
    <w:rsid w:val="00330B56"/>
    <w:rsid w:val="00330B58"/>
    <w:rsid w:val="00330F8B"/>
    <w:rsid w:val="00331370"/>
    <w:rsid w:val="003313BB"/>
    <w:rsid w:val="00331713"/>
    <w:rsid w:val="00331729"/>
    <w:rsid w:val="0033193D"/>
    <w:rsid w:val="00332241"/>
    <w:rsid w:val="00332A83"/>
    <w:rsid w:val="00332D41"/>
    <w:rsid w:val="00332F3C"/>
    <w:rsid w:val="0033328F"/>
    <w:rsid w:val="003332F5"/>
    <w:rsid w:val="00333462"/>
    <w:rsid w:val="00333735"/>
    <w:rsid w:val="00333F39"/>
    <w:rsid w:val="003347CF"/>
    <w:rsid w:val="003349F3"/>
    <w:rsid w:val="00334B9E"/>
    <w:rsid w:val="00334C92"/>
    <w:rsid w:val="00334F67"/>
    <w:rsid w:val="00336018"/>
    <w:rsid w:val="00336A0F"/>
    <w:rsid w:val="00336F6A"/>
    <w:rsid w:val="003375E7"/>
    <w:rsid w:val="003376C0"/>
    <w:rsid w:val="0033790C"/>
    <w:rsid w:val="00337BFB"/>
    <w:rsid w:val="00337F6A"/>
    <w:rsid w:val="00337FEA"/>
    <w:rsid w:val="003412FB"/>
    <w:rsid w:val="003414EB"/>
    <w:rsid w:val="00341686"/>
    <w:rsid w:val="003421D1"/>
    <w:rsid w:val="003427BC"/>
    <w:rsid w:val="00342B8C"/>
    <w:rsid w:val="00343329"/>
    <w:rsid w:val="00343777"/>
    <w:rsid w:val="00343CD9"/>
    <w:rsid w:val="003443F8"/>
    <w:rsid w:val="00344525"/>
    <w:rsid w:val="00344FAF"/>
    <w:rsid w:val="003456B8"/>
    <w:rsid w:val="00345BF6"/>
    <w:rsid w:val="00346731"/>
    <w:rsid w:val="00346FC2"/>
    <w:rsid w:val="00347015"/>
    <w:rsid w:val="00347217"/>
    <w:rsid w:val="00347290"/>
    <w:rsid w:val="00347D02"/>
    <w:rsid w:val="003501C0"/>
    <w:rsid w:val="00350474"/>
    <w:rsid w:val="00350D7E"/>
    <w:rsid w:val="00351C06"/>
    <w:rsid w:val="00351EF5"/>
    <w:rsid w:val="0035224E"/>
    <w:rsid w:val="00352BCA"/>
    <w:rsid w:val="00352EB1"/>
    <w:rsid w:val="00352F2D"/>
    <w:rsid w:val="0035311B"/>
    <w:rsid w:val="00353803"/>
    <w:rsid w:val="00353905"/>
    <w:rsid w:val="00353AA4"/>
    <w:rsid w:val="00353ACD"/>
    <w:rsid w:val="00353C79"/>
    <w:rsid w:val="00353D7A"/>
    <w:rsid w:val="00353E36"/>
    <w:rsid w:val="0035420E"/>
    <w:rsid w:val="00354344"/>
    <w:rsid w:val="0035450C"/>
    <w:rsid w:val="003545BD"/>
    <w:rsid w:val="00354A74"/>
    <w:rsid w:val="00354DD7"/>
    <w:rsid w:val="00354E7D"/>
    <w:rsid w:val="00355304"/>
    <w:rsid w:val="00355867"/>
    <w:rsid w:val="00355A11"/>
    <w:rsid w:val="00355B44"/>
    <w:rsid w:val="00355C96"/>
    <w:rsid w:val="003567D9"/>
    <w:rsid w:val="003569F7"/>
    <w:rsid w:val="00356ACF"/>
    <w:rsid w:val="0035730F"/>
    <w:rsid w:val="003574E0"/>
    <w:rsid w:val="00357591"/>
    <w:rsid w:val="00357898"/>
    <w:rsid w:val="003579EF"/>
    <w:rsid w:val="00357E74"/>
    <w:rsid w:val="00360803"/>
    <w:rsid w:val="00360901"/>
    <w:rsid w:val="00360C7D"/>
    <w:rsid w:val="00360DC2"/>
    <w:rsid w:val="00360F98"/>
    <w:rsid w:val="003611ED"/>
    <w:rsid w:val="003615B9"/>
    <w:rsid w:val="0036185C"/>
    <w:rsid w:val="0036223D"/>
    <w:rsid w:val="00362535"/>
    <w:rsid w:val="00362C1E"/>
    <w:rsid w:val="00363433"/>
    <w:rsid w:val="003635EA"/>
    <w:rsid w:val="003642D1"/>
    <w:rsid w:val="003644D8"/>
    <w:rsid w:val="0036509E"/>
    <w:rsid w:val="00365150"/>
    <w:rsid w:val="0036539A"/>
    <w:rsid w:val="003653A9"/>
    <w:rsid w:val="00365842"/>
    <w:rsid w:val="00365D53"/>
    <w:rsid w:val="0036640C"/>
    <w:rsid w:val="00366987"/>
    <w:rsid w:val="00367ECC"/>
    <w:rsid w:val="0037005F"/>
    <w:rsid w:val="0037012F"/>
    <w:rsid w:val="0037029B"/>
    <w:rsid w:val="003709CA"/>
    <w:rsid w:val="003710DF"/>
    <w:rsid w:val="00371984"/>
    <w:rsid w:val="0037264A"/>
    <w:rsid w:val="003727E3"/>
    <w:rsid w:val="003731EB"/>
    <w:rsid w:val="00373713"/>
    <w:rsid w:val="003737B1"/>
    <w:rsid w:val="00373B65"/>
    <w:rsid w:val="003740FE"/>
    <w:rsid w:val="003744B4"/>
    <w:rsid w:val="00374848"/>
    <w:rsid w:val="00374CD8"/>
    <w:rsid w:val="003750F6"/>
    <w:rsid w:val="00375737"/>
    <w:rsid w:val="00375FC7"/>
    <w:rsid w:val="0037670E"/>
    <w:rsid w:val="00376CA7"/>
    <w:rsid w:val="00376F7F"/>
    <w:rsid w:val="003770F1"/>
    <w:rsid w:val="00380E9A"/>
    <w:rsid w:val="003811F3"/>
    <w:rsid w:val="00381371"/>
    <w:rsid w:val="003817A6"/>
    <w:rsid w:val="00381934"/>
    <w:rsid w:val="00381A21"/>
    <w:rsid w:val="00382006"/>
    <w:rsid w:val="00382244"/>
    <w:rsid w:val="003824A5"/>
    <w:rsid w:val="00382972"/>
    <w:rsid w:val="003834A6"/>
    <w:rsid w:val="00383FDF"/>
    <w:rsid w:val="00384028"/>
    <w:rsid w:val="003845DB"/>
    <w:rsid w:val="0038496C"/>
    <w:rsid w:val="00384B73"/>
    <w:rsid w:val="00384C3E"/>
    <w:rsid w:val="00384E49"/>
    <w:rsid w:val="003850C7"/>
    <w:rsid w:val="003852B6"/>
    <w:rsid w:val="00385C44"/>
    <w:rsid w:val="00385DE6"/>
    <w:rsid w:val="00386EAA"/>
    <w:rsid w:val="0038701B"/>
    <w:rsid w:val="003871CC"/>
    <w:rsid w:val="0038777F"/>
    <w:rsid w:val="00390655"/>
    <w:rsid w:val="003917C2"/>
    <w:rsid w:val="00392522"/>
    <w:rsid w:val="00392BF4"/>
    <w:rsid w:val="00392D2F"/>
    <w:rsid w:val="00393346"/>
    <w:rsid w:val="003937FD"/>
    <w:rsid w:val="00393CAA"/>
    <w:rsid w:val="003943CD"/>
    <w:rsid w:val="00394420"/>
    <w:rsid w:val="003948EA"/>
    <w:rsid w:val="00394EA0"/>
    <w:rsid w:val="0039520B"/>
    <w:rsid w:val="003953BD"/>
    <w:rsid w:val="00395CBA"/>
    <w:rsid w:val="0039694E"/>
    <w:rsid w:val="00396EBE"/>
    <w:rsid w:val="003970B7"/>
    <w:rsid w:val="00397530"/>
    <w:rsid w:val="003979E1"/>
    <w:rsid w:val="003A0902"/>
    <w:rsid w:val="003A098D"/>
    <w:rsid w:val="003A0A20"/>
    <w:rsid w:val="003A141F"/>
    <w:rsid w:val="003A1D1A"/>
    <w:rsid w:val="003A2196"/>
    <w:rsid w:val="003A242C"/>
    <w:rsid w:val="003A253C"/>
    <w:rsid w:val="003A289D"/>
    <w:rsid w:val="003A28F3"/>
    <w:rsid w:val="003A2AEC"/>
    <w:rsid w:val="003A2B34"/>
    <w:rsid w:val="003A3128"/>
    <w:rsid w:val="003A3551"/>
    <w:rsid w:val="003A3DA0"/>
    <w:rsid w:val="003A4011"/>
    <w:rsid w:val="003A4375"/>
    <w:rsid w:val="003A4D98"/>
    <w:rsid w:val="003A4E2E"/>
    <w:rsid w:val="003A52C0"/>
    <w:rsid w:val="003A5884"/>
    <w:rsid w:val="003A5A2C"/>
    <w:rsid w:val="003A5A42"/>
    <w:rsid w:val="003A6924"/>
    <w:rsid w:val="003A6A65"/>
    <w:rsid w:val="003A6D73"/>
    <w:rsid w:val="003A6E7E"/>
    <w:rsid w:val="003A7316"/>
    <w:rsid w:val="003A750D"/>
    <w:rsid w:val="003A79DB"/>
    <w:rsid w:val="003A7E7F"/>
    <w:rsid w:val="003A7FAE"/>
    <w:rsid w:val="003B04A4"/>
    <w:rsid w:val="003B0889"/>
    <w:rsid w:val="003B0AA0"/>
    <w:rsid w:val="003B185D"/>
    <w:rsid w:val="003B188C"/>
    <w:rsid w:val="003B2071"/>
    <w:rsid w:val="003B21FA"/>
    <w:rsid w:val="003B2713"/>
    <w:rsid w:val="003B2B54"/>
    <w:rsid w:val="003B2EB0"/>
    <w:rsid w:val="003B310B"/>
    <w:rsid w:val="003B4EF4"/>
    <w:rsid w:val="003B4FE0"/>
    <w:rsid w:val="003B5584"/>
    <w:rsid w:val="003B5A2A"/>
    <w:rsid w:val="003B628A"/>
    <w:rsid w:val="003B6567"/>
    <w:rsid w:val="003B6A49"/>
    <w:rsid w:val="003B76E1"/>
    <w:rsid w:val="003B7C8A"/>
    <w:rsid w:val="003B7F28"/>
    <w:rsid w:val="003B7F42"/>
    <w:rsid w:val="003C000F"/>
    <w:rsid w:val="003C024B"/>
    <w:rsid w:val="003C04E1"/>
    <w:rsid w:val="003C1441"/>
    <w:rsid w:val="003C184E"/>
    <w:rsid w:val="003C1E13"/>
    <w:rsid w:val="003C26F5"/>
    <w:rsid w:val="003C3570"/>
    <w:rsid w:val="003C35C9"/>
    <w:rsid w:val="003C3817"/>
    <w:rsid w:val="003C3900"/>
    <w:rsid w:val="003C3DD1"/>
    <w:rsid w:val="003C4008"/>
    <w:rsid w:val="003C4187"/>
    <w:rsid w:val="003C43D2"/>
    <w:rsid w:val="003C4437"/>
    <w:rsid w:val="003C4EF7"/>
    <w:rsid w:val="003C5709"/>
    <w:rsid w:val="003C62A2"/>
    <w:rsid w:val="003C692E"/>
    <w:rsid w:val="003C6B6A"/>
    <w:rsid w:val="003C7C25"/>
    <w:rsid w:val="003C7D27"/>
    <w:rsid w:val="003D04C9"/>
    <w:rsid w:val="003D0B6B"/>
    <w:rsid w:val="003D0C74"/>
    <w:rsid w:val="003D0E04"/>
    <w:rsid w:val="003D0E33"/>
    <w:rsid w:val="003D0F77"/>
    <w:rsid w:val="003D0F97"/>
    <w:rsid w:val="003D18FC"/>
    <w:rsid w:val="003D19B9"/>
    <w:rsid w:val="003D2022"/>
    <w:rsid w:val="003D265F"/>
    <w:rsid w:val="003D2ADC"/>
    <w:rsid w:val="003D300B"/>
    <w:rsid w:val="003D315B"/>
    <w:rsid w:val="003D425B"/>
    <w:rsid w:val="003D45C4"/>
    <w:rsid w:val="003D4E68"/>
    <w:rsid w:val="003D4FFC"/>
    <w:rsid w:val="003D5021"/>
    <w:rsid w:val="003D509C"/>
    <w:rsid w:val="003D5140"/>
    <w:rsid w:val="003D5A9E"/>
    <w:rsid w:val="003D60F3"/>
    <w:rsid w:val="003D6727"/>
    <w:rsid w:val="003D6C77"/>
    <w:rsid w:val="003D7172"/>
    <w:rsid w:val="003D7C36"/>
    <w:rsid w:val="003D7D05"/>
    <w:rsid w:val="003E004C"/>
    <w:rsid w:val="003E0117"/>
    <w:rsid w:val="003E031A"/>
    <w:rsid w:val="003E0FAB"/>
    <w:rsid w:val="003E17FA"/>
    <w:rsid w:val="003E1E37"/>
    <w:rsid w:val="003E2009"/>
    <w:rsid w:val="003E205A"/>
    <w:rsid w:val="003E205C"/>
    <w:rsid w:val="003E223F"/>
    <w:rsid w:val="003E2D90"/>
    <w:rsid w:val="003E3094"/>
    <w:rsid w:val="003E442E"/>
    <w:rsid w:val="003E4482"/>
    <w:rsid w:val="003E52D5"/>
    <w:rsid w:val="003E564D"/>
    <w:rsid w:val="003E5D9C"/>
    <w:rsid w:val="003E615D"/>
    <w:rsid w:val="003E6362"/>
    <w:rsid w:val="003E6666"/>
    <w:rsid w:val="003E66CB"/>
    <w:rsid w:val="003E67B3"/>
    <w:rsid w:val="003E67FE"/>
    <w:rsid w:val="003E698D"/>
    <w:rsid w:val="003E6D98"/>
    <w:rsid w:val="003E7195"/>
    <w:rsid w:val="003E7953"/>
    <w:rsid w:val="003E7A6E"/>
    <w:rsid w:val="003F00F9"/>
    <w:rsid w:val="003F0230"/>
    <w:rsid w:val="003F046D"/>
    <w:rsid w:val="003F0861"/>
    <w:rsid w:val="003F0878"/>
    <w:rsid w:val="003F0E11"/>
    <w:rsid w:val="003F1CF4"/>
    <w:rsid w:val="003F2126"/>
    <w:rsid w:val="003F2FC3"/>
    <w:rsid w:val="003F3837"/>
    <w:rsid w:val="003F3D66"/>
    <w:rsid w:val="003F41C3"/>
    <w:rsid w:val="003F41F1"/>
    <w:rsid w:val="003F517F"/>
    <w:rsid w:val="003F622E"/>
    <w:rsid w:val="003F6243"/>
    <w:rsid w:val="003F6BF1"/>
    <w:rsid w:val="003F7199"/>
    <w:rsid w:val="003F798E"/>
    <w:rsid w:val="003F7C9B"/>
    <w:rsid w:val="00400602"/>
    <w:rsid w:val="004006E4"/>
    <w:rsid w:val="00400C1D"/>
    <w:rsid w:val="0040188B"/>
    <w:rsid w:val="00401AEB"/>
    <w:rsid w:val="00401B6B"/>
    <w:rsid w:val="004022C9"/>
    <w:rsid w:val="00402881"/>
    <w:rsid w:val="00402FF5"/>
    <w:rsid w:val="004031D7"/>
    <w:rsid w:val="00403571"/>
    <w:rsid w:val="00403582"/>
    <w:rsid w:val="00403923"/>
    <w:rsid w:val="00403E23"/>
    <w:rsid w:val="004041BB"/>
    <w:rsid w:val="00404E13"/>
    <w:rsid w:val="00404F7F"/>
    <w:rsid w:val="004050B1"/>
    <w:rsid w:val="00405B4A"/>
    <w:rsid w:val="00406317"/>
    <w:rsid w:val="0040635F"/>
    <w:rsid w:val="00406626"/>
    <w:rsid w:val="004069E6"/>
    <w:rsid w:val="00406C29"/>
    <w:rsid w:val="00406DDE"/>
    <w:rsid w:val="00407577"/>
    <w:rsid w:val="00407638"/>
    <w:rsid w:val="004077DC"/>
    <w:rsid w:val="0041053F"/>
    <w:rsid w:val="00410549"/>
    <w:rsid w:val="004107F2"/>
    <w:rsid w:val="00410838"/>
    <w:rsid w:val="00410A21"/>
    <w:rsid w:val="0041101A"/>
    <w:rsid w:val="0041119A"/>
    <w:rsid w:val="00411250"/>
    <w:rsid w:val="00411448"/>
    <w:rsid w:val="00411874"/>
    <w:rsid w:val="00411C68"/>
    <w:rsid w:val="00412286"/>
    <w:rsid w:val="00412489"/>
    <w:rsid w:val="004124C9"/>
    <w:rsid w:val="00412545"/>
    <w:rsid w:val="0041254A"/>
    <w:rsid w:val="004132F4"/>
    <w:rsid w:val="00413D5E"/>
    <w:rsid w:val="00413EDA"/>
    <w:rsid w:val="0041415B"/>
    <w:rsid w:val="00414994"/>
    <w:rsid w:val="00415017"/>
    <w:rsid w:val="0041520C"/>
    <w:rsid w:val="004153FF"/>
    <w:rsid w:val="00415E20"/>
    <w:rsid w:val="00416357"/>
    <w:rsid w:val="00416D92"/>
    <w:rsid w:val="0041740C"/>
    <w:rsid w:val="0041779C"/>
    <w:rsid w:val="004177DC"/>
    <w:rsid w:val="004179A4"/>
    <w:rsid w:val="004205F7"/>
    <w:rsid w:val="0042109A"/>
    <w:rsid w:val="0042184A"/>
    <w:rsid w:val="00421953"/>
    <w:rsid w:val="00421D05"/>
    <w:rsid w:val="00421FC4"/>
    <w:rsid w:val="00423A3F"/>
    <w:rsid w:val="00423B42"/>
    <w:rsid w:val="00423EDC"/>
    <w:rsid w:val="00423EFD"/>
    <w:rsid w:val="0042406B"/>
    <w:rsid w:val="00424188"/>
    <w:rsid w:val="0042438B"/>
    <w:rsid w:val="004247CB"/>
    <w:rsid w:val="0042493D"/>
    <w:rsid w:val="00424C9F"/>
    <w:rsid w:val="00424E69"/>
    <w:rsid w:val="004257C5"/>
    <w:rsid w:val="00426130"/>
    <w:rsid w:val="00426155"/>
    <w:rsid w:val="00426FF7"/>
    <w:rsid w:val="00427659"/>
    <w:rsid w:val="0043035A"/>
    <w:rsid w:val="004313AB"/>
    <w:rsid w:val="00431C9F"/>
    <w:rsid w:val="0043201B"/>
    <w:rsid w:val="00432486"/>
    <w:rsid w:val="0043278E"/>
    <w:rsid w:val="00432EA2"/>
    <w:rsid w:val="004333C5"/>
    <w:rsid w:val="00433952"/>
    <w:rsid w:val="004341AD"/>
    <w:rsid w:val="004345A0"/>
    <w:rsid w:val="00434629"/>
    <w:rsid w:val="0043476C"/>
    <w:rsid w:val="00434D5A"/>
    <w:rsid w:val="0043514D"/>
    <w:rsid w:val="004351BE"/>
    <w:rsid w:val="004353DB"/>
    <w:rsid w:val="0043569F"/>
    <w:rsid w:val="00435919"/>
    <w:rsid w:val="0043619D"/>
    <w:rsid w:val="0043670B"/>
    <w:rsid w:val="00436A9F"/>
    <w:rsid w:val="00436AE8"/>
    <w:rsid w:val="00437126"/>
    <w:rsid w:val="004373EB"/>
    <w:rsid w:val="00440063"/>
    <w:rsid w:val="00440339"/>
    <w:rsid w:val="004409E7"/>
    <w:rsid w:val="00441219"/>
    <w:rsid w:val="004421CC"/>
    <w:rsid w:val="00442FAC"/>
    <w:rsid w:val="00443223"/>
    <w:rsid w:val="00443431"/>
    <w:rsid w:val="00443640"/>
    <w:rsid w:val="00443B92"/>
    <w:rsid w:val="00443DF6"/>
    <w:rsid w:val="004443EF"/>
    <w:rsid w:val="00444C1B"/>
    <w:rsid w:val="00444FD7"/>
    <w:rsid w:val="00445311"/>
    <w:rsid w:val="00445950"/>
    <w:rsid w:val="00445A9E"/>
    <w:rsid w:val="00445BFF"/>
    <w:rsid w:val="0044650F"/>
    <w:rsid w:val="0044680F"/>
    <w:rsid w:val="00446F39"/>
    <w:rsid w:val="004470B0"/>
    <w:rsid w:val="00447101"/>
    <w:rsid w:val="004471BD"/>
    <w:rsid w:val="004474E4"/>
    <w:rsid w:val="00447B4A"/>
    <w:rsid w:val="0045006E"/>
    <w:rsid w:val="00450086"/>
    <w:rsid w:val="004500DB"/>
    <w:rsid w:val="00450750"/>
    <w:rsid w:val="00450D2E"/>
    <w:rsid w:val="00450E06"/>
    <w:rsid w:val="00451437"/>
    <w:rsid w:val="0045202F"/>
    <w:rsid w:val="00452132"/>
    <w:rsid w:val="00452292"/>
    <w:rsid w:val="00452651"/>
    <w:rsid w:val="00452CF5"/>
    <w:rsid w:val="004536E9"/>
    <w:rsid w:val="00453A1D"/>
    <w:rsid w:val="00453A80"/>
    <w:rsid w:val="00453CA6"/>
    <w:rsid w:val="004540F2"/>
    <w:rsid w:val="00454686"/>
    <w:rsid w:val="00454E98"/>
    <w:rsid w:val="00454FD2"/>
    <w:rsid w:val="00456911"/>
    <w:rsid w:val="00456B7A"/>
    <w:rsid w:val="00457063"/>
    <w:rsid w:val="004571F2"/>
    <w:rsid w:val="00457658"/>
    <w:rsid w:val="0045798B"/>
    <w:rsid w:val="00457A65"/>
    <w:rsid w:val="00457AFE"/>
    <w:rsid w:val="00460045"/>
    <w:rsid w:val="0046061A"/>
    <w:rsid w:val="00460873"/>
    <w:rsid w:val="004609B2"/>
    <w:rsid w:val="00460DF6"/>
    <w:rsid w:val="00461340"/>
    <w:rsid w:val="0046160B"/>
    <w:rsid w:val="00462489"/>
    <w:rsid w:val="004630A4"/>
    <w:rsid w:val="00463ACA"/>
    <w:rsid w:val="00463C32"/>
    <w:rsid w:val="00463ED9"/>
    <w:rsid w:val="00463FAA"/>
    <w:rsid w:val="00463FF5"/>
    <w:rsid w:val="00464275"/>
    <w:rsid w:val="00464552"/>
    <w:rsid w:val="00464F75"/>
    <w:rsid w:val="00465ABB"/>
    <w:rsid w:val="00465AF7"/>
    <w:rsid w:val="00465FA1"/>
    <w:rsid w:val="0046602B"/>
    <w:rsid w:val="00466235"/>
    <w:rsid w:val="00466368"/>
    <w:rsid w:val="004663A9"/>
    <w:rsid w:val="00466BFB"/>
    <w:rsid w:val="00466CB1"/>
    <w:rsid w:val="00466D7C"/>
    <w:rsid w:val="00466D87"/>
    <w:rsid w:val="00466E98"/>
    <w:rsid w:val="004673F7"/>
    <w:rsid w:val="0046752E"/>
    <w:rsid w:val="004678D9"/>
    <w:rsid w:val="00467EF1"/>
    <w:rsid w:val="00470060"/>
    <w:rsid w:val="00470891"/>
    <w:rsid w:val="004713B4"/>
    <w:rsid w:val="00471A0E"/>
    <w:rsid w:val="00471ABB"/>
    <w:rsid w:val="00471DAF"/>
    <w:rsid w:val="004728EC"/>
    <w:rsid w:val="004729A1"/>
    <w:rsid w:val="00473081"/>
    <w:rsid w:val="00474503"/>
    <w:rsid w:val="00474798"/>
    <w:rsid w:val="00474808"/>
    <w:rsid w:val="00474998"/>
    <w:rsid w:val="00474D84"/>
    <w:rsid w:val="00475018"/>
    <w:rsid w:val="00475445"/>
    <w:rsid w:val="00475633"/>
    <w:rsid w:val="004765F3"/>
    <w:rsid w:val="0047718D"/>
    <w:rsid w:val="004778F5"/>
    <w:rsid w:val="00477B46"/>
    <w:rsid w:val="00477BC9"/>
    <w:rsid w:val="00477BD6"/>
    <w:rsid w:val="0048028B"/>
    <w:rsid w:val="004802A6"/>
    <w:rsid w:val="004806EC"/>
    <w:rsid w:val="0048081D"/>
    <w:rsid w:val="00480D73"/>
    <w:rsid w:val="00481653"/>
    <w:rsid w:val="00481FBD"/>
    <w:rsid w:val="004822AD"/>
    <w:rsid w:val="004822F6"/>
    <w:rsid w:val="00482349"/>
    <w:rsid w:val="00482991"/>
    <w:rsid w:val="00482E16"/>
    <w:rsid w:val="00483057"/>
    <w:rsid w:val="00483560"/>
    <w:rsid w:val="00483B47"/>
    <w:rsid w:val="00483FE6"/>
    <w:rsid w:val="0048420C"/>
    <w:rsid w:val="00484419"/>
    <w:rsid w:val="00484660"/>
    <w:rsid w:val="004849AF"/>
    <w:rsid w:val="004853B5"/>
    <w:rsid w:val="004853F3"/>
    <w:rsid w:val="004854F8"/>
    <w:rsid w:val="00485EA1"/>
    <w:rsid w:val="00485ED2"/>
    <w:rsid w:val="00486737"/>
    <w:rsid w:val="00487407"/>
    <w:rsid w:val="004901FF"/>
    <w:rsid w:val="00490307"/>
    <w:rsid w:val="00490313"/>
    <w:rsid w:val="00490322"/>
    <w:rsid w:val="00490A03"/>
    <w:rsid w:val="0049109C"/>
    <w:rsid w:val="004911ED"/>
    <w:rsid w:val="00491BEE"/>
    <w:rsid w:val="0049209B"/>
    <w:rsid w:val="00492187"/>
    <w:rsid w:val="00492543"/>
    <w:rsid w:val="0049267F"/>
    <w:rsid w:val="004927B5"/>
    <w:rsid w:val="004928B0"/>
    <w:rsid w:val="0049299F"/>
    <w:rsid w:val="0049396E"/>
    <w:rsid w:val="00493C1E"/>
    <w:rsid w:val="00494E29"/>
    <w:rsid w:val="0049508B"/>
    <w:rsid w:val="00496464"/>
    <w:rsid w:val="004968A6"/>
    <w:rsid w:val="00496E74"/>
    <w:rsid w:val="00497152"/>
    <w:rsid w:val="00497561"/>
    <w:rsid w:val="00497902"/>
    <w:rsid w:val="004A01E7"/>
    <w:rsid w:val="004A03D4"/>
    <w:rsid w:val="004A047D"/>
    <w:rsid w:val="004A0AAD"/>
    <w:rsid w:val="004A0CA2"/>
    <w:rsid w:val="004A105F"/>
    <w:rsid w:val="004A18D7"/>
    <w:rsid w:val="004A1DAC"/>
    <w:rsid w:val="004A1F60"/>
    <w:rsid w:val="004A2490"/>
    <w:rsid w:val="004A25C8"/>
    <w:rsid w:val="004A26AD"/>
    <w:rsid w:val="004A3315"/>
    <w:rsid w:val="004A3723"/>
    <w:rsid w:val="004A3BCD"/>
    <w:rsid w:val="004A3C15"/>
    <w:rsid w:val="004A3E2A"/>
    <w:rsid w:val="004A40EC"/>
    <w:rsid w:val="004A4308"/>
    <w:rsid w:val="004A4586"/>
    <w:rsid w:val="004A46C0"/>
    <w:rsid w:val="004A473F"/>
    <w:rsid w:val="004A48F8"/>
    <w:rsid w:val="004A4AF8"/>
    <w:rsid w:val="004A4BF8"/>
    <w:rsid w:val="004A50E7"/>
    <w:rsid w:val="004A5A3B"/>
    <w:rsid w:val="004A5AAC"/>
    <w:rsid w:val="004A6663"/>
    <w:rsid w:val="004A6DE7"/>
    <w:rsid w:val="004A6F32"/>
    <w:rsid w:val="004A6F90"/>
    <w:rsid w:val="004A7BE4"/>
    <w:rsid w:val="004B0C32"/>
    <w:rsid w:val="004B0DBA"/>
    <w:rsid w:val="004B15A2"/>
    <w:rsid w:val="004B17FE"/>
    <w:rsid w:val="004B2348"/>
    <w:rsid w:val="004B2436"/>
    <w:rsid w:val="004B3696"/>
    <w:rsid w:val="004B38EB"/>
    <w:rsid w:val="004B3917"/>
    <w:rsid w:val="004B3FD1"/>
    <w:rsid w:val="004B4388"/>
    <w:rsid w:val="004B43AF"/>
    <w:rsid w:val="004B467F"/>
    <w:rsid w:val="004B4E08"/>
    <w:rsid w:val="004B55CF"/>
    <w:rsid w:val="004B5837"/>
    <w:rsid w:val="004B6832"/>
    <w:rsid w:val="004B7355"/>
    <w:rsid w:val="004B76BC"/>
    <w:rsid w:val="004C03B4"/>
    <w:rsid w:val="004C0841"/>
    <w:rsid w:val="004C0C14"/>
    <w:rsid w:val="004C0F3F"/>
    <w:rsid w:val="004C0FC8"/>
    <w:rsid w:val="004C143C"/>
    <w:rsid w:val="004C183E"/>
    <w:rsid w:val="004C1957"/>
    <w:rsid w:val="004C1EAE"/>
    <w:rsid w:val="004C252E"/>
    <w:rsid w:val="004C342E"/>
    <w:rsid w:val="004C383D"/>
    <w:rsid w:val="004C4506"/>
    <w:rsid w:val="004C4C6B"/>
    <w:rsid w:val="004C565D"/>
    <w:rsid w:val="004C599E"/>
    <w:rsid w:val="004C5D37"/>
    <w:rsid w:val="004C6072"/>
    <w:rsid w:val="004C62EE"/>
    <w:rsid w:val="004C66D5"/>
    <w:rsid w:val="004C761F"/>
    <w:rsid w:val="004C7C93"/>
    <w:rsid w:val="004C7E8F"/>
    <w:rsid w:val="004D0436"/>
    <w:rsid w:val="004D065D"/>
    <w:rsid w:val="004D07CF"/>
    <w:rsid w:val="004D12B9"/>
    <w:rsid w:val="004D2D6F"/>
    <w:rsid w:val="004D2E4E"/>
    <w:rsid w:val="004D33EF"/>
    <w:rsid w:val="004D3A5B"/>
    <w:rsid w:val="004D43D5"/>
    <w:rsid w:val="004D48D6"/>
    <w:rsid w:val="004D6235"/>
    <w:rsid w:val="004D62AB"/>
    <w:rsid w:val="004D63BC"/>
    <w:rsid w:val="004D655B"/>
    <w:rsid w:val="004D6DA7"/>
    <w:rsid w:val="004D6F4A"/>
    <w:rsid w:val="004D7E4E"/>
    <w:rsid w:val="004E0044"/>
    <w:rsid w:val="004E08FA"/>
    <w:rsid w:val="004E0B64"/>
    <w:rsid w:val="004E0FDB"/>
    <w:rsid w:val="004E15F7"/>
    <w:rsid w:val="004E1778"/>
    <w:rsid w:val="004E298F"/>
    <w:rsid w:val="004E2A28"/>
    <w:rsid w:val="004E3473"/>
    <w:rsid w:val="004E3821"/>
    <w:rsid w:val="004E4734"/>
    <w:rsid w:val="004E4762"/>
    <w:rsid w:val="004E499F"/>
    <w:rsid w:val="004E50A0"/>
    <w:rsid w:val="004E52E9"/>
    <w:rsid w:val="004E5379"/>
    <w:rsid w:val="004E567C"/>
    <w:rsid w:val="004E570C"/>
    <w:rsid w:val="004E5DB2"/>
    <w:rsid w:val="004E5E6F"/>
    <w:rsid w:val="004E5FDC"/>
    <w:rsid w:val="004E6E10"/>
    <w:rsid w:val="004E762C"/>
    <w:rsid w:val="004F0110"/>
    <w:rsid w:val="004F03AE"/>
    <w:rsid w:val="004F0EBD"/>
    <w:rsid w:val="004F12BA"/>
    <w:rsid w:val="004F147C"/>
    <w:rsid w:val="004F15F0"/>
    <w:rsid w:val="004F36F8"/>
    <w:rsid w:val="004F425B"/>
    <w:rsid w:val="004F4385"/>
    <w:rsid w:val="004F5573"/>
    <w:rsid w:val="004F5E55"/>
    <w:rsid w:val="004F6137"/>
    <w:rsid w:val="004F6B9F"/>
    <w:rsid w:val="004F74A5"/>
    <w:rsid w:val="004F74D0"/>
    <w:rsid w:val="004F7657"/>
    <w:rsid w:val="004F7782"/>
    <w:rsid w:val="004F7F69"/>
    <w:rsid w:val="004F7F9F"/>
    <w:rsid w:val="0050023C"/>
    <w:rsid w:val="005003E5"/>
    <w:rsid w:val="00500E7E"/>
    <w:rsid w:val="0050139C"/>
    <w:rsid w:val="005013B6"/>
    <w:rsid w:val="005020FE"/>
    <w:rsid w:val="00502241"/>
    <w:rsid w:val="0050257B"/>
    <w:rsid w:val="005040E4"/>
    <w:rsid w:val="005048D1"/>
    <w:rsid w:val="00504A24"/>
    <w:rsid w:val="00504A99"/>
    <w:rsid w:val="00504AA1"/>
    <w:rsid w:val="00504AF1"/>
    <w:rsid w:val="00504B21"/>
    <w:rsid w:val="00504FE3"/>
    <w:rsid w:val="005050EC"/>
    <w:rsid w:val="00505641"/>
    <w:rsid w:val="005057CA"/>
    <w:rsid w:val="00505FD6"/>
    <w:rsid w:val="005063FB"/>
    <w:rsid w:val="005066D0"/>
    <w:rsid w:val="00506915"/>
    <w:rsid w:val="00506F9B"/>
    <w:rsid w:val="005075AF"/>
    <w:rsid w:val="0051019D"/>
    <w:rsid w:val="005101C1"/>
    <w:rsid w:val="00510320"/>
    <w:rsid w:val="00510BD9"/>
    <w:rsid w:val="00510E91"/>
    <w:rsid w:val="005111D0"/>
    <w:rsid w:val="00512C3D"/>
    <w:rsid w:val="00513110"/>
    <w:rsid w:val="0051313E"/>
    <w:rsid w:val="005139F6"/>
    <w:rsid w:val="0051467C"/>
    <w:rsid w:val="00514D13"/>
    <w:rsid w:val="00514D70"/>
    <w:rsid w:val="00514F43"/>
    <w:rsid w:val="00515D89"/>
    <w:rsid w:val="00516069"/>
    <w:rsid w:val="00516CD3"/>
    <w:rsid w:val="005174F0"/>
    <w:rsid w:val="00517E69"/>
    <w:rsid w:val="005206CA"/>
    <w:rsid w:val="005207BA"/>
    <w:rsid w:val="005208CE"/>
    <w:rsid w:val="0052097B"/>
    <w:rsid w:val="00520C80"/>
    <w:rsid w:val="005214BC"/>
    <w:rsid w:val="005217A3"/>
    <w:rsid w:val="00521897"/>
    <w:rsid w:val="005218E3"/>
    <w:rsid w:val="00521B88"/>
    <w:rsid w:val="00521C92"/>
    <w:rsid w:val="00522FA6"/>
    <w:rsid w:val="005234CE"/>
    <w:rsid w:val="0052355C"/>
    <w:rsid w:val="00523E27"/>
    <w:rsid w:val="005247C7"/>
    <w:rsid w:val="00524B60"/>
    <w:rsid w:val="00524BCF"/>
    <w:rsid w:val="00524F79"/>
    <w:rsid w:val="005253DD"/>
    <w:rsid w:val="00525837"/>
    <w:rsid w:val="0052586B"/>
    <w:rsid w:val="00525DBA"/>
    <w:rsid w:val="00525E46"/>
    <w:rsid w:val="00525FAD"/>
    <w:rsid w:val="005263E3"/>
    <w:rsid w:val="0052676A"/>
    <w:rsid w:val="005268B8"/>
    <w:rsid w:val="00526AC3"/>
    <w:rsid w:val="00526B96"/>
    <w:rsid w:val="00526C22"/>
    <w:rsid w:val="00526FDE"/>
    <w:rsid w:val="005275F7"/>
    <w:rsid w:val="00527E0A"/>
    <w:rsid w:val="005302D3"/>
    <w:rsid w:val="00530C3A"/>
    <w:rsid w:val="00530FE7"/>
    <w:rsid w:val="005321DE"/>
    <w:rsid w:val="00532488"/>
    <w:rsid w:val="00532B4D"/>
    <w:rsid w:val="00532E52"/>
    <w:rsid w:val="005339BF"/>
    <w:rsid w:val="00533C84"/>
    <w:rsid w:val="00533CF4"/>
    <w:rsid w:val="00534535"/>
    <w:rsid w:val="005349A1"/>
    <w:rsid w:val="00535444"/>
    <w:rsid w:val="00535709"/>
    <w:rsid w:val="005358C8"/>
    <w:rsid w:val="00536039"/>
    <w:rsid w:val="00536169"/>
    <w:rsid w:val="0053673F"/>
    <w:rsid w:val="00536A16"/>
    <w:rsid w:val="00537702"/>
    <w:rsid w:val="005404C6"/>
    <w:rsid w:val="005406BA"/>
    <w:rsid w:val="00540837"/>
    <w:rsid w:val="00540BDD"/>
    <w:rsid w:val="00540E00"/>
    <w:rsid w:val="00541453"/>
    <w:rsid w:val="00541508"/>
    <w:rsid w:val="00541B93"/>
    <w:rsid w:val="00541FD8"/>
    <w:rsid w:val="005423C5"/>
    <w:rsid w:val="005428AA"/>
    <w:rsid w:val="00542D10"/>
    <w:rsid w:val="00542E2E"/>
    <w:rsid w:val="00542F62"/>
    <w:rsid w:val="0054384D"/>
    <w:rsid w:val="00543A48"/>
    <w:rsid w:val="00543F3A"/>
    <w:rsid w:val="005447ED"/>
    <w:rsid w:val="00544FDE"/>
    <w:rsid w:val="005455D4"/>
    <w:rsid w:val="00545978"/>
    <w:rsid w:val="00546465"/>
    <w:rsid w:val="0054797A"/>
    <w:rsid w:val="00551514"/>
    <w:rsid w:val="00551637"/>
    <w:rsid w:val="005517DA"/>
    <w:rsid w:val="00551F49"/>
    <w:rsid w:val="005520FA"/>
    <w:rsid w:val="00552547"/>
    <w:rsid w:val="005525D9"/>
    <w:rsid w:val="00552630"/>
    <w:rsid w:val="0055280F"/>
    <w:rsid w:val="00552ED5"/>
    <w:rsid w:val="00552FEF"/>
    <w:rsid w:val="0055321C"/>
    <w:rsid w:val="005535D1"/>
    <w:rsid w:val="00553C2D"/>
    <w:rsid w:val="00554338"/>
    <w:rsid w:val="00554463"/>
    <w:rsid w:val="005555DD"/>
    <w:rsid w:val="00556441"/>
    <w:rsid w:val="00556AF7"/>
    <w:rsid w:val="00556CF0"/>
    <w:rsid w:val="00556D13"/>
    <w:rsid w:val="00556E7E"/>
    <w:rsid w:val="0055745E"/>
    <w:rsid w:val="00557704"/>
    <w:rsid w:val="0055771E"/>
    <w:rsid w:val="005577B8"/>
    <w:rsid w:val="00557F58"/>
    <w:rsid w:val="00560314"/>
    <w:rsid w:val="005610B5"/>
    <w:rsid w:val="00561ACB"/>
    <w:rsid w:val="00561EBC"/>
    <w:rsid w:val="0056253A"/>
    <w:rsid w:val="00562812"/>
    <w:rsid w:val="005629DE"/>
    <w:rsid w:val="00562FEE"/>
    <w:rsid w:val="0056308A"/>
    <w:rsid w:val="005635E5"/>
    <w:rsid w:val="005635F1"/>
    <w:rsid w:val="0056378B"/>
    <w:rsid w:val="00564667"/>
    <w:rsid w:val="005646BE"/>
    <w:rsid w:val="00564B20"/>
    <w:rsid w:val="00564EA5"/>
    <w:rsid w:val="00565565"/>
    <w:rsid w:val="0056563C"/>
    <w:rsid w:val="0056591D"/>
    <w:rsid w:val="00566C2D"/>
    <w:rsid w:val="0056705F"/>
    <w:rsid w:val="00567531"/>
    <w:rsid w:val="00567701"/>
    <w:rsid w:val="005677F9"/>
    <w:rsid w:val="00567C9E"/>
    <w:rsid w:val="00570141"/>
    <w:rsid w:val="00570CDB"/>
    <w:rsid w:val="00570EA9"/>
    <w:rsid w:val="0057112E"/>
    <w:rsid w:val="00571208"/>
    <w:rsid w:val="00571461"/>
    <w:rsid w:val="005715B0"/>
    <w:rsid w:val="005717BE"/>
    <w:rsid w:val="00571A74"/>
    <w:rsid w:val="00572BD3"/>
    <w:rsid w:val="00572C8D"/>
    <w:rsid w:val="00572D3D"/>
    <w:rsid w:val="00572E2E"/>
    <w:rsid w:val="005737F5"/>
    <w:rsid w:val="0057469A"/>
    <w:rsid w:val="0057477F"/>
    <w:rsid w:val="005749FF"/>
    <w:rsid w:val="00574B18"/>
    <w:rsid w:val="00574D8A"/>
    <w:rsid w:val="00574DF3"/>
    <w:rsid w:val="00574E98"/>
    <w:rsid w:val="005752ED"/>
    <w:rsid w:val="0057611C"/>
    <w:rsid w:val="005761F8"/>
    <w:rsid w:val="0057682D"/>
    <w:rsid w:val="00576FC9"/>
    <w:rsid w:val="00580094"/>
    <w:rsid w:val="00580EB7"/>
    <w:rsid w:val="0058198E"/>
    <w:rsid w:val="00581B7F"/>
    <w:rsid w:val="00581E4A"/>
    <w:rsid w:val="005821BC"/>
    <w:rsid w:val="005828CC"/>
    <w:rsid w:val="00582916"/>
    <w:rsid w:val="00582C5A"/>
    <w:rsid w:val="00582CEE"/>
    <w:rsid w:val="00582F50"/>
    <w:rsid w:val="0058331E"/>
    <w:rsid w:val="00583E0B"/>
    <w:rsid w:val="00584336"/>
    <w:rsid w:val="00584D6F"/>
    <w:rsid w:val="00584E92"/>
    <w:rsid w:val="0058527B"/>
    <w:rsid w:val="00585403"/>
    <w:rsid w:val="00585BD3"/>
    <w:rsid w:val="005860E1"/>
    <w:rsid w:val="0058625F"/>
    <w:rsid w:val="005867EF"/>
    <w:rsid w:val="00586884"/>
    <w:rsid w:val="0058688E"/>
    <w:rsid w:val="00586CE4"/>
    <w:rsid w:val="005870A9"/>
    <w:rsid w:val="00587CAC"/>
    <w:rsid w:val="00590098"/>
    <w:rsid w:val="00591E2D"/>
    <w:rsid w:val="005922F0"/>
    <w:rsid w:val="00592A9A"/>
    <w:rsid w:val="0059444B"/>
    <w:rsid w:val="00594591"/>
    <w:rsid w:val="00594628"/>
    <w:rsid w:val="005946EC"/>
    <w:rsid w:val="00594EBB"/>
    <w:rsid w:val="00594F6D"/>
    <w:rsid w:val="00595A35"/>
    <w:rsid w:val="0059604A"/>
    <w:rsid w:val="00596F65"/>
    <w:rsid w:val="00597C94"/>
    <w:rsid w:val="005A00D8"/>
    <w:rsid w:val="005A03DE"/>
    <w:rsid w:val="005A09F6"/>
    <w:rsid w:val="005A0B81"/>
    <w:rsid w:val="005A12CA"/>
    <w:rsid w:val="005A130B"/>
    <w:rsid w:val="005A1409"/>
    <w:rsid w:val="005A1C87"/>
    <w:rsid w:val="005A2675"/>
    <w:rsid w:val="005A2758"/>
    <w:rsid w:val="005A2902"/>
    <w:rsid w:val="005A2D61"/>
    <w:rsid w:val="005A2FBE"/>
    <w:rsid w:val="005A3143"/>
    <w:rsid w:val="005A3146"/>
    <w:rsid w:val="005A3434"/>
    <w:rsid w:val="005A35AF"/>
    <w:rsid w:val="005A38A5"/>
    <w:rsid w:val="005A3B4F"/>
    <w:rsid w:val="005A3C0E"/>
    <w:rsid w:val="005A3FD6"/>
    <w:rsid w:val="005A4224"/>
    <w:rsid w:val="005A4411"/>
    <w:rsid w:val="005A4447"/>
    <w:rsid w:val="005A4DD4"/>
    <w:rsid w:val="005A4E85"/>
    <w:rsid w:val="005A5029"/>
    <w:rsid w:val="005A5F91"/>
    <w:rsid w:val="005A6624"/>
    <w:rsid w:val="005A672A"/>
    <w:rsid w:val="005A740A"/>
    <w:rsid w:val="005A7656"/>
    <w:rsid w:val="005A7738"/>
    <w:rsid w:val="005A77ED"/>
    <w:rsid w:val="005A78DB"/>
    <w:rsid w:val="005A7962"/>
    <w:rsid w:val="005A7E2C"/>
    <w:rsid w:val="005B0058"/>
    <w:rsid w:val="005B1CBA"/>
    <w:rsid w:val="005B20ED"/>
    <w:rsid w:val="005B2138"/>
    <w:rsid w:val="005B2466"/>
    <w:rsid w:val="005B280E"/>
    <w:rsid w:val="005B2C18"/>
    <w:rsid w:val="005B3123"/>
    <w:rsid w:val="005B335D"/>
    <w:rsid w:val="005B3AEB"/>
    <w:rsid w:val="005B3E5A"/>
    <w:rsid w:val="005B3E9E"/>
    <w:rsid w:val="005B4005"/>
    <w:rsid w:val="005B410E"/>
    <w:rsid w:val="005B41C6"/>
    <w:rsid w:val="005B42FD"/>
    <w:rsid w:val="005B4A7C"/>
    <w:rsid w:val="005B5295"/>
    <w:rsid w:val="005B5CA8"/>
    <w:rsid w:val="005B5D3A"/>
    <w:rsid w:val="005B601D"/>
    <w:rsid w:val="005B6776"/>
    <w:rsid w:val="005B76FA"/>
    <w:rsid w:val="005C05F5"/>
    <w:rsid w:val="005C0BF0"/>
    <w:rsid w:val="005C0D65"/>
    <w:rsid w:val="005C10FE"/>
    <w:rsid w:val="005C11C7"/>
    <w:rsid w:val="005C19CE"/>
    <w:rsid w:val="005C1F14"/>
    <w:rsid w:val="005C2055"/>
    <w:rsid w:val="005C2451"/>
    <w:rsid w:val="005C2C05"/>
    <w:rsid w:val="005C2E6A"/>
    <w:rsid w:val="005C307A"/>
    <w:rsid w:val="005C3563"/>
    <w:rsid w:val="005C3D03"/>
    <w:rsid w:val="005C41F7"/>
    <w:rsid w:val="005C46D3"/>
    <w:rsid w:val="005C4B35"/>
    <w:rsid w:val="005C4BE7"/>
    <w:rsid w:val="005C4E15"/>
    <w:rsid w:val="005C4F40"/>
    <w:rsid w:val="005C5597"/>
    <w:rsid w:val="005C5702"/>
    <w:rsid w:val="005C5E0B"/>
    <w:rsid w:val="005C6A25"/>
    <w:rsid w:val="005C6BA9"/>
    <w:rsid w:val="005C6C27"/>
    <w:rsid w:val="005C7D65"/>
    <w:rsid w:val="005C7F6B"/>
    <w:rsid w:val="005D02B7"/>
    <w:rsid w:val="005D0469"/>
    <w:rsid w:val="005D065D"/>
    <w:rsid w:val="005D2701"/>
    <w:rsid w:val="005D289C"/>
    <w:rsid w:val="005D2930"/>
    <w:rsid w:val="005D293C"/>
    <w:rsid w:val="005D3473"/>
    <w:rsid w:val="005D3FA7"/>
    <w:rsid w:val="005D5000"/>
    <w:rsid w:val="005D51AA"/>
    <w:rsid w:val="005D6057"/>
    <w:rsid w:val="005D6B93"/>
    <w:rsid w:val="005D6C70"/>
    <w:rsid w:val="005D6C7F"/>
    <w:rsid w:val="005D737F"/>
    <w:rsid w:val="005D7738"/>
    <w:rsid w:val="005D7D9A"/>
    <w:rsid w:val="005E0102"/>
    <w:rsid w:val="005E0253"/>
    <w:rsid w:val="005E05ED"/>
    <w:rsid w:val="005E091C"/>
    <w:rsid w:val="005E15FE"/>
    <w:rsid w:val="005E2569"/>
    <w:rsid w:val="005E2C72"/>
    <w:rsid w:val="005E2CF7"/>
    <w:rsid w:val="005E3666"/>
    <w:rsid w:val="005E3747"/>
    <w:rsid w:val="005E39B3"/>
    <w:rsid w:val="005E39BD"/>
    <w:rsid w:val="005E3C75"/>
    <w:rsid w:val="005E4851"/>
    <w:rsid w:val="005E4B70"/>
    <w:rsid w:val="005E51F0"/>
    <w:rsid w:val="005E5209"/>
    <w:rsid w:val="005E5BA7"/>
    <w:rsid w:val="005E5CBC"/>
    <w:rsid w:val="005E5E3F"/>
    <w:rsid w:val="005E616A"/>
    <w:rsid w:val="005E61D6"/>
    <w:rsid w:val="005E6419"/>
    <w:rsid w:val="005E6528"/>
    <w:rsid w:val="005E6A4B"/>
    <w:rsid w:val="005E7BF6"/>
    <w:rsid w:val="005E7CA0"/>
    <w:rsid w:val="005F03A0"/>
    <w:rsid w:val="005F0428"/>
    <w:rsid w:val="005F05A5"/>
    <w:rsid w:val="005F05E1"/>
    <w:rsid w:val="005F0AF8"/>
    <w:rsid w:val="005F22DA"/>
    <w:rsid w:val="005F244D"/>
    <w:rsid w:val="005F27B4"/>
    <w:rsid w:val="005F2B6C"/>
    <w:rsid w:val="005F38D3"/>
    <w:rsid w:val="005F3A8B"/>
    <w:rsid w:val="005F3CED"/>
    <w:rsid w:val="005F525F"/>
    <w:rsid w:val="005F5416"/>
    <w:rsid w:val="005F5AD1"/>
    <w:rsid w:val="005F5AED"/>
    <w:rsid w:val="005F627D"/>
    <w:rsid w:val="005F649A"/>
    <w:rsid w:val="005F6530"/>
    <w:rsid w:val="005F6AD9"/>
    <w:rsid w:val="005F760F"/>
    <w:rsid w:val="005F79EE"/>
    <w:rsid w:val="00600352"/>
    <w:rsid w:val="00600407"/>
    <w:rsid w:val="00600A5A"/>
    <w:rsid w:val="00600C51"/>
    <w:rsid w:val="0060110C"/>
    <w:rsid w:val="00601186"/>
    <w:rsid w:val="0060199A"/>
    <w:rsid w:val="00601E6B"/>
    <w:rsid w:val="00602067"/>
    <w:rsid w:val="006020D5"/>
    <w:rsid w:val="00602526"/>
    <w:rsid w:val="00602779"/>
    <w:rsid w:val="00602E84"/>
    <w:rsid w:val="006034C6"/>
    <w:rsid w:val="00604374"/>
    <w:rsid w:val="006046F5"/>
    <w:rsid w:val="006047A6"/>
    <w:rsid w:val="006049FF"/>
    <w:rsid w:val="00604D07"/>
    <w:rsid w:val="006054D1"/>
    <w:rsid w:val="006054F0"/>
    <w:rsid w:val="00605635"/>
    <w:rsid w:val="00605B08"/>
    <w:rsid w:val="00605E43"/>
    <w:rsid w:val="00606089"/>
    <w:rsid w:val="006060E4"/>
    <w:rsid w:val="006064E0"/>
    <w:rsid w:val="006064EF"/>
    <w:rsid w:val="00606A94"/>
    <w:rsid w:val="006073D7"/>
    <w:rsid w:val="006105BD"/>
    <w:rsid w:val="00610797"/>
    <w:rsid w:val="006107B8"/>
    <w:rsid w:val="00610B7A"/>
    <w:rsid w:val="0061116F"/>
    <w:rsid w:val="00611CC8"/>
    <w:rsid w:val="00611DD1"/>
    <w:rsid w:val="0061209D"/>
    <w:rsid w:val="0061258A"/>
    <w:rsid w:val="00612660"/>
    <w:rsid w:val="006133B1"/>
    <w:rsid w:val="00613861"/>
    <w:rsid w:val="006139F0"/>
    <w:rsid w:val="0061411F"/>
    <w:rsid w:val="00614487"/>
    <w:rsid w:val="006145B9"/>
    <w:rsid w:val="00615365"/>
    <w:rsid w:val="006157BD"/>
    <w:rsid w:val="00616A0A"/>
    <w:rsid w:val="00616C81"/>
    <w:rsid w:val="006179E6"/>
    <w:rsid w:val="00617C41"/>
    <w:rsid w:val="006200C9"/>
    <w:rsid w:val="0062019A"/>
    <w:rsid w:val="00620829"/>
    <w:rsid w:val="00620976"/>
    <w:rsid w:val="00620ABD"/>
    <w:rsid w:val="006218D8"/>
    <w:rsid w:val="00621ECF"/>
    <w:rsid w:val="00621FAF"/>
    <w:rsid w:val="006220D5"/>
    <w:rsid w:val="006229B0"/>
    <w:rsid w:val="00622B7A"/>
    <w:rsid w:val="00622D96"/>
    <w:rsid w:val="00622E25"/>
    <w:rsid w:val="00623145"/>
    <w:rsid w:val="0062395F"/>
    <w:rsid w:val="00623C1C"/>
    <w:rsid w:val="006249A1"/>
    <w:rsid w:val="006249AA"/>
    <w:rsid w:val="00624DB9"/>
    <w:rsid w:val="00625861"/>
    <w:rsid w:val="006266BC"/>
    <w:rsid w:val="00627120"/>
    <w:rsid w:val="006271F8"/>
    <w:rsid w:val="00627605"/>
    <w:rsid w:val="00627729"/>
    <w:rsid w:val="006278B9"/>
    <w:rsid w:val="00627EAE"/>
    <w:rsid w:val="006300EB"/>
    <w:rsid w:val="00630BE9"/>
    <w:rsid w:val="00630C8F"/>
    <w:rsid w:val="0063180D"/>
    <w:rsid w:val="00631AC0"/>
    <w:rsid w:val="00631F06"/>
    <w:rsid w:val="00631F6A"/>
    <w:rsid w:val="00631F94"/>
    <w:rsid w:val="006328A5"/>
    <w:rsid w:val="00633058"/>
    <w:rsid w:val="006334B4"/>
    <w:rsid w:val="00633871"/>
    <w:rsid w:val="00633EC2"/>
    <w:rsid w:val="00634468"/>
    <w:rsid w:val="006346D4"/>
    <w:rsid w:val="00634CCA"/>
    <w:rsid w:val="00634CEB"/>
    <w:rsid w:val="00635012"/>
    <w:rsid w:val="00635A5D"/>
    <w:rsid w:val="00635F1C"/>
    <w:rsid w:val="00636276"/>
    <w:rsid w:val="00636606"/>
    <w:rsid w:val="0063685E"/>
    <w:rsid w:val="00636DE4"/>
    <w:rsid w:val="00636F1B"/>
    <w:rsid w:val="006372DC"/>
    <w:rsid w:val="00637E7F"/>
    <w:rsid w:val="006400E5"/>
    <w:rsid w:val="006401A0"/>
    <w:rsid w:val="00640F62"/>
    <w:rsid w:val="00641791"/>
    <w:rsid w:val="006419F5"/>
    <w:rsid w:val="00641B40"/>
    <w:rsid w:val="00641E1B"/>
    <w:rsid w:val="00641FB8"/>
    <w:rsid w:val="006425E4"/>
    <w:rsid w:val="0064264B"/>
    <w:rsid w:val="006427CF"/>
    <w:rsid w:val="006433C4"/>
    <w:rsid w:val="006439FF"/>
    <w:rsid w:val="006442B0"/>
    <w:rsid w:val="00644500"/>
    <w:rsid w:val="00644BA3"/>
    <w:rsid w:val="00646B0C"/>
    <w:rsid w:val="0064705C"/>
    <w:rsid w:val="00647160"/>
    <w:rsid w:val="006477D8"/>
    <w:rsid w:val="00650443"/>
    <w:rsid w:val="006504C9"/>
    <w:rsid w:val="006513ED"/>
    <w:rsid w:val="006514DF"/>
    <w:rsid w:val="00651551"/>
    <w:rsid w:val="00651938"/>
    <w:rsid w:val="00651DC4"/>
    <w:rsid w:val="00651F4B"/>
    <w:rsid w:val="006521BB"/>
    <w:rsid w:val="006527E8"/>
    <w:rsid w:val="006529DC"/>
    <w:rsid w:val="00653ABE"/>
    <w:rsid w:val="00654161"/>
    <w:rsid w:val="006546A9"/>
    <w:rsid w:val="00654AB5"/>
    <w:rsid w:val="00654AC2"/>
    <w:rsid w:val="00654E8C"/>
    <w:rsid w:val="006550DA"/>
    <w:rsid w:val="00655303"/>
    <w:rsid w:val="0065540C"/>
    <w:rsid w:val="006556B7"/>
    <w:rsid w:val="00655C26"/>
    <w:rsid w:val="0065639F"/>
    <w:rsid w:val="006564CA"/>
    <w:rsid w:val="00656FED"/>
    <w:rsid w:val="00657B6F"/>
    <w:rsid w:val="00660142"/>
    <w:rsid w:val="006604CA"/>
    <w:rsid w:val="00660C11"/>
    <w:rsid w:val="00660DD1"/>
    <w:rsid w:val="00660EBC"/>
    <w:rsid w:val="0066102F"/>
    <w:rsid w:val="00661CBC"/>
    <w:rsid w:val="006623BF"/>
    <w:rsid w:val="00662A43"/>
    <w:rsid w:val="00662BAA"/>
    <w:rsid w:val="00662F82"/>
    <w:rsid w:val="006638EE"/>
    <w:rsid w:val="00663E12"/>
    <w:rsid w:val="006640A8"/>
    <w:rsid w:val="0066421C"/>
    <w:rsid w:val="00664BCC"/>
    <w:rsid w:val="00664C08"/>
    <w:rsid w:val="00665173"/>
    <w:rsid w:val="00665721"/>
    <w:rsid w:val="00665A54"/>
    <w:rsid w:val="0066632E"/>
    <w:rsid w:val="00666B11"/>
    <w:rsid w:val="00666B9D"/>
    <w:rsid w:val="00667F94"/>
    <w:rsid w:val="00667FCA"/>
    <w:rsid w:val="006704B9"/>
    <w:rsid w:val="00670A2B"/>
    <w:rsid w:val="00670C30"/>
    <w:rsid w:val="0067108D"/>
    <w:rsid w:val="006717B2"/>
    <w:rsid w:val="00671A57"/>
    <w:rsid w:val="00672121"/>
    <w:rsid w:val="006721C2"/>
    <w:rsid w:val="00672221"/>
    <w:rsid w:val="006725CB"/>
    <w:rsid w:val="006737D3"/>
    <w:rsid w:val="00673A4C"/>
    <w:rsid w:val="00674110"/>
    <w:rsid w:val="00674151"/>
    <w:rsid w:val="006742CE"/>
    <w:rsid w:val="00674E44"/>
    <w:rsid w:val="00675133"/>
    <w:rsid w:val="0067531C"/>
    <w:rsid w:val="00675966"/>
    <w:rsid w:val="00675A42"/>
    <w:rsid w:val="006760FD"/>
    <w:rsid w:val="0067642B"/>
    <w:rsid w:val="00676EC9"/>
    <w:rsid w:val="006773A9"/>
    <w:rsid w:val="00677412"/>
    <w:rsid w:val="006801FD"/>
    <w:rsid w:val="00680565"/>
    <w:rsid w:val="00680D18"/>
    <w:rsid w:val="006819BF"/>
    <w:rsid w:val="00682386"/>
    <w:rsid w:val="0068273D"/>
    <w:rsid w:val="00682DCD"/>
    <w:rsid w:val="00682E0C"/>
    <w:rsid w:val="0068356F"/>
    <w:rsid w:val="00683AE6"/>
    <w:rsid w:val="00683B7A"/>
    <w:rsid w:val="00683BDA"/>
    <w:rsid w:val="0068469A"/>
    <w:rsid w:val="00684C07"/>
    <w:rsid w:val="00685073"/>
    <w:rsid w:val="00685315"/>
    <w:rsid w:val="00685547"/>
    <w:rsid w:val="00685571"/>
    <w:rsid w:val="00685B09"/>
    <w:rsid w:val="00685D9A"/>
    <w:rsid w:val="0068632C"/>
    <w:rsid w:val="00686802"/>
    <w:rsid w:val="00686A92"/>
    <w:rsid w:val="00686FBD"/>
    <w:rsid w:val="006876D8"/>
    <w:rsid w:val="00687E89"/>
    <w:rsid w:val="00690961"/>
    <w:rsid w:val="00690A3C"/>
    <w:rsid w:val="00691222"/>
    <w:rsid w:val="00691755"/>
    <w:rsid w:val="00691CD7"/>
    <w:rsid w:val="006924B7"/>
    <w:rsid w:val="00692DFB"/>
    <w:rsid w:val="00693119"/>
    <w:rsid w:val="0069327B"/>
    <w:rsid w:val="00693836"/>
    <w:rsid w:val="00693D56"/>
    <w:rsid w:val="00693D60"/>
    <w:rsid w:val="00693F31"/>
    <w:rsid w:val="00694AE0"/>
    <w:rsid w:val="00694C3B"/>
    <w:rsid w:val="00695639"/>
    <w:rsid w:val="006961B4"/>
    <w:rsid w:val="006961C1"/>
    <w:rsid w:val="00696554"/>
    <w:rsid w:val="0069656C"/>
    <w:rsid w:val="0069657C"/>
    <w:rsid w:val="00696FD4"/>
    <w:rsid w:val="00697EC5"/>
    <w:rsid w:val="00697FF5"/>
    <w:rsid w:val="006A03DC"/>
    <w:rsid w:val="006A144E"/>
    <w:rsid w:val="006A1EAE"/>
    <w:rsid w:val="006A2548"/>
    <w:rsid w:val="006A2902"/>
    <w:rsid w:val="006A29B1"/>
    <w:rsid w:val="006A2B3B"/>
    <w:rsid w:val="006A2EC4"/>
    <w:rsid w:val="006A32E1"/>
    <w:rsid w:val="006A34C9"/>
    <w:rsid w:val="006A3867"/>
    <w:rsid w:val="006A3BCA"/>
    <w:rsid w:val="006A3C32"/>
    <w:rsid w:val="006A3C4F"/>
    <w:rsid w:val="006A3E0A"/>
    <w:rsid w:val="006A40B5"/>
    <w:rsid w:val="006A4645"/>
    <w:rsid w:val="006A48D2"/>
    <w:rsid w:val="006A49EA"/>
    <w:rsid w:val="006A4E74"/>
    <w:rsid w:val="006A6002"/>
    <w:rsid w:val="006A65C4"/>
    <w:rsid w:val="006A67E1"/>
    <w:rsid w:val="006A680A"/>
    <w:rsid w:val="006A6A52"/>
    <w:rsid w:val="006A6AE4"/>
    <w:rsid w:val="006A797A"/>
    <w:rsid w:val="006A7E6F"/>
    <w:rsid w:val="006B0319"/>
    <w:rsid w:val="006B0478"/>
    <w:rsid w:val="006B09C9"/>
    <w:rsid w:val="006B0AB2"/>
    <w:rsid w:val="006B0B05"/>
    <w:rsid w:val="006B0DF3"/>
    <w:rsid w:val="006B1C16"/>
    <w:rsid w:val="006B205E"/>
    <w:rsid w:val="006B20AE"/>
    <w:rsid w:val="006B20D9"/>
    <w:rsid w:val="006B2505"/>
    <w:rsid w:val="006B25D0"/>
    <w:rsid w:val="006B3130"/>
    <w:rsid w:val="006B32B7"/>
    <w:rsid w:val="006B3354"/>
    <w:rsid w:val="006B336A"/>
    <w:rsid w:val="006B33A7"/>
    <w:rsid w:val="006B3427"/>
    <w:rsid w:val="006B3B20"/>
    <w:rsid w:val="006B3EBB"/>
    <w:rsid w:val="006B4396"/>
    <w:rsid w:val="006B4A2C"/>
    <w:rsid w:val="006B59D6"/>
    <w:rsid w:val="006B5CBC"/>
    <w:rsid w:val="006B66AA"/>
    <w:rsid w:val="006B6BBA"/>
    <w:rsid w:val="006B6BBE"/>
    <w:rsid w:val="006B6D15"/>
    <w:rsid w:val="006B6D8A"/>
    <w:rsid w:val="006B7468"/>
    <w:rsid w:val="006B75E2"/>
    <w:rsid w:val="006B7D19"/>
    <w:rsid w:val="006C00EE"/>
    <w:rsid w:val="006C01B9"/>
    <w:rsid w:val="006C0202"/>
    <w:rsid w:val="006C1976"/>
    <w:rsid w:val="006C1A92"/>
    <w:rsid w:val="006C1E4F"/>
    <w:rsid w:val="006C1EC3"/>
    <w:rsid w:val="006C1FEE"/>
    <w:rsid w:val="006C2E66"/>
    <w:rsid w:val="006C2F53"/>
    <w:rsid w:val="006C317F"/>
    <w:rsid w:val="006C34D8"/>
    <w:rsid w:val="006C3DED"/>
    <w:rsid w:val="006C3E5F"/>
    <w:rsid w:val="006C4EDC"/>
    <w:rsid w:val="006C4F58"/>
    <w:rsid w:val="006C51A8"/>
    <w:rsid w:val="006C59FB"/>
    <w:rsid w:val="006C5A91"/>
    <w:rsid w:val="006C5C20"/>
    <w:rsid w:val="006C6308"/>
    <w:rsid w:val="006C6496"/>
    <w:rsid w:val="006C6599"/>
    <w:rsid w:val="006C695A"/>
    <w:rsid w:val="006C69D9"/>
    <w:rsid w:val="006C6A5D"/>
    <w:rsid w:val="006C6AA0"/>
    <w:rsid w:val="006C6D76"/>
    <w:rsid w:val="006C73E2"/>
    <w:rsid w:val="006C7698"/>
    <w:rsid w:val="006C7906"/>
    <w:rsid w:val="006C7972"/>
    <w:rsid w:val="006C7D77"/>
    <w:rsid w:val="006C7FE6"/>
    <w:rsid w:val="006D06C0"/>
    <w:rsid w:val="006D0B69"/>
    <w:rsid w:val="006D0C88"/>
    <w:rsid w:val="006D0CDD"/>
    <w:rsid w:val="006D0E85"/>
    <w:rsid w:val="006D14B9"/>
    <w:rsid w:val="006D1AF7"/>
    <w:rsid w:val="006D22E7"/>
    <w:rsid w:val="006D27A6"/>
    <w:rsid w:val="006D2C39"/>
    <w:rsid w:val="006D2DDC"/>
    <w:rsid w:val="006D3245"/>
    <w:rsid w:val="006D3974"/>
    <w:rsid w:val="006D3ADC"/>
    <w:rsid w:val="006D3CCC"/>
    <w:rsid w:val="006D445C"/>
    <w:rsid w:val="006D477F"/>
    <w:rsid w:val="006D4B66"/>
    <w:rsid w:val="006D4B6F"/>
    <w:rsid w:val="006D55F7"/>
    <w:rsid w:val="006D6184"/>
    <w:rsid w:val="006D66F2"/>
    <w:rsid w:val="006D72DC"/>
    <w:rsid w:val="006D7358"/>
    <w:rsid w:val="006D7CFB"/>
    <w:rsid w:val="006D7DFA"/>
    <w:rsid w:val="006E0952"/>
    <w:rsid w:val="006E09AC"/>
    <w:rsid w:val="006E0FDB"/>
    <w:rsid w:val="006E124E"/>
    <w:rsid w:val="006E1EAB"/>
    <w:rsid w:val="006E2100"/>
    <w:rsid w:val="006E222B"/>
    <w:rsid w:val="006E23CC"/>
    <w:rsid w:val="006E264D"/>
    <w:rsid w:val="006E2750"/>
    <w:rsid w:val="006E27DA"/>
    <w:rsid w:val="006E2E1A"/>
    <w:rsid w:val="006E357E"/>
    <w:rsid w:val="006E3784"/>
    <w:rsid w:val="006E3808"/>
    <w:rsid w:val="006E3D48"/>
    <w:rsid w:val="006E3D6D"/>
    <w:rsid w:val="006E3EAA"/>
    <w:rsid w:val="006E43AB"/>
    <w:rsid w:val="006E4991"/>
    <w:rsid w:val="006E4ACB"/>
    <w:rsid w:val="006E4AEF"/>
    <w:rsid w:val="006E4B1A"/>
    <w:rsid w:val="006E5026"/>
    <w:rsid w:val="006E51C7"/>
    <w:rsid w:val="006E5383"/>
    <w:rsid w:val="006E54D8"/>
    <w:rsid w:val="006E5DBA"/>
    <w:rsid w:val="006E6022"/>
    <w:rsid w:val="006E603A"/>
    <w:rsid w:val="006E60B0"/>
    <w:rsid w:val="006E75E0"/>
    <w:rsid w:val="006E7C21"/>
    <w:rsid w:val="006F007F"/>
    <w:rsid w:val="006F0586"/>
    <w:rsid w:val="006F06FB"/>
    <w:rsid w:val="006F1F71"/>
    <w:rsid w:val="006F2471"/>
    <w:rsid w:val="006F2798"/>
    <w:rsid w:val="006F28C8"/>
    <w:rsid w:val="006F2C48"/>
    <w:rsid w:val="006F3211"/>
    <w:rsid w:val="006F3896"/>
    <w:rsid w:val="006F45D1"/>
    <w:rsid w:val="006F4697"/>
    <w:rsid w:val="006F4703"/>
    <w:rsid w:val="006F491A"/>
    <w:rsid w:val="006F5197"/>
    <w:rsid w:val="006F5454"/>
    <w:rsid w:val="006F57F1"/>
    <w:rsid w:val="006F5D9C"/>
    <w:rsid w:val="006F67C5"/>
    <w:rsid w:val="006F7504"/>
    <w:rsid w:val="006F78E1"/>
    <w:rsid w:val="006F7DB9"/>
    <w:rsid w:val="006F7E86"/>
    <w:rsid w:val="007000F1"/>
    <w:rsid w:val="007002DD"/>
    <w:rsid w:val="0070040A"/>
    <w:rsid w:val="00701E04"/>
    <w:rsid w:val="00702083"/>
    <w:rsid w:val="007024DB"/>
    <w:rsid w:val="00702609"/>
    <w:rsid w:val="00702CE3"/>
    <w:rsid w:val="00702D3A"/>
    <w:rsid w:val="007031E8"/>
    <w:rsid w:val="00703455"/>
    <w:rsid w:val="007034AB"/>
    <w:rsid w:val="00703A99"/>
    <w:rsid w:val="0070459F"/>
    <w:rsid w:val="007045FC"/>
    <w:rsid w:val="007047C1"/>
    <w:rsid w:val="00704D6F"/>
    <w:rsid w:val="00704E08"/>
    <w:rsid w:val="00704F45"/>
    <w:rsid w:val="007055B1"/>
    <w:rsid w:val="00705BCD"/>
    <w:rsid w:val="00705D6E"/>
    <w:rsid w:val="00705E49"/>
    <w:rsid w:val="00706106"/>
    <w:rsid w:val="00706146"/>
    <w:rsid w:val="007065C4"/>
    <w:rsid w:val="00706E79"/>
    <w:rsid w:val="007075B5"/>
    <w:rsid w:val="00707633"/>
    <w:rsid w:val="0070765E"/>
    <w:rsid w:val="007076C6"/>
    <w:rsid w:val="0070789E"/>
    <w:rsid w:val="00710118"/>
    <w:rsid w:val="0071019A"/>
    <w:rsid w:val="007104A5"/>
    <w:rsid w:val="0071127F"/>
    <w:rsid w:val="007112BE"/>
    <w:rsid w:val="007117FE"/>
    <w:rsid w:val="007119D9"/>
    <w:rsid w:val="00711C39"/>
    <w:rsid w:val="0071276E"/>
    <w:rsid w:val="00713A99"/>
    <w:rsid w:val="00713CAC"/>
    <w:rsid w:val="00713DC6"/>
    <w:rsid w:val="00714053"/>
    <w:rsid w:val="0071419F"/>
    <w:rsid w:val="00714355"/>
    <w:rsid w:val="0071481B"/>
    <w:rsid w:val="007159F9"/>
    <w:rsid w:val="00715C2E"/>
    <w:rsid w:val="00715CCF"/>
    <w:rsid w:val="00715EBD"/>
    <w:rsid w:val="00715F62"/>
    <w:rsid w:val="007167EF"/>
    <w:rsid w:val="00717104"/>
    <w:rsid w:val="007172FA"/>
    <w:rsid w:val="00717416"/>
    <w:rsid w:val="00717A4F"/>
    <w:rsid w:val="00717AB6"/>
    <w:rsid w:val="00717C5E"/>
    <w:rsid w:val="00717CDB"/>
    <w:rsid w:val="00720369"/>
    <w:rsid w:val="00720DA6"/>
    <w:rsid w:val="00720EC8"/>
    <w:rsid w:val="00720F5F"/>
    <w:rsid w:val="00721553"/>
    <w:rsid w:val="007216D2"/>
    <w:rsid w:val="00721C62"/>
    <w:rsid w:val="00721CA9"/>
    <w:rsid w:val="00721F48"/>
    <w:rsid w:val="007221AD"/>
    <w:rsid w:val="0072251F"/>
    <w:rsid w:val="007232FA"/>
    <w:rsid w:val="007233C1"/>
    <w:rsid w:val="007233EA"/>
    <w:rsid w:val="00723B6D"/>
    <w:rsid w:val="00723F77"/>
    <w:rsid w:val="00724642"/>
    <w:rsid w:val="00725245"/>
    <w:rsid w:val="00725CBD"/>
    <w:rsid w:val="0072606C"/>
    <w:rsid w:val="00726615"/>
    <w:rsid w:val="00727443"/>
    <w:rsid w:val="00727817"/>
    <w:rsid w:val="00727C66"/>
    <w:rsid w:val="007304AF"/>
    <w:rsid w:val="00730DA3"/>
    <w:rsid w:val="00730E39"/>
    <w:rsid w:val="00731715"/>
    <w:rsid w:val="0073198B"/>
    <w:rsid w:val="00731F11"/>
    <w:rsid w:val="0073228C"/>
    <w:rsid w:val="00732731"/>
    <w:rsid w:val="00732D32"/>
    <w:rsid w:val="007334A6"/>
    <w:rsid w:val="00733989"/>
    <w:rsid w:val="00733DF9"/>
    <w:rsid w:val="00734812"/>
    <w:rsid w:val="00734B90"/>
    <w:rsid w:val="00734F85"/>
    <w:rsid w:val="007350BD"/>
    <w:rsid w:val="007351A6"/>
    <w:rsid w:val="007356C3"/>
    <w:rsid w:val="007365EB"/>
    <w:rsid w:val="007366D4"/>
    <w:rsid w:val="00736AF1"/>
    <w:rsid w:val="00736F80"/>
    <w:rsid w:val="00737554"/>
    <w:rsid w:val="00737778"/>
    <w:rsid w:val="00740052"/>
    <w:rsid w:val="00740534"/>
    <w:rsid w:val="007405E1"/>
    <w:rsid w:val="00740A44"/>
    <w:rsid w:val="00740D82"/>
    <w:rsid w:val="00740ED6"/>
    <w:rsid w:val="00741093"/>
    <w:rsid w:val="007425E0"/>
    <w:rsid w:val="00743247"/>
    <w:rsid w:val="00743556"/>
    <w:rsid w:val="00743E82"/>
    <w:rsid w:val="00744603"/>
    <w:rsid w:val="00744865"/>
    <w:rsid w:val="007450F0"/>
    <w:rsid w:val="0074513A"/>
    <w:rsid w:val="0074583F"/>
    <w:rsid w:val="0074616A"/>
    <w:rsid w:val="0074652D"/>
    <w:rsid w:val="00747685"/>
    <w:rsid w:val="00747724"/>
    <w:rsid w:val="00750363"/>
    <w:rsid w:val="00750638"/>
    <w:rsid w:val="0075083C"/>
    <w:rsid w:val="00750CF9"/>
    <w:rsid w:val="0075131B"/>
    <w:rsid w:val="00751CF0"/>
    <w:rsid w:val="007523A6"/>
    <w:rsid w:val="007527D7"/>
    <w:rsid w:val="007529AB"/>
    <w:rsid w:val="007529E7"/>
    <w:rsid w:val="00752A6F"/>
    <w:rsid w:val="00752B41"/>
    <w:rsid w:val="007535BB"/>
    <w:rsid w:val="0075370E"/>
    <w:rsid w:val="00753D73"/>
    <w:rsid w:val="00754729"/>
    <w:rsid w:val="00754933"/>
    <w:rsid w:val="00754BAB"/>
    <w:rsid w:val="00754C60"/>
    <w:rsid w:val="00754FF2"/>
    <w:rsid w:val="007556AA"/>
    <w:rsid w:val="00756459"/>
    <w:rsid w:val="007564A6"/>
    <w:rsid w:val="0075706F"/>
    <w:rsid w:val="00757195"/>
    <w:rsid w:val="00757291"/>
    <w:rsid w:val="00757651"/>
    <w:rsid w:val="007579B7"/>
    <w:rsid w:val="00757EA5"/>
    <w:rsid w:val="007603F0"/>
    <w:rsid w:val="00760764"/>
    <w:rsid w:val="00760AB1"/>
    <w:rsid w:val="00760E70"/>
    <w:rsid w:val="0076100E"/>
    <w:rsid w:val="007611EB"/>
    <w:rsid w:val="007612D7"/>
    <w:rsid w:val="007613CE"/>
    <w:rsid w:val="00761C0E"/>
    <w:rsid w:val="00761E80"/>
    <w:rsid w:val="007626DF"/>
    <w:rsid w:val="0076298A"/>
    <w:rsid w:val="00762A18"/>
    <w:rsid w:val="00762AC7"/>
    <w:rsid w:val="00763204"/>
    <w:rsid w:val="00763535"/>
    <w:rsid w:val="00763823"/>
    <w:rsid w:val="00764271"/>
    <w:rsid w:val="007642FF"/>
    <w:rsid w:val="0076455E"/>
    <w:rsid w:val="00766F38"/>
    <w:rsid w:val="00767858"/>
    <w:rsid w:val="00767975"/>
    <w:rsid w:val="007679D1"/>
    <w:rsid w:val="00767D9D"/>
    <w:rsid w:val="00770041"/>
    <w:rsid w:val="007700BC"/>
    <w:rsid w:val="007703F6"/>
    <w:rsid w:val="00770911"/>
    <w:rsid w:val="00771048"/>
    <w:rsid w:val="00771378"/>
    <w:rsid w:val="00771AA3"/>
    <w:rsid w:val="00771DAF"/>
    <w:rsid w:val="007720C4"/>
    <w:rsid w:val="007723B8"/>
    <w:rsid w:val="00772429"/>
    <w:rsid w:val="00772C82"/>
    <w:rsid w:val="007731E3"/>
    <w:rsid w:val="00773408"/>
    <w:rsid w:val="007737E9"/>
    <w:rsid w:val="00773DBE"/>
    <w:rsid w:val="007744E3"/>
    <w:rsid w:val="00774BB3"/>
    <w:rsid w:val="00774D3D"/>
    <w:rsid w:val="007756ED"/>
    <w:rsid w:val="007757A8"/>
    <w:rsid w:val="00776A55"/>
    <w:rsid w:val="00776A76"/>
    <w:rsid w:val="00776F25"/>
    <w:rsid w:val="0077703C"/>
    <w:rsid w:val="00777128"/>
    <w:rsid w:val="007774B6"/>
    <w:rsid w:val="00780700"/>
    <w:rsid w:val="007811C6"/>
    <w:rsid w:val="00781EC1"/>
    <w:rsid w:val="00782154"/>
    <w:rsid w:val="0078284C"/>
    <w:rsid w:val="00782A2D"/>
    <w:rsid w:val="00782E7E"/>
    <w:rsid w:val="00783336"/>
    <w:rsid w:val="007834DB"/>
    <w:rsid w:val="007837D1"/>
    <w:rsid w:val="00784191"/>
    <w:rsid w:val="0078596D"/>
    <w:rsid w:val="00785B5C"/>
    <w:rsid w:val="00786B79"/>
    <w:rsid w:val="00787544"/>
    <w:rsid w:val="00787E4C"/>
    <w:rsid w:val="00787E9C"/>
    <w:rsid w:val="00790C30"/>
    <w:rsid w:val="00790E30"/>
    <w:rsid w:val="007912BB"/>
    <w:rsid w:val="00791BEF"/>
    <w:rsid w:val="00792A80"/>
    <w:rsid w:val="00792ADC"/>
    <w:rsid w:val="00792B8E"/>
    <w:rsid w:val="00792C0F"/>
    <w:rsid w:val="007931AC"/>
    <w:rsid w:val="00793574"/>
    <w:rsid w:val="007935F0"/>
    <w:rsid w:val="0079374D"/>
    <w:rsid w:val="007937A4"/>
    <w:rsid w:val="0079391B"/>
    <w:rsid w:val="00793AAE"/>
    <w:rsid w:val="00793C43"/>
    <w:rsid w:val="00793E4F"/>
    <w:rsid w:val="00793EFC"/>
    <w:rsid w:val="00793F07"/>
    <w:rsid w:val="00794122"/>
    <w:rsid w:val="007948D1"/>
    <w:rsid w:val="00795007"/>
    <w:rsid w:val="007951A4"/>
    <w:rsid w:val="00795323"/>
    <w:rsid w:val="00795748"/>
    <w:rsid w:val="00795778"/>
    <w:rsid w:val="00795830"/>
    <w:rsid w:val="00796CC8"/>
    <w:rsid w:val="00797103"/>
    <w:rsid w:val="007975E5"/>
    <w:rsid w:val="007976F6"/>
    <w:rsid w:val="00797812"/>
    <w:rsid w:val="00797C00"/>
    <w:rsid w:val="007A09A9"/>
    <w:rsid w:val="007A0C3E"/>
    <w:rsid w:val="007A0CF1"/>
    <w:rsid w:val="007A1A6C"/>
    <w:rsid w:val="007A24FD"/>
    <w:rsid w:val="007A3765"/>
    <w:rsid w:val="007A442C"/>
    <w:rsid w:val="007A443E"/>
    <w:rsid w:val="007A4518"/>
    <w:rsid w:val="007A4639"/>
    <w:rsid w:val="007A47EA"/>
    <w:rsid w:val="007A4845"/>
    <w:rsid w:val="007A487A"/>
    <w:rsid w:val="007A4E37"/>
    <w:rsid w:val="007A5645"/>
    <w:rsid w:val="007A569C"/>
    <w:rsid w:val="007A5AE6"/>
    <w:rsid w:val="007A6137"/>
    <w:rsid w:val="007A6448"/>
    <w:rsid w:val="007A6749"/>
    <w:rsid w:val="007B0927"/>
    <w:rsid w:val="007B09CD"/>
    <w:rsid w:val="007B0D2B"/>
    <w:rsid w:val="007B0EC7"/>
    <w:rsid w:val="007B156C"/>
    <w:rsid w:val="007B20F7"/>
    <w:rsid w:val="007B21E2"/>
    <w:rsid w:val="007B2277"/>
    <w:rsid w:val="007B2AC2"/>
    <w:rsid w:val="007B2B9C"/>
    <w:rsid w:val="007B2D61"/>
    <w:rsid w:val="007B2E88"/>
    <w:rsid w:val="007B301D"/>
    <w:rsid w:val="007B34F7"/>
    <w:rsid w:val="007B35B4"/>
    <w:rsid w:val="007B36EB"/>
    <w:rsid w:val="007B3A21"/>
    <w:rsid w:val="007B450C"/>
    <w:rsid w:val="007B4BED"/>
    <w:rsid w:val="007B5278"/>
    <w:rsid w:val="007B5AB2"/>
    <w:rsid w:val="007B5DD0"/>
    <w:rsid w:val="007B6B92"/>
    <w:rsid w:val="007B76F2"/>
    <w:rsid w:val="007B7E06"/>
    <w:rsid w:val="007C05D7"/>
    <w:rsid w:val="007C1BCD"/>
    <w:rsid w:val="007C2307"/>
    <w:rsid w:val="007C2398"/>
    <w:rsid w:val="007C2DD7"/>
    <w:rsid w:val="007C3D36"/>
    <w:rsid w:val="007C3FFA"/>
    <w:rsid w:val="007C4469"/>
    <w:rsid w:val="007C4615"/>
    <w:rsid w:val="007C47ED"/>
    <w:rsid w:val="007C50E0"/>
    <w:rsid w:val="007C5CE8"/>
    <w:rsid w:val="007C60D4"/>
    <w:rsid w:val="007C6252"/>
    <w:rsid w:val="007C64EA"/>
    <w:rsid w:val="007C6AF8"/>
    <w:rsid w:val="007C6BC3"/>
    <w:rsid w:val="007C7875"/>
    <w:rsid w:val="007C78CD"/>
    <w:rsid w:val="007D0601"/>
    <w:rsid w:val="007D0BF6"/>
    <w:rsid w:val="007D0CD8"/>
    <w:rsid w:val="007D0FF6"/>
    <w:rsid w:val="007D1F7F"/>
    <w:rsid w:val="007D3B8B"/>
    <w:rsid w:val="007D3D4A"/>
    <w:rsid w:val="007D4288"/>
    <w:rsid w:val="007D4717"/>
    <w:rsid w:val="007D51A5"/>
    <w:rsid w:val="007D5B7E"/>
    <w:rsid w:val="007D5BC2"/>
    <w:rsid w:val="007D6704"/>
    <w:rsid w:val="007D7BD3"/>
    <w:rsid w:val="007E0348"/>
    <w:rsid w:val="007E06A4"/>
    <w:rsid w:val="007E08CD"/>
    <w:rsid w:val="007E0B2B"/>
    <w:rsid w:val="007E0D70"/>
    <w:rsid w:val="007E0E86"/>
    <w:rsid w:val="007E1064"/>
    <w:rsid w:val="007E1265"/>
    <w:rsid w:val="007E1C88"/>
    <w:rsid w:val="007E24C1"/>
    <w:rsid w:val="007E2615"/>
    <w:rsid w:val="007E2B4B"/>
    <w:rsid w:val="007E3217"/>
    <w:rsid w:val="007E3229"/>
    <w:rsid w:val="007E33DD"/>
    <w:rsid w:val="007E3A28"/>
    <w:rsid w:val="007E3A41"/>
    <w:rsid w:val="007E3B81"/>
    <w:rsid w:val="007E3D73"/>
    <w:rsid w:val="007E3DC2"/>
    <w:rsid w:val="007E4248"/>
    <w:rsid w:val="007E47D0"/>
    <w:rsid w:val="007E4BA3"/>
    <w:rsid w:val="007E5235"/>
    <w:rsid w:val="007E5FD5"/>
    <w:rsid w:val="007E6E39"/>
    <w:rsid w:val="007E735B"/>
    <w:rsid w:val="007E7BD0"/>
    <w:rsid w:val="007E7E97"/>
    <w:rsid w:val="007F095B"/>
    <w:rsid w:val="007F0ED8"/>
    <w:rsid w:val="007F10B1"/>
    <w:rsid w:val="007F19D4"/>
    <w:rsid w:val="007F1AA3"/>
    <w:rsid w:val="007F1D0F"/>
    <w:rsid w:val="007F1E01"/>
    <w:rsid w:val="007F20EB"/>
    <w:rsid w:val="007F23FB"/>
    <w:rsid w:val="007F24EB"/>
    <w:rsid w:val="007F2BF4"/>
    <w:rsid w:val="007F2E53"/>
    <w:rsid w:val="007F313E"/>
    <w:rsid w:val="007F35F8"/>
    <w:rsid w:val="007F3684"/>
    <w:rsid w:val="007F3715"/>
    <w:rsid w:val="007F3E0F"/>
    <w:rsid w:val="007F4051"/>
    <w:rsid w:val="007F46D8"/>
    <w:rsid w:val="007F4DEB"/>
    <w:rsid w:val="007F4E3C"/>
    <w:rsid w:val="007F519E"/>
    <w:rsid w:val="007F51C9"/>
    <w:rsid w:val="007F5492"/>
    <w:rsid w:val="007F62F3"/>
    <w:rsid w:val="007F63D1"/>
    <w:rsid w:val="007F6E1D"/>
    <w:rsid w:val="007F7025"/>
    <w:rsid w:val="007F705B"/>
    <w:rsid w:val="007F71CC"/>
    <w:rsid w:val="007F72B1"/>
    <w:rsid w:val="007F7561"/>
    <w:rsid w:val="007F781F"/>
    <w:rsid w:val="007F78D9"/>
    <w:rsid w:val="007F7FC9"/>
    <w:rsid w:val="008016AA"/>
    <w:rsid w:val="00802233"/>
    <w:rsid w:val="00802415"/>
    <w:rsid w:val="00803ADC"/>
    <w:rsid w:val="00803C66"/>
    <w:rsid w:val="00803E0D"/>
    <w:rsid w:val="00804CB4"/>
    <w:rsid w:val="008052F6"/>
    <w:rsid w:val="0080572A"/>
    <w:rsid w:val="00805C30"/>
    <w:rsid w:val="00805D3E"/>
    <w:rsid w:val="00805DB1"/>
    <w:rsid w:val="008061B4"/>
    <w:rsid w:val="00806F8B"/>
    <w:rsid w:val="008070FD"/>
    <w:rsid w:val="00807190"/>
    <w:rsid w:val="008075C9"/>
    <w:rsid w:val="008078EE"/>
    <w:rsid w:val="00807E24"/>
    <w:rsid w:val="00810165"/>
    <w:rsid w:val="008103E6"/>
    <w:rsid w:val="00810ACD"/>
    <w:rsid w:val="00810C45"/>
    <w:rsid w:val="0081140A"/>
    <w:rsid w:val="008117D8"/>
    <w:rsid w:val="00811B02"/>
    <w:rsid w:val="008122A2"/>
    <w:rsid w:val="008126F8"/>
    <w:rsid w:val="0081280B"/>
    <w:rsid w:val="00813855"/>
    <w:rsid w:val="00813DC4"/>
    <w:rsid w:val="0081416B"/>
    <w:rsid w:val="00814341"/>
    <w:rsid w:val="008144C3"/>
    <w:rsid w:val="008152F9"/>
    <w:rsid w:val="00815956"/>
    <w:rsid w:val="008159F9"/>
    <w:rsid w:val="0081746B"/>
    <w:rsid w:val="00817904"/>
    <w:rsid w:val="00817BC5"/>
    <w:rsid w:val="00817CA7"/>
    <w:rsid w:val="00817CCF"/>
    <w:rsid w:val="00821273"/>
    <w:rsid w:val="008213B2"/>
    <w:rsid w:val="00821634"/>
    <w:rsid w:val="00821933"/>
    <w:rsid w:val="00822123"/>
    <w:rsid w:val="00822E70"/>
    <w:rsid w:val="00823190"/>
    <w:rsid w:val="008231F6"/>
    <w:rsid w:val="00823207"/>
    <w:rsid w:val="0082331E"/>
    <w:rsid w:val="008238AD"/>
    <w:rsid w:val="00823BAB"/>
    <w:rsid w:val="00823F4A"/>
    <w:rsid w:val="00824A6A"/>
    <w:rsid w:val="008259B4"/>
    <w:rsid w:val="00825A43"/>
    <w:rsid w:val="00825D08"/>
    <w:rsid w:val="00826041"/>
    <w:rsid w:val="008265E0"/>
    <w:rsid w:val="00826DCC"/>
    <w:rsid w:val="00827D22"/>
    <w:rsid w:val="00830343"/>
    <w:rsid w:val="008315B0"/>
    <w:rsid w:val="00831DFD"/>
    <w:rsid w:val="00832528"/>
    <w:rsid w:val="008329A9"/>
    <w:rsid w:val="00832C23"/>
    <w:rsid w:val="00834004"/>
    <w:rsid w:val="00834474"/>
    <w:rsid w:val="00835035"/>
    <w:rsid w:val="00835103"/>
    <w:rsid w:val="00835502"/>
    <w:rsid w:val="008363B1"/>
    <w:rsid w:val="008365DE"/>
    <w:rsid w:val="00836662"/>
    <w:rsid w:val="0083688D"/>
    <w:rsid w:val="00836948"/>
    <w:rsid w:val="00837D51"/>
    <w:rsid w:val="00837EA8"/>
    <w:rsid w:val="00837FEE"/>
    <w:rsid w:val="008400A0"/>
    <w:rsid w:val="00840711"/>
    <w:rsid w:val="0084106F"/>
    <w:rsid w:val="00841AAF"/>
    <w:rsid w:val="00842103"/>
    <w:rsid w:val="008422A9"/>
    <w:rsid w:val="0084256A"/>
    <w:rsid w:val="00842910"/>
    <w:rsid w:val="00842990"/>
    <w:rsid w:val="008430D8"/>
    <w:rsid w:val="008431E2"/>
    <w:rsid w:val="00844172"/>
    <w:rsid w:val="00844544"/>
    <w:rsid w:val="008448E2"/>
    <w:rsid w:val="00844BF2"/>
    <w:rsid w:val="00844E0B"/>
    <w:rsid w:val="00845371"/>
    <w:rsid w:val="00845A94"/>
    <w:rsid w:val="00846056"/>
    <w:rsid w:val="0084671E"/>
    <w:rsid w:val="00846FEE"/>
    <w:rsid w:val="008475BB"/>
    <w:rsid w:val="00850409"/>
    <w:rsid w:val="00850967"/>
    <w:rsid w:val="00850A6F"/>
    <w:rsid w:val="00850E23"/>
    <w:rsid w:val="00851703"/>
    <w:rsid w:val="0085178D"/>
    <w:rsid w:val="008517E6"/>
    <w:rsid w:val="00851A2A"/>
    <w:rsid w:val="00851B52"/>
    <w:rsid w:val="00851B5E"/>
    <w:rsid w:val="0085297D"/>
    <w:rsid w:val="00852BA1"/>
    <w:rsid w:val="00852C29"/>
    <w:rsid w:val="00853825"/>
    <w:rsid w:val="00853CC5"/>
    <w:rsid w:val="00853FC2"/>
    <w:rsid w:val="0085487B"/>
    <w:rsid w:val="008551AC"/>
    <w:rsid w:val="008552D3"/>
    <w:rsid w:val="00855728"/>
    <w:rsid w:val="0085574C"/>
    <w:rsid w:val="00855946"/>
    <w:rsid w:val="00855A46"/>
    <w:rsid w:val="00855DF1"/>
    <w:rsid w:val="00855FB1"/>
    <w:rsid w:val="008563C1"/>
    <w:rsid w:val="00856A2E"/>
    <w:rsid w:val="00856B59"/>
    <w:rsid w:val="0086003B"/>
    <w:rsid w:val="00860626"/>
    <w:rsid w:val="00860801"/>
    <w:rsid w:val="008617A7"/>
    <w:rsid w:val="0086188B"/>
    <w:rsid w:val="00861B31"/>
    <w:rsid w:val="00861FC8"/>
    <w:rsid w:val="008622EC"/>
    <w:rsid w:val="00862311"/>
    <w:rsid w:val="008624DB"/>
    <w:rsid w:val="00862834"/>
    <w:rsid w:val="00862952"/>
    <w:rsid w:val="00862F2B"/>
    <w:rsid w:val="00863309"/>
    <w:rsid w:val="008634EB"/>
    <w:rsid w:val="0086381B"/>
    <w:rsid w:val="00863AD6"/>
    <w:rsid w:val="008647B6"/>
    <w:rsid w:val="0086524B"/>
    <w:rsid w:val="008655C9"/>
    <w:rsid w:val="008671F7"/>
    <w:rsid w:val="0086724D"/>
    <w:rsid w:val="008679C4"/>
    <w:rsid w:val="00867AEA"/>
    <w:rsid w:val="0087006E"/>
    <w:rsid w:val="008700E4"/>
    <w:rsid w:val="00870432"/>
    <w:rsid w:val="0087070F"/>
    <w:rsid w:val="00871143"/>
    <w:rsid w:val="008712E7"/>
    <w:rsid w:val="00871745"/>
    <w:rsid w:val="00871E20"/>
    <w:rsid w:val="00871E75"/>
    <w:rsid w:val="00871FF9"/>
    <w:rsid w:val="0087258C"/>
    <w:rsid w:val="00872AB3"/>
    <w:rsid w:val="00872ABE"/>
    <w:rsid w:val="00872B51"/>
    <w:rsid w:val="008735FB"/>
    <w:rsid w:val="00873C34"/>
    <w:rsid w:val="008740BF"/>
    <w:rsid w:val="00874453"/>
    <w:rsid w:val="00874C21"/>
    <w:rsid w:val="00874FD4"/>
    <w:rsid w:val="008750CA"/>
    <w:rsid w:val="008752D5"/>
    <w:rsid w:val="0087532E"/>
    <w:rsid w:val="00875EEE"/>
    <w:rsid w:val="008764DB"/>
    <w:rsid w:val="00876980"/>
    <w:rsid w:val="00877C91"/>
    <w:rsid w:val="0088043F"/>
    <w:rsid w:val="00881CC3"/>
    <w:rsid w:val="00881DF3"/>
    <w:rsid w:val="00881F64"/>
    <w:rsid w:val="008821A5"/>
    <w:rsid w:val="008821C1"/>
    <w:rsid w:val="008825DA"/>
    <w:rsid w:val="0088278B"/>
    <w:rsid w:val="008827C3"/>
    <w:rsid w:val="00883C7F"/>
    <w:rsid w:val="00884194"/>
    <w:rsid w:val="00884D9C"/>
    <w:rsid w:val="008852BC"/>
    <w:rsid w:val="0088534E"/>
    <w:rsid w:val="008859AC"/>
    <w:rsid w:val="00885C3A"/>
    <w:rsid w:val="00886042"/>
    <w:rsid w:val="00886242"/>
    <w:rsid w:val="00886679"/>
    <w:rsid w:val="008869DC"/>
    <w:rsid w:val="00886C0C"/>
    <w:rsid w:val="0088703B"/>
    <w:rsid w:val="00887338"/>
    <w:rsid w:val="008877BA"/>
    <w:rsid w:val="00887AB0"/>
    <w:rsid w:val="00890402"/>
    <w:rsid w:val="00890EEE"/>
    <w:rsid w:val="00891085"/>
    <w:rsid w:val="0089108D"/>
    <w:rsid w:val="008917AD"/>
    <w:rsid w:val="00891C08"/>
    <w:rsid w:val="00891EE9"/>
    <w:rsid w:val="008923EB"/>
    <w:rsid w:val="00892DD5"/>
    <w:rsid w:val="00892E37"/>
    <w:rsid w:val="00892EA8"/>
    <w:rsid w:val="00893781"/>
    <w:rsid w:val="00893C07"/>
    <w:rsid w:val="008944AA"/>
    <w:rsid w:val="00896D3B"/>
    <w:rsid w:val="00897BFE"/>
    <w:rsid w:val="008A00F3"/>
    <w:rsid w:val="008A0398"/>
    <w:rsid w:val="008A177B"/>
    <w:rsid w:val="008A202F"/>
    <w:rsid w:val="008A222D"/>
    <w:rsid w:val="008A2ACF"/>
    <w:rsid w:val="008A2E3F"/>
    <w:rsid w:val="008A2FB3"/>
    <w:rsid w:val="008A3E3A"/>
    <w:rsid w:val="008A42E0"/>
    <w:rsid w:val="008A4A35"/>
    <w:rsid w:val="008A4AEF"/>
    <w:rsid w:val="008A4CC7"/>
    <w:rsid w:val="008A4FD4"/>
    <w:rsid w:val="008A5016"/>
    <w:rsid w:val="008A53C1"/>
    <w:rsid w:val="008A53CA"/>
    <w:rsid w:val="008A54AE"/>
    <w:rsid w:val="008A562B"/>
    <w:rsid w:val="008A63CB"/>
    <w:rsid w:val="008A64A0"/>
    <w:rsid w:val="008A66B6"/>
    <w:rsid w:val="008A6707"/>
    <w:rsid w:val="008A68B8"/>
    <w:rsid w:val="008A6A1B"/>
    <w:rsid w:val="008A6C8B"/>
    <w:rsid w:val="008A6EF7"/>
    <w:rsid w:val="008A7700"/>
    <w:rsid w:val="008B0AA0"/>
    <w:rsid w:val="008B0B44"/>
    <w:rsid w:val="008B0D0E"/>
    <w:rsid w:val="008B0D55"/>
    <w:rsid w:val="008B2025"/>
    <w:rsid w:val="008B2AF6"/>
    <w:rsid w:val="008B30ED"/>
    <w:rsid w:val="008B3841"/>
    <w:rsid w:val="008B39C3"/>
    <w:rsid w:val="008B3C66"/>
    <w:rsid w:val="008B4479"/>
    <w:rsid w:val="008B4698"/>
    <w:rsid w:val="008B4A7A"/>
    <w:rsid w:val="008B4AE3"/>
    <w:rsid w:val="008B54DF"/>
    <w:rsid w:val="008B581E"/>
    <w:rsid w:val="008B59F8"/>
    <w:rsid w:val="008B5A01"/>
    <w:rsid w:val="008B6125"/>
    <w:rsid w:val="008B6A0E"/>
    <w:rsid w:val="008B71E2"/>
    <w:rsid w:val="008B76B9"/>
    <w:rsid w:val="008B7B3E"/>
    <w:rsid w:val="008C027E"/>
    <w:rsid w:val="008C067B"/>
    <w:rsid w:val="008C0DBD"/>
    <w:rsid w:val="008C0DF8"/>
    <w:rsid w:val="008C125B"/>
    <w:rsid w:val="008C17E0"/>
    <w:rsid w:val="008C1C4E"/>
    <w:rsid w:val="008C2BD1"/>
    <w:rsid w:val="008C2DF1"/>
    <w:rsid w:val="008C354B"/>
    <w:rsid w:val="008C3611"/>
    <w:rsid w:val="008C366F"/>
    <w:rsid w:val="008C3E50"/>
    <w:rsid w:val="008C44B7"/>
    <w:rsid w:val="008C468B"/>
    <w:rsid w:val="008C481E"/>
    <w:rsid w:val="008C4F6A"/>
    <w:rsid w:val="008C5109"/>
    <w:rsid w:val="008C59CB"/>
    <w:rsid w:val="008C5E03"/>
    <w:rsid w:val="008C6747"/>
    <w:rsid w:val="008C67EE"/>
    <w:rsid w:val="008C68DB"/>
    <w:rsid w:val="008C6C25"/>
    <w:rsid w:val="008C7290"/>
    <w:rsid w:val="008C7D72"/>
    <w:rsid w:val="008C7FB0"/>
    <w:rsid w:val="008D01CA"/>
    <w:rsid w:val="008D07EE"/>
    <w:rsid w:val="008D083B"/>
    <w:rsid w:val="008D09AE"/>
    <w:rsid w:val="008D0A53"/>
    <w:rsid w:val="008D2180"/>
    <w:rsid w:val="008D29ED"/>
    <w:rsid w:val="008D39A1"/>
    <w:rsid w:val="008D3CAE"/>
    <w:rsid w:val="008D4269"/>
    <w:rsid w:val="008D4AD1"/>
    <w:rsid w:val="008D4F59"/>
    <w:rsid w:val="008D54B9"/>
    <w:rsid w:val="008D5D35"/>
    <w:rsid w:val="008D5F2B"/>
    <w:rsid w:val="008D5FE4"/>
    <w:rsid w:val="008D62E9"/>
    <w:rsid w:val="008D6537"/>
    <w:rsid w:val="008D67A4"/>
    <w:rsid w:val="008D7A37"/>
    <w:rsid w:val="008D7CB2"/>
    <w:rsid w:val="008D7EBA"/>
    <w:rsid w:val="008D7FFA"/>
    <w:rsid w:val="008E0207"/>
    <w:rsid w:val="008E0222"/>
    <w:rsid w:val="008E0889"/>
    <w:rsid w:val="008E0DB3"/>
    <w:rsid w:val="008E1650"/>
    <w:rsid w:val="008E18DF"/>
    <w:rsid w:val="008E1C8C"/>
    <w:rsid w:val="008E1E4D"/>
    <w:rsid w:val="008E30F8"/>
    <w:rsid w:val="008E3E74"/>
    <w:rsid w:val="008E4113"/>
    <w:rsid w:val="008E4237"/>
    <w:rsid w:val="008E4365"/>
    <w:rsid w:val="008E46FF"/>
    <w:rsid w:val="008E4809"/>
    <w:rsid w:val="008E4F4C"/>
    <w:rsid w:val="008E52A8"/>
    <w:rsid w:val="008E5F61"/>
    <w:rsid w:val="008E6437"/>
    <w:rsid w:val="008E66EB"/>
    <w:rsid w:val="008E66EF"/>
    <w:rsid w:val="008E6D4C"/>
    <w:rsid w:val="008E785F"/>
    <w:rsid w:val="008E7874"/>
    <w:rsid w:val="008F0AA2"/>
    <w:rsid w:val="008F108B"/>
    <w:rsid w:val="008F1B88"/>
    <w:rsid w:val="008F21EA"/>
    <w:rsid w:val="008F21F1"/>
    <w:rsid w:val="008F2626"/>
    <w:rsid w:val="008F2649"/>
    <w:rsid w:val="008F287D"/>
    <w:rsid w:val="008F2A16"/>
    <w:rsid w:val="008F2AE1"/>
    <w:rsid w:val="008F334A"/>
    <w:rsid w:val="008F3CE8"/>
    <w:rsid w:val="008F426D"/>
    <w:rsid w:val="008F43D3"/>
    <w:rsid w:val="008F565A"/>
    <w:rsid w:val="008F59CA"/>
    <w:rsid w:val="008F5B04"/>
    <w:rsid w:val="008F6070"/>
    <w:rsid w:val="008F6754"/>
    <w:rsid w:val="008F7194"/>
    <w:rsid w:val="008F72ED"/>
    <w:rsid w:val="00900007"/>
    <w:rsid w:val="0090091B"/>
    <w:rsid w:val="00900BC3"/>
    <w:rsid w:val="00900DAD"/>
    <w:rsid w:val="00901587"/>
    <w:rsid w:val="009017F3"/>
    <w:rsid w:val="00901A9C"/>
    <w:rsid w:val="00901B81"/>
    <w:rsid w:val="00901F20"/>
    <w:rsid w:val="0090238B"/>
    <w:rsid w:val="0090296C"/>
    <w:rsid w:val="0090396F"/>
    <w:rsid w:val="009044E5"/>
    <w:rsid w:val="009046B7"/>
    <w:rsid w:val="00904C3B"/>
    <w:rsid w:val="009050CC"/>
    <w:rsid w:val="0090522F"/>
    <w:rsid w:val="00905AAB"/>
    <w:rsid w:val="00905D5B"/>
    <w:rsid w:val="00905FCE"/>
    <w:rsid w:val="00906219"/>
    <w:rsid w:val="00906595"/>
    <w:rsid w:val="009065F2"/>
    <w:rsid w:val="00907069"/>
    <w:rsid w:val="009077A1"/>
    <w:rsid w:val="009077D3"/>
    <w:rsid w:val="00907A3B"/>
    <w:rsid w:val="00907C33"/>
    <w:rsid w:val="009110E5"/>
    <w:rsid w:val="00911558"/>
    <w:rsid w:val="009115E5"/>
    <w:rsid w:val="00911E6C"/>
    <w:rsid w:val="0091332A"/>
    <w:rsid w:val="009134B8"/>
    <w:rsid w:val="0091350F"/>
    <w:rsid w:val="00913B52"/>
    <w:rsid w:val="00913DD1"/>
    <w:rsid w:val="00913FDE"/>
    <w:rsid w:val="00914209"/>
    <w:rsid w:val="009142D7"/>
    <w:rsid w:val="00914A75"/>
    <w:rsid w:val="00914AFF"/>
    <w:rsid w:val="00915AF7"/>
    <w:rsid w:val="00915BA1"/>
    <w:rsid w:val="00916193"/>
    <w:rsid w:val="00916501"/>
    <w:rsid w:val="00916A68"/>
    <w:rsid w:val="0091766C"/>
    <w:rsid w:val="009176F6"/>
    <w:rsid w:val="009177DD"/>
    <w:rsid w:val="00920BBD"/>
    <w:rsid w:val="00921250"/>
    <w:rsid w:val="00921280"/>
    <w:rsid w:val="0092136F"/>
    <w:rsid w:val="009218CF"/>
    <w:rsid w:val="00922000"/>
    <w:rsid w:val="0092250B"/>
    <w:rsid w:val="00922995"/>
    <w:rsid w:val="00922F8B"/>
    <w:rsid w:val="009232C5"/>
    <w:rsid w:val="00923416"/>
    <w:rsid w:val="00923A23"/>
    <w:rsid w:val="00923B27"/>
    <w:rsid w:val="00923C02"/>
    <w:rsid w:val="00924BB6"/>
    <w:rsid w:val="00924FC2"/>
    <w:rsid w:val="0092526F"/>
    <w:rsid w:val="009255EA"/>
    <w:rsid w:val="0092571B"/>
    <w:rsid w:val="00925994"/>
    <w:rsid w:val="00926012"/>
    <w:rsid w:val="0092639D"/>
    <w:rsid w:val="00926A93"/>
    <w:rsid w:val="00926ABA"/>
    <w:rsid w:val="00927C60"/>
    <w:rsid w:val="00927D5A"/>
    <w:rsid w:val="009300CC"/>
    <w:rsid w:val="009306F2"/>
    <w:rsid w:val="00930978"/>
    <w:rsid w:val="0093101D"/>
    <w:rsid w:val="0093153E"/>
    <w:rsid w:val="00931935"/>
    <w:rsid w:val="00932771"/>
    <w:rsid w:val="009328D6"/>
    <w:rsid w:val="0093297B"/>
    <w:rsid w:val="0093355D"/>
    <w:rsid w:val="00933B1F"/>
    <w:rsid w:val="0093405D"/>
    <w:rsid w:val="0093411A"/>
    <w:rsid w:val="009349E7"/>
    <w:rsid w:val="00935441"/>
    <w:rsid w:val="00935539"/>
    <w:rsid w:val="009355CD"/>
    <w:rsid w:val="00935C96"/>
    <w:rsid w:val="00935FD3"/>
    <w:rsid w:val="009364A3"/>
    <w:rsid w:val="009369EB"/>
    <w:rsid w:val="00936CF6"/>
    <w:rsid w:val="00936D61"/>
    <w:rsid w:val="00937075"/>
    <w:rsid w:val="00937501"/>
    <w:rsid w:val="009409B9"/>
    <w:rsid w:val="00940A55"/>
    <w:rsid w:val="00940DC5"/>
    <w:rsid w:val="00940E60"/>
    <w:rsid w:val="00941128"/>
    <w:rsid w:val="00941CDC"/>
    <w:rsid w:val="0094206A"/>
    <w:rsid w:val="009420F8"/>
    <w:rsid w:val="00942687"/>
    <w:rsid w:val="00942C04"/>
    <w:rsid w:val="00942C66"/>
    <w:rsid w:val="00943BB7"/>
    <w:rsid w:val="00943D3B"/>
    <w:rsid w:val="00944AD1"/>
    <w:rsid w:val="00945898"/>
    <w:rsid w:val="00945E6A"/>
    <w:rsid w:val="00945F38"/>
    <w:rsid w:val="00946135"/>
    <w:rsid w:val="0094665F"/>
    <w:rsid w:val="00946799"/>
    <w:rsid w:val="009470C1"/>
    <w:rsid w:val="00947A77"/>
    <w:rsid w:val="00947C2B"/>
    <w:rsid w:val="00947C48"/>
    <w:rsid w:val="00947C8E"/>
    <w:rsid w:val="009501C8"/>
    <w:rsid w:val="00950499"/>
    <w:rsid w:val="00950570"/>
    <w:rsid w:val="0095070A"/>
    <w:rsid w:val="00950810"/>
    <w:rsid w:val="0095088F"/>
    <w:rsid w:val="00950FCE"/>
    <w:rsid w:val="00951147"/>
    <w:rsid w:val="009519A1"/>
    <w:rsid w:val="00951F6A"/>
    <w:rsid w:val="00952164"/>
    <w:rsid w:val="009522B2"/>
    <w:rsid w:val="00952F92"/>
    <w:rsid w:val="00953264"/>
    <w:rsid w:val="00953593"/>
    <w:rsid w:val="00953620"/>
    <w:rsid w:val="00954504"/>
    <w:rsid w:val="00954702"/>
    <w:rsid w:val="00954CD7"/>
    <w:rsid w:val="00954D1C"/>
    <w:rsid w:val="00954DA7"/>
    <w:rsid w:val="0095501E"/>
    <w:rsid w:val="0095561E"/>
    <w:rsid w:val="0095598E"/>
    <w:rsid w:val="00955BE2"/>
    <w:rsid w:val="00956041"/>
    <w:rsid w:val="00956351"/>
    <w:rsid w:val="00956374"/>
    <w:rsid w:val="00956C36"/>
    <w:rsid w:val="00956EE2"/>
    <w:rsid w:val="00957494"/>
    <w:rsid w:val="00957E3C"/>
    <w:rsid w:val="0096022D"/>
    <w:rsid w:val="009606A2"/>
    <w:rsid w:val="00960993"/>
    <w:rsid w:val="009609A4"/>
    <w:rsid w:val="00960B53"/>
    <w:rsid w:val="00960D0D"/>
    <w:rsid w:val="0096127E"/>
    <w:rsid w:val="00961329"/>
    <w:rsid w:val="00961552"/>
    <w:rsid w:val="009619CF"/>
    <w:rsid w:val="009626CC"/>
    <w:rsid w:val="00963041"/>
    <w:rsid w:val="00963294"/>
    <w:rsid w:val="00964043"/>
    <w:rsid w:val="00964912"/>
    <w:rsid w:val="0096497A"/>
    <w:rsid w:val="00964A93"/>
    <w:rsid w:val="00965592"/>
    <w:rsid w:val="009656D7"/>
    <w:rsid w:val="00965E7A"/>
    <w:rsid w:val="009665D1"/>
    <w:rsid w:val="0096791E"/>
    <w:rsid w:val="00970640"/>
    <w:rsid w:val="00970E77"/>
    <w:rsid w:val="009713B8"/>
    <w:rsid w:val="00971546"/>
    <w:rsid w:val="009719CD"/>
    <w:rsid w:val="0097202B"/>
    <w:rsid w:val="00972531"/>
    <w:rsid w:val="009725D5"/>
    <w:rsid w:val="00972B08"/>
    <w:rsid w:val="00973824"/>
    <w:rsid w:val="00973A72"/>
    <w:rsid w:val="00973BAD"/>
    <w:rsid w:val="00973D66"/>
    <w:rsid w:val="009741CB"/>
    <w:rsid w:val="0097429B"/>
    <w:rsid w:val="0097438A"/>
    <w:rsid w:val="009747AA"/>
    <w:rsid w:val="009748FB"/>
    <w:rsid w:val="00974ACD"/>
    <w:rsid w:val="00974C91"/>
    <w:rsid w:val="009753BE"/>
    <w:rsid w:val="009755E1"/>
    <w:rsid w:val="0097566A"/>
    <w:rsid w:val="00975ABA"/>
    <w:rsid w:val="00975B76"/>
    <w:rsid w:val="00976100"/>
    <w:rsid w:val="00976433"/>
    <w:rsid w:val="00976E5A"/>
    <w:rsid w:val="00977417"/>
    <w:rsid w:val="009778EB"/>
    <w:rsid w:val="00977F75"/>
    <w:rsid w:val="009809FB"/>
    <w:rsid w:val="00980ABD"/>
    <w:rsid w:val="00980BBA"/>
    <w:rsid w:val="00981087"/>
    <w:rsid w:val="009811F9"/>
    <w:rsid w:val="00981B1C"/>
    <w:rsid w:val="009821F1"/>
    <w:rsid w:val="00982C84"/>
    <w:rsid w:val="009835AE"/>
    <w:rsid w:val="00983603"/>
    <w:rsid w:val="00983763"/>
    <w:rsid w:val="009845B3"/>
    <w:rsid w:val="00984761"/>
    <w:rsid w:val="009847E1"/>
    <w:rsid w:val="009851AD"/>
    <w:rsid w:val="009852F9"/>
    <w:rsid w:val="00985972"/>
    <w:rsid w:val="00985C4E"/>
    <w:rsid w:val="00985D0C"/>
    <w:rsid w:val="00986077"/>
    <w:rsid w:val="00986131"/>
    <w:rsid w:val="00986268"/>
    <w:rsid w:val="0098669C"/>
    <w:rsid w:val="009869E3"/>
    <w:rsid w:val="00987450"/>
    <w:rsid w:val="00987DB2"/>
    <w:rsid w:val="00990063"/>
    <w:rsid w:val="009900DC"/>
    <w:rsid w:val="00990244"/>
    <w:rsid w:val="00990C3F"/>
    <w:rsid w:val="00991F96"/>
    <w:rsid w:val="009920EC"/>
    <w:rsid w:val="00992494"/>
    <w:rsid w:val="009925EE"/>
    <w:rsid w:val="00992822"/>
    <w:rsid w:val="00992E48"/>
    <w:rsid w:val="0099381E"/>
    <w:rsid w:val="00993CF4"/>
    <w:rsid w:val="0099465F"/>
    <w:rsid w:val="00994802"/>
    <w:rsid w:val="00994B17"/>
    <w:rsid w:val="00994C28"/>
    <w:rsid w:val="00994D17"/>
    <w:rsid w:val="00994F08"/>
    <w:rsid w:val="0099516C"/>
    <w:rsid w:val="009964BE"/>
    <w:rsid w:val="00997532"/>
    <w:rsid w:val="009A0378"/>
    <w:rsid w:val="009A0DB6"/>
    <w:rsid w:val="009A111E"/>
    <w:rsid w:val="009A1160"/>
    <w:rsid w:val="009A144E"/>
    <w:rsid w:val="009A17CF"/>
    <w:rsid w:val="009A20D2"/>
    <w:rsid w:val="009A29E1"/>
    <w:rsid w:val="009A2B6B"/>
    <w:rsid w:val="009A3050"/>
    <w:rsid w:val="009A4A22"/>
    <w:rsid w:val="009A4B40"/>
    <w:rsid w:val="009A4E61"/>
    <w:rsid w:val="009A50F9"/>
    <w:rsid w:val="009A5509"/>
    <w:rsid w:val="009A5626"/>
    <w:rsid w:val="009A5793"/>
    <w:rsid w:val="009A57F0"/>
    <w:rsid w:val="009A6B53"/>
    <w:rsid w:val="009A6C73"/>
    <w:rsid w:val="009A6F2F"/>
    <w:rsid w:val="009A7026"/>
    <w:rsid w:val="009A740C"/>
    <w:rsid w:val="009A7602"/>
    <w:rsid w:val="009A7CFD"/>
    <w:rsid w:val="009A7D5A"/>
    <w:rsid w:val="009B02C1"/>
    <w:rsid w:val="009B0BE8"/>
    <w:rsid w:val="009B0E5D"/>
    <w:rsid w:val="009B1096"/>
    <w:rsid w:val="009B1208"/>
    <w:rsid w:val="009B15FE"/>
    <w:rsid w:val="009B2619"/>
    <w:rsid w:val="009B2666"/>
    <w:rsid w:val="009B30EB"/>
    <w:rsid w:val="009B3ABB"/>
    <w:rsid w:val="009B408C"/>
    <w:rsid w:val="009B47CA"/>
    <w:rsid w:val="009B4FE1"/>
    <w:rsid w:val="009B5039"/>
    <w:rsid w:val="009B5188"/>
    <w:rsid w:val="009B52C3"/>
    <w:rsid w:val="009B535B"/>
    <w:rsid w:val="009B5671"/>
    <w:rsid w:val="009B584A"/>
    <w:rsid w:val="009B68D8"/>
    <w:rsid w:val="009B6FAF"/>
    <w:rsid w:val="009C002B"/>
    <w:rsid w:val="009C0CC4"/>
    <w:rsid w:val="009C1206"/>
    <w:rsid w:val="009C17FA"/>
    <w:rsid w:val="009C18B3"/>
    <w:rsid w:val="009C21BF"/>
    <w:rsid w:val="009C2286"/>
    <w:rsid w:val="009C2969"/>
    <w:rsid w:val="009C29FA"/>
    <w:rsid w:val="009C3BF9"/>
    <w:rsid w:val="009C4726"/>
    <w:rsid w:val="009C4DD1"/>
    <w:rsid w:val="009C4EEF"/>
    <w:rsid w:val="009C584E"/>
    <w:rsid w:val="009C5D52"/>
    <w:rsid w:val="009C6939"/>
    <w:rsid w:val="009C69F5"/>
    <w:rsid w:val="009C7E70"/>
    <w:rsid w:val="009D0156"/>
    <w:rsid w:val="009D0597"/>
    <w:rsid w:val="009D0CF3"/>
    <w:rsid w:val="009D118C"/>
    <w:rsid w:val="009D1945"/>
    <w:rsid w:val="009D295E"/>
    <w:rsid w:val="009D3A86"/>
    <w:rsid w:val="009D3BED"/>
    <w:rsid w:val="009D3CA0"/>
    <w:rsid w:val="009D3D0D"/>
    <w:rsid w:val="009D3F83"/>
    <w:rsid w:val="009D4BD1"/>
    <w:rsid w:val="009D4C59"/>
    <w:rsid w:val="009D4E30"/>
    <w:rsid w:val="009D4EE0"/>
    <w:rsid w:val="009D4EF0"/>
    <w:rsid w:val="009D51EC"/>
    <w:rsid w:val="009D5D29"/>
    <w:rsid w:val="009D5E54"/>
    <w:rsid w:val="009D619E"/>
    <w:rsid w:val="009D6C6B"/>
    <w:rsid w:val="009D6D67"/>
    <w:rsid w:val="009D799D"/>
    <w:rsid w:val="009D7CD9"/>
    <w:rsid w:val="009D7D2E"/>
    <w:rsid w:val="009D7E92"/>
    <w:rsid w:val="009E1755"/>
    <w:rsid w:val="009E1826"/>
    <w:rsid w:val="009E18D8"/>
    <w:rsid w:val="009E1ACE"/>
    <w:rsid w:val="009E2362"/>
    <w:rsid w:val="009E2E00"/>
    <w:rsid w:val="009E2FE9"/>
    <w:rsid w:val="009E32C8"/>
    <w:rsid w:val="009E3EAC"/>
    <w:rsid w:val="009E45B4"/>
    <w:rsid w:val="009E4FF8"/>
    <w:rsid w:val="009E504B"/>
    <w:rsid w:val="009E6199"/>
    <w:rsid w:val="009E7345"/>
    <w:rsid w:val="009E7B18"/>
    <w:rsid w:val="009E7BBA"/>
    <w:rsid w:val="009F0A02"/>
    <w:rsid w:val="009F0FE0"/>
    <w:rsid w:val="009F1010"/>
    <w:rsid w:val="009F1195"/>
    <w:rsid w:val="009F16B1"/>
    <w:rsid w:val="009F1A06"/>
    <w:rsid w:val="009F1A1D"/>
    <w:rsid w:val="009F1A76"/>
    <w:rsid w:val="009F1E05"/>
    <w:rsid w:val="009F23BC"/>
    <w:rsid w:val="009F2F9B"/>
    <w:rsid w:val="009F2F9F"/>
    <w:rsid w:val="009F303B"/>
    <w:rsid w:val="009F3909"/>
    <w:rsid w:val="009F3A80"/>
    <w:rsid w:val="009F3B1E"/>
    <w:rsid w:val="009F3B9D"/>
    <w:rsid w:val="009F4B2B"/>
    <w:rsid w:val="009F4CCE"/>
    <w:rsid w:val="009F4ED0"/>
    <w:rsid w:val="009F5AB6"/>
    <w:rsid w:val="009F631F"/>
    <w:rsid w:val="009F6665"/>
    <w:rsid w:val="009F67F9"/>
    <w:rsid w:val="009F681F"/>
    <w:rsid w:val="009F6D18"/>
    <w:rsid w:val="009F6E2D"/>
    <w:rsid w:val="009F7560"/>
    <w:rsid w:val="009F7BDA"/>
    <w:rsid w:val="00A00074"/>
    <w:rsid w:val="00A0007A"/>
    <w:rsid w:val="00A001CB"/>
    <w:rsid w:val="00A00A57"/>
    <w:rsid w:val="00A00C38"/>
    <w:rsid w:val="00A0110B"/>
    <w:rsid w:val="00A02241"/>
    <w:rsid w:val="00A027A2"/>
    <w:rsid w:val="00A02CF4"/>
    <w:rsid w:val="00A02FBF"/>
    <w:rsid w:val="00A0321D"/>
    <w:rsid w:val="00A035FC"/>
    <w:rsid w:val="00A04364"/>
    <w:rsid w:val="00A045A8"/>
    <w:rsid w:val="00A0535A"/>
    <w:rsid w:val="00A05415"/>
    <w:rsid w:val="00A05E5A"/>
    <w:rsid w:val="00A05EA8"/>
    <w:rsid w:val="00A066C6"/>
    <w:rsid w:val="00A0699E"/>
    <w:rsid w:val="00A06A41"/>
    <w:rsid w:val="00A06BD1"/>
    <w:rsid w:val="00A10483"/>
    <w:rsid w:val="00A10D75"/>
    <w:rsid w:val="00A110CE"/>
    <w:rsid w:val="00A121E8"/>
    <w:rsid w:val="00A12450"/>
    <w:rsid w:val="00A13071"/>
    <w:rsid w:val="00A13318"/>
    <w:rsid w:val="00A1402A"/>
    <w:rsid w:val="00A14412"/>
    <w:rsid w:val="00A1470D"/>
    <w:rsid w:val="00A14F29"/>
    <w:rsid w:val="00A1501B"/>
    <w:rsid w:val="00A150F5"/>
    <w:rsid w:val="00A16048"/>
    <w:rsid w:val="00A163BF"/>
    <w:rsid w:val="00A16CE2"/>
    <w:rsid w:val="00A16D12"/>
    <w:rsid w:val="00A17068"/>
    <w:rsid w:val="00A17262"/>
    <w:rsid w:val="00A1763E"/>
    <w:rsid w:val="00A17CEB"/>
    <w:rsid w:val="00A201B8"/>
    <w:rsid w:val="00A205B1"/>
    <w:rsid w:val="00A21BCB"/>
    <w:rsid w:val="00A21BD5"/>
    <w:rsid w:val="00A2307C"/>
    <w:rsid w:val="00A23AE4"/>
    <w:rsid w:val="00A23D97"/>
    <w:rsid w:val="00A23F46"/>
    <w:rsid w:val="00A243F2"/>
    <w:rsid w:val="00A2489D"/>
    <w:rsid w:val="00A24B0A"/>
    <w:rsid w:val="00A250D6"/>
    <w:rsid w:val="00A25EA7"/>
    <w:rsid w:val="00A264C0"/>
    <w:rsid w:val="00A266C0"/>
    <w:rsid w:val="00A26995"/>
    <w:rsid w:val="00A269B3"/>
    <w:rsid w:val="00A27053"/>
    <w:rsid w:val="00A2713C"/>
    <w:rsid w:val="00A2776D"/>
    <w:rsid w:val="00A2784D"/>
    <w:rsid w:val="00A27871"/>
    <w:rsid w:val="00A2792A"/>
    <w:rsid w:val="00A27B84"/>
    <w:rsid w:val="00A27B97"/>
    <w:rsid w:val="00A27E5F"/>
    <w:rsid w:val="00A30165"/>
    <w:rsid w:val="00A3055C"/>
    <w:rsid w:val="00A30942"/>
    <w:rsid w:val="00A30B33"/>
    <w:rsid w:val="00A30D23"/>
    <w:rsid w:val="00A310C2"/>
    <w:rsid w:val="00A311FA"/>
    <w:rsid w:val="00A31A87"/>
    <w:rsid w:val="00A32A7A"/>
    <w:rsid w:val="00A32BAD"/>
    <w:rsid w:val="00A32BCB"/>
    <w:rsid w:val="00A32F90"/>
    <w:rsid w:val="00A3307F"/>
    <w:rsid w:val="00A33426"/>
    <w:rsid w:val="00A345F5"/>
    <w:rsid w:val="00A3542D"/>
    <w:rsid w:val="00A3548F"/>
    <w:rsid w:val="00A35A3B"/>
    <w:rsid w:val="00A35AA8"/>
    <w:rsid w:val="00A35D47"/>
    <w:rsid w:val="00A366CF"/>
    <w:rsid w:val="00A36731"/>
    <w:rsid w:val="00A36A05"/>
    <w:rsid w:val="00A36EAA"/>
    <w:rsid w:val="00A372E3"/>
    <w:rsid w:val="00A37347"/>
    <w:rsid w:val="00A3769D"/>
    <w:rsid w:val="00A37B7D"/>
    <w:rsid w:val="00A37BF9"/>
    <w:rsid w:val="00A37D66"/>
    <w:rsid w:val="00A40434"/>
    <w:rsid w:val="00A411C6"/>
    <w:rsid w:val="00A411EA"/>
    <w:rsid w:val="00A4155E"/>
    <w:rsid w:val="00A41DF7"/>
    <w:rsid w:val="00A41ED2"/>
    <w:rsid w:val="00A42332"/>
    <w:rsid w:val="00A425CF"/>
    <w:rsid w:val="00A42B68"/>
    <w:rsid w:val="00A43624"/>
    <w:rsid w:val="00A43708"/>
    <w:rsid w:val="00A4401B"/>
    <w:rsid w:val="00A44135"/>
    <w:rsid w:val="00A4459A"/>
    <w:rsid w:val="00A445F6"/>
    <w:rsid w:val="00A4477F"/>
    <w:rsid w:val="00A44845"/>
    <w:rsid w:val="00A45567"/>
    <w:rsid w:val="00A45CAA"/>
    <w:rsid w:val="00A46AA9"/>
    <w:rsid w:val="00A46C04"/>
    <w:rsid w:val="00A4758C"/>
    <w:rsid w:val="00A4760D"/>
    <w:rsid w:val="00A47A6F"/>
    <w:rsid w:val="00A47C0D"/>
    <w:rsid w:val="00A47C2D"/>
    <w:rsid w:val="00A50296"/>
    <w:rsid w:val="00A50442"/>
    <w:rsid w:val="00A50E35"/>
    <w:rsid w:val="00A510AF"/>
    <w:rsid w:val="00A51583"/>
    <w:rsid w:val="00A518B4"/>
    <w:rsid w:val="00A51963"/>
    <w:rsid w:val="00A51999"/>
    <w:rsid w:val="00A52408"/>
    <w:rsid w:val="00A52810"/>
    <w:rsid w:val="00A52890"/>
    <w:rsid w:val="00A533F9"/>
    <w:rsid w:val="00A550C0"/>
    <w:rsid w:val="00A55A34"/>
    <w:rsid w:val="00A5609E"/>
    <w:rsid w:val="00A5618C"/>
    <w:rsid w:val="00A5627F"/>
    <w:rsid w:val="00A562D4"/>
    <w:rsid w:val="00A565AD"/>
    <w:rsid w:val="00A603AD"/>
    <w:rsid w:val="00A60502"/>
    <w:rsid w:val="00A60796"/>
    <w:rsid w:val="00A608D1"/>
    <w:rsid w:val="00A60DC1"/>
    <w:rsid w:val="00A61289"/>
    <w:rsid w:val="00A613FA"/>
    <w:rsid w:val="00A61618"/>
    <w:rsid w:val="00A61733"/>
    <w:rsid w:val="00A618B9"/>
    <w:rsid w:val="00A61AB0"/>
    <w:rsid w:val="00A622CD"/>
    <w:rsid w:val="00A627FA"/>
    <w:rsid w:val="00A6309F"/>
    <w:rsid w:val="00A63346"/>
    <w:rsid w:val="00A6359D"/>
    <w:rsid w:val="00A637D9"/>
    <w:rsid w:val="00A638D9"/>
    <w:rsid w:val="00A63B2D"/>
    <w:rsid w:val="00A63B95"/>
    <w:rsid w:val="00A64499"/>
    <w:rsid w:val="00A64E72"/>
    <w:rsid w:val="00A67193"/>
    <w:rsid w:val="00A6770D"/>
    <w:rsid w:val="00A67EE8"/>
    <w:rsid w:val="00A708F8"/>
    <w:rsid w:val="00A70CE5"/>
    <w:rsid w:val="00A71369"/>
    <w:rsid w:val="00A71796"/>
    <w:rsid w:val="00A721BC"/>
    <w:rsid w:val="00A7226B"/>
    <w:rsid w:val="00A726CE"/>
    <w:rsid w:val="00A72832"/>
    <w:rsid w:val="00A7386A"/>
    <w:rsid w:val="00A7437A"/>
    <w:rsid w:val="00A74B05"/>
    <w:rsid w:val="00A74D46"/>
    <w:rsid w:val="00A7660F"/>
    <w:rsid w:val="00A7679D"/>
    <w:rsid w:val="00A7687F"/>
    <w:rsid w:val="00A770B7"/>
    <w:rsid w:val="00A778FA"/>
    <w:rsid w:val="00A77B09"/>
    <w:rsid w:val="00A80096"/>
    <w:rsid w:val="00A8050A"/>
    <w:rsid w:val="00A80932"/>
    <w:rsid w:val="00A810DC"/>
    <w:rsid w:val="00A81105"/>
    <w:rsid w:val="00A81A3E"/>
    <w:rsid w:val="00A81B5B"/>
    <w:rsid w:val="00A82060"/>
    <w:rsid w:val="00A821F3"/>
    <w:rsid w:val="00A82499"/>
    <w:rsid w:val="00A83483"/>
    <w:rsid w:val="00A83B4B"/>
    <w:rsid w:val="00A848D4"/>
    <w:rsid w:val="00A84FB2"/>
    <w:rsid w:val="00A84FFF"/>
    <w:rsid w:val="00A862A7"/>
    <w:rsid w:val="00A86427"/>
    <w:rsid w:val="00A86532"/>
    <w:rsid w:val="00A86666"/>
    <w:rsid w:val="00A867B2"/>
    <w:rsid w:val="00A86E48"/>
    <w:rsid w:val="00A870D5"/>
    <w:rsid w:val="00A87356"/>
    <w:rsid w:val="00A87467"/>
    <w:rsid w:val="00A877FF"/>
    <w:rsid w:val="00A9023F"/>
    <w:rsid w:val="00A90F67"/>
    <w:rsid w:val="00A91244"/>
    <w:rsid w:val="00A9136C"/>
    <w:rsid w:val="00A91850"/>
    <w:rsid w:val="00A9215B"/>
    <w:rsid w:val="00A923A3"/>
    <w:rsid w:val="00A92CEC"/>
    <w:rsid w:val="00A9302C"/>
    <w:rsid w:val="00A94000"/>
    <w:rsid w:val="00A943CE"/>
    <w:rsid w:val="00A9469B"/>
    <w:rsid w:val="00A9473F"/>
    <w:rsid w:val="00A94748"/>
    <w:rsid w:val="00A94829"/>
    <w:rsid w:val="00A9498C"/>
    <w:rsid w:val="00A94BC4"/>
    <w:rsid w:val="00A94CA2"/>
    <w:rsid w:val="00A94CC0"/>
    <w:rsid w:val="00A9636A"/>
    <w:rsid w:val="00A96406"/>
    <w:rsid w:val="00A968BC"/>
    <w:rsid w:val="00A96AD1"/>
    <w:rsid w:val="00A96E06"/>
    <w:rsid w:val="00A975F0"/>
    <w:rsid w:val="00A978D6"/>
    <w:rsid w:val="00A97D4E"/>
    <w:rsid w:val="00A97F76"/>
    <w:rsid w:val="00AA1270"/>
    <w:rsid w:val="00AA201C"/>
    <w:rsid w:val="00AA249D"/>
    <w:rsid w:val="00AA258B"/>
    <w:rsid w:val="00AA26CD"/>
    <w:rsid w:val="00AA27F5"/>
    <w:rsid w:val="00AA2C11"/>
    <w:rsid w:val="00AA31CA"/>
    <w:rsid w:val="00AA3EB1"/>
    <w:rsid w:val="00AA429B"/>
    <w:rsid w:val="00AA430E"/>
    <w:rsid w:val="00AA4473"/>
    <w:rsid w:val="00AA44FB"/>
    <w:rsid w:val="00AA47A7"/>
    <w:rsid w:val="00AA499A"/>
    <w:rsid w:val="00AA4E93"/>
    <w:rsid w:val="00AA5AC5"/>
    <w:rsid w:val="00AA5BE7"/>
    <w:rsid w:val="00AA5D57"/>
    <w:rsid w:val="00AA60BB"/>
    <w:rsid w:val="00AA6FE3"/>
    <w:rsid w:val="00AA70FA"/>
    <w:rsid w:val="00AA7557"/>
    <w:rsid w:val="00AA799F"/>
    <w:rsid w:val="00AA7B86"/>
    <w:rsid w:val="00AA7E70"/>
    <w:rsid w:val="00AB0190"/>
    <w:rsid w:val="00AB025C"/>
    <w:rsid w:val="00AB0D42"/>
    <w:rsid w:val="00AB0EDB"/>
    <w:rsid w:val="00AB15A1"/>
    <w:rsid w:val="00AB26A1"/>
    <w:rsid w:val="00AB2B70"/>
    <w:rsid w:val="00AB2C56"/>
    <w:rsid w:val="00AB2C63"/>
    <w:rsid w:val="00AB2DFD"/>
    <w:rsid w:val="00AB316D"/>
    <w:rsid w:val="00AB34A8"/>
    <w:rsid w:val="00AB368D"/>
    <w:rsid w:val="00AB38E4"/>
    <w:rsid w:val="00AB3CC3"/>
    <w:rsid w:val="00AB414E"/>
    <w:rsid w:val="00AB4152"/>
    <w:rsid w:val="00AB457F"/>
    <w:rsid w:val="00AB4716"/>
    <w:rsid w:val="00AB4D2D"/>
    <w:rsid w:val="00AB5029"/>
    <w:rsid w:val="00AB50A1"/>
    <w:rsid w:val="00AB5235"/>
    <w:rsid w:val="00AB554E"/>
    <w:rsid w:val="00AB5A05"/>
    <w:rsid w:val="00AB5C6B"/>
    <w:rsid w:val="00AB6441"/>
    <w:rsid w:val="00AB64DD"/>
    <w:rsid w:val="00AB67A3"/>
    <w:rsid w:val="00AB6ABD"/>
    <w:rsid w:val="00AB6FC5"/>
    <w:rsid w:val="00AB7068"/>
    <w:rsid w:val="00AB714E"/>
    <w:rsid w:val="00AB74FD"/>
    <w:rsid w:val="00AB77BD"/>
    <w:rsid w:val="00AB7AEB"/>
    <w:rsid w:val="00AB7E29"/>
    <w:rsid w:val="00AC04E9"/>
    <w:rsid w:val="00AC07BD"/>
    <w:rsid w:val="00AC0A9E"/>
    <w:rsid w:val="00AC28DC"/>
    <w:rsid w:val="00AC2927"/>
    <w:rsid w:val="00AC29F3"/>
    <w:rsid w:val="00AC310E"/>
    <w:rsid w:val="00AC3220"/>
    <w:rsid w:val="00AC4A47"/>
    <w:rsid w:val="00AC4C09"/>
    <w:rsid w:val="00AC4E75"/>
    <w:rsid w:val="00AC53EC"/>
    <w:rsid w:val="00AC59AE"/>
    <w:rsid w:val="00AC5A4A"/>
    <w:rsid w:val="00AC6586"/>
    <w:rsid w:val="00AC66FA"/>
    <w:rsid w:val="00AC6EB2"/>
    <w:rsid w:val="00AC7819"/>
    <w:rsid w:val="00AD09F2"/>
    <w:rsid w:val="00AD0D03"/>
    <w:rsid w:val="00AD0F05"/>
    <w:rsid w:val="00AD1739"/>
    <w:rsid w:val="00AD1F5B"/>
    <w:rsid w:val="00AD21C4"/>
    <w:rsid w:val="00AD22A9"/>
    <w:rsid w:val="00AD23DE"/>
    <w:rsid w:val="00AD2699"/>
    <w:rsid w:val="00AD2790"/>
    <w:rsid w:val="00AD2982"/>
    <w:rsid w:val="00AD2C3B"/>
    <w:rsid w:val="00AD3022"/>
    <w:rsid w:val="00AD3A65"/>
    <w:rsid w:val="00AD3AA2"/>
    <w:rsid w:val="00AD401E"/>
    <w:rsid w:val="00AD4AC7"/>
    <w:rsid w:val="00AD5DFC"/>
    <w:rsid w:val="00AD6A47"/>
    <w:rsid w:val="00AD6C14"/>
    <w:rsid w:val="00AD79BC"/>
    <w:rsid w:val="00AD7E06"/>
    <w:rsid w:val="00AD7F9F"/>
    <w:rsid w:val="00AE0B1E"/>
    <w:rsid w:val="00AE13E2"/>
    <w:rsid w:val="00AE1A77"/>
    <w:rsid w:val="00AE26E8"/>
    <w:rsid w:val="00AE2D6A"/>
    <w:rsid w:val="00AE39C6"/>
    <w:rsid w:val="00AE3A15"/>
    <w:rsid w:val="00AE3D2A"/>
    <w:rsid w:val="00AE435E"/>
    <w:rsid w:val="00AE482D"/>
    <w:rsid w:val="00AE5534"/>
    <w:rsid w:val="00AE62E8"/>
    <w:rsid w:val="00AE68C1"/>
    <w:rsid w:val="00AE6BDB"/>
    <w:rsid w:val="00AE73A3"/>
    <w:rsid w:val="00AF01CE"/>
    <w:rsid w:val="00AF0892"/>
    <w:rsid w:val="00AF1788"/>
    <w:rsid w:val="00AF1C89"/>
    <w:rsid w:val="00AF1EA2"/>
    <w:rsid w:val="00AF1F53"/>
    <w:rsid w:val="00AF1FD1"/>
    <w:rsid w:val="00AF2416"/>
    <w:rsid w:val="00AF3B78"/>
    <w:rsid w:val="00AF4A75"/>
    <w:rsid w:val="00AF4B68"/>
    <w:rsid w:val="00AF5458"/>
    <w:rsid w:val="00AF5C6B"/>
    <w:rsid w:val="00AF6A4D"/>
    <w:rsid w:val="00AF6F31"/>
    <w:rsid w:val="00AF7127"/>
    <w:rsid w:val="00AF7247"/>
    <w:rsid w:val="00AF7281"/>
    <w:rsid w:val="00AF7B8B"/>
    <w:rsid w:val="00B00198"/>
    <w:rsid w:val="00B00E09"/>
    <w:rsid w:val="00B00EA9"/>
    <w:rsid w:val="00B00EF8"/>
    <w:rsid w:val="00B01718"/>
    <w:rsid w:val="00B0223C"/>
    <w:rsid w:val="00B023C0"/>
    <w:rsid w:val="00B036B1"/>
    <w:rsid w:val="00B03728"/>
    <w:rsid w:val="00B03C76"/>
    <w:rsid w:val="00B03CD2"/>
    <w:rsid w:val="00B04338"/>
    <w:rsid w:val="00B04B3F"/>
    <w:rsid w:val="00B050AE"/>
    <w:rsid w:val="00B0565C"/>
    <w:rsid w:val="00B05B45"/>
    <w:rsid w:val="00B05C97"/>
    <w:rsid w:val="00B05EF9"/>
    <w:rsid w:val="00B0668F"/>
    <w:rsid w:val="00B06F61"/>
    <w:rsid w:val="00B06F84"/>
    <w:rsid w:val="00B07D7B"/>
    <w:rsid w:val="00B07FA5"/>
    <w:rsid w:val="00B10078"/>
    <w:rsid w:val="00B101E9"/>
    <w:rsid w:val="00B1021E"/>
    <w:rsid w:val="00B104D2"/>
    <w:rsid w:val="00B1054C"/>
    <w:rsid w:val="00B10AB7"/>
    <w:rsid w:val="00B1125E"/>
    <w:rsid w:val="00B11486"/>
    <w:rsid w:val="00B11740"/>
    <w:rsid w:val="00B1179C"/>
    <w:rsid w:val="00B11A16"/>
    <w:rsid w:val="00B11D0A"/>
    <w:rsid w:val="00B12826"/>
    <w:rsid w:val="00B12B8B"/>
    <w:rsid w:val="00B13042"/>
    <w:rsid w:val="00B1370F"/>
    <w:rsid w:val="00B139E3"/>
    <w:rsid w:val="00B13AEE"/>
    <w:rsid w:val="00B13B41"/>
    <w:rsid w:val="00B13EA5"/>
    <w:rsid w:val="00B13F5A"/>
    <w:rsid w:val="00B14B57"/>
    <w:rsid w:val="00B15708"/>
    <w:rsid w:val="00B15FCE"/>
    <w:rsid w:val="00B167FA"/>
    <w:rsid w:val="00B16987"/>
    <w:rsid w:val="00B169BB"/>
    <w:rsid w:val="00B16CF3"/>
    <w:rsid w:val="00B177C6"/>
    <w:rsid w:val="00B178C3"/>
    <w:rsid w:val="00B20085"/>
    <w:rsid w:val="00B20198"/>
    <w:rsid w:val="00B21C33"/>
    <w:rsid w:val="00B22BA4"/>
    <w:rsid w:val="00B22BD8"/>
    <w:rsid w:val="00B22EF0"/>
    <w:rsid w:val="00B232E7"/>
    <w:rsid w:val="00B23C33"/>
    <w:rsid w:val="00B23E1B"/>
    <w:rsid w:val="00B24143"/>
    <w:rsid w:val="00B2464A"/>
    <w:rsid w:val="00B24CEE"/>
    <w:rsid w:val="00B24DDB"/>
    <w:rsid w:val="00B24F28"/>
    <w:rsid w:val="00B254C5"/>
    <w:rsid w:val="00B2568D"/>
    <w:rsid w:val="00B25AA5"/>
    <w:rsid w:val="00B2629B"/>
    <w:rsid w:val="00B26EC7"/>
    <w:rsid w:val="00B271A3"/>
    <w:rsid w:val="00B27620"/>
    <w:rsid w:val="00B27E11"/>
    <w:rsid w:val="00B300D1"/>
    <w:rsid w:val="00B3015A"/>
    <w:rsid w:val="00B3016F"/>
    <w:rsid w:val="00B3037B"/>
    <w:rsid w:val="00B3063B"/>
    <w:rsid w:val="00B3108D"/>
    <w:rsid w:val="00B31284"/>
    <w:rsid w:val="00B312D0"/>
    <w:rsid w:val="00B3141B"/>
    <w:rsid w:val="00B319F1"/>
    <w:rsid w:val="00B31BB6"/>
    <w:rsid w:val="00B32506"/>
    <w:rsid w:val="00B3282E"/>
    <w:rsid w:val="00B3289B"/>
    <w:rsid w:val="00B32B40"/>
    <w:rsid w:val="00B33261"/>
    <w:rsid w:val="00B34857"/>
    <w:rsid w:val="00B3602B"/>
    <w:rsid w:val="00B36245"/>
    <w:rsid w:val="00B3663E"/>
    <w:rsid w:val="00B36782"/>
    <w:rsid w:val="00B36CFF"/>
    <w:rsid w:val="00B373EF"/>
    <w:rsid w:val="00B375B8"/>
    <w:rsid w:val="00B37C40"/>
    <w:rsid w:val="00B403C5"/>
    <w:rsid w:val="00B40431"/>
    <w:rsid w:val="00B40A93"/>
    <w:rsid w:val="00B40D5D"/>
    <w:rsid w:val="00B41477"/>
    <w:rsid w:val="00B416E1"/>
    <w:rsid w:val="00B417C6"/>
    <w:rsid w:val="00B41A8F"/>
    <w:rsid w:val="00B41FD2"/>
    <w:rsid w:val="00B42B48"/>
    <w:rsid w:val="00B42CBA"/>
    <w:rsid w:val="00B42F73"/>
    <w:rsid w:val="00B440CB"/>
    <w:rsid w:val="00B4462C"/>
    <w:rsid w:val="00B44869"/>
    <w:rsid w:val="00B4538D"/>
    <w:rsid w:val="00B45908"/>
    <w:rsid w:val="00B45A7E"/>
    <w:rsid w:val="00B45BB9"/>
    <w:rsid w:val="00B45DE6"/>
    <w:rsid w:val="00B46507"/>
    <w:rsid w:val="00B47DD0"/>
    <w:rsid w:val="00B47EE2"/>
    <w:rsid w:val="00B502CF"/>
    <w:rsid w:val="00B508EF"/>
    <w:rsid w:val="00B5148E"/>
    <w:rsid w:val="00B51519"/>
    <w:rsid w:val="00B51949"/>
    <w:rsid w:val="00B51A4E"/>
    <w:rsid w:val="00B521BD"/>
    <w:rsid w:val="00B52532"/>
    <w:rsid w:val="00B52691"/>
    <w:rsid w:val="00B52A7A"/>
    <w:rsid w:val="00B52E39"/>
    <w:rsid w:val="00B52E78"/>
    <w:rsid w:val="00B52FAC"/>
    <w:rsid w:val="00B5334D"/>
    <w:rsid w:val="00B53390"/>
    <w:rsid w:val="00B537D1"/>
    <w:rsid w:val="00B53E75"/>
    <w:rsid w:val="00B546ED"/>
    <w:rsid w:val="00B555CE"/>
    <w:rsid w:val="00B562AD"/>
    <w:rsid w:val="00B56BDB"/>
    <w:rsid w:val="00B5782F"/>
    <w:rsid w:val="00B57C48"/>
    <w:rsid w:val="00B600C0"/>
    <w:rsid w:val="00B60CC0"/>
    <w:rsid w:val="00B60E0C"/>
    <w:rsid w:val="00B60EC1"/>
    <w:rsid w:val="00B614C8"/>
    <w:rsid w:val="00B620B1"/>
    <w:rsid w:val="00B635D9"/>
    <w:rsid w:val="00B63654"/>
    <w:rsid w:val="00B63B21"/>
    <w:rsid w:val="00B64B16"/>
    <w:rsid w:val="00B659F6"/>
    <w:rsid w:val="00B65E8E"/>
    <w:rsid w:val="00B65ECB"/>
    <w:rsid w:val="00B663EB"/>
    <w:rsid w:val="00B66C01"/>
    <w:rsid w:val="00B66C40"/>
    <w:rsid w:val="00B670EA"/>
    <w:rsid w:val="00B6719E"/>
    <w:rsid w:val="00B70343"/>
    <w:rsid w:val="00B70569"/>
    <w:rsid w:val="00B70E81"/>
    <w:rsid w:val="00B71E08"/>
    <w:rsid w:val="00B724FD"/>
    <w:rsid w:val="00B73DD6"/>
    <w:rsid w:val="00B74522"/>
    <w:rsid w:val="00B75941"/>
    <w:rsid w:val="00B75966"/>
    <w:rsid w:val="00B76185"/>
    <w:rsid w:val="00B76918"/>
    <w:rsid w:val="00B76BAB"/>
    <w:rsid w:val="00B76E04"/>
    <w:rsid w:val="00B76F42"/>
    <w:rsid w:val="00B770BE"/>
    <w:rsid w:val="00B771AD"/>
    <w:rsid w:val="00B804E9"/>
    <w:rsid w:val="00B8054D"/>
    <w:rsid w:val="00B806D1"/>
    <w:rsid w:val="00B808F1"/>
    <w:rsid w:val="00B8093C"/>
    <w:rsid w:val="00B80B31"/>
    <w:rsid w:val="00B80CF6"/>
    <w:rsid w:val="00B811FA"/>
    <w:rsid w:val="00B814D3"/>
    <w:rsid w:val="00B81860"/>
    <w:rsid w:val="00B82D32"/>
    <w:rsid w:val="00B83139"/>
    <w:rsid w:val="00B834C0"/>
    <w:rsid w:val="00B8361A"/>
    <w:rsid w:val="00B836F5"/>
    <w:rsid w:val="00B8394E"/>
    <w:rsid w:val="00B83B83"/>
    <w:rsid w:val="00B840C8"/>
    <w:rsid w:val="00B84B4C"/>
    <w:rsid w:val="00B84DDB"/>
    <w:rsid w:val="00B84FFB"/>
    <w:rsid w:val="00B851DF"/>
    <w:rsid w:val="00B85455"/>
    <w:rsid w:val="00B85587"/>
    <w:rsid w:val="00B85A02"/>
    <w:rsid w:val="00B85EDE"/>
    <w:rsid w:val="00B864DD"/>
    <w:rsid w:val="00B8662D"/>
    <w:rsid w:val="00B8664E"/>
    <w:rsid w:val="00B8681F"/>
    <w:rsid w:val="00B86A5C"/>
    <w:rsid w:val="00B87186"/>
    <w:rsid w:val="00B87360"/>
    <w:rsid w:val="00B874FF"/>
    <w:rsid w:val="00B87B44"/>
    <w:rsid w:val="00B87B7A"/>
    <w:rsid w:val="00B87B90"/>
    <w:rsid w:val="00B87E0F"/>
    <w:rsid w:val="00B87F72"/>
    <w:rsid w:val="00B904B3"/>
    <w:rsid w:val="00B906C0"/>
    <w:rsid w:val="00B90B99"/>
    <w:rsid w:val="00B90DCC"/>
    <w:rsid w:val="00B9119A"/>
    <w:rsid w:val="00B9129B"/>
    <w:rsid w:val="00B9194A"/>
    <w:rsid w:val="00B92748"/>
    <w:rsid w:val="00B92A70"/>
    <w:rsid w:val="00B92C7E"/>
    <w:rsid w:val="00B92EA2"/>
    <w:rsid w:val="00B933AA"/>
    <w:rsid w:val="00B933E7"/>
    <w:rsid w:val="00B93D40"/>
    <w:rsid w:val="00B93E42"/>
    <w:rsid w:val="00B94337"/>
    <w:rsid w:val="00B94473"/>
    <w:rsid w:val="00B94B35"/>
    <w:rsid w:val="00B94B7B"/>
    <w:rsid w:val="00B94BBE"/>
    <w:rsid w:val="00B95523"/>
    <w:rsid w:val="00B9572B"/>
    <w:rsid w:val="00B95759"/>
    <w:rsid w:val="00B963A9"/>
    <w:rsid w:val="00B96B85"/>
    <w:rsid w:val="00B97853"/>
    <w:rsid w:val="00B97992"/>
    <w:rsid w:val="00B97E63"/>
    <w:rsid w:val="00BA0105"/>
    <w:rsid w:val="00BA02D8"/>
    <w:rsid w:val="00BA0970"/>
    <w:rsid w:val="00BA0D06"/>
    <w:rsid w:val="00BA1015"/>
    <w:rsid w:val="00BA1094"/>
    <w:rsid w:val="00BA113F"/>
    <w:rsid w:val="00BA11BB"/>
    <w:rsid w:val="00BA1595"/>
    <w:rsid w:val="00BA1C48"/>
    <w:rsid w:val="00BA3B15"/>
    <w:rsid w:val="00BA3D63"/>
    <w:rsid w:val="00BA4579"/>
    <w:rsid w:val="00BA45DA"/>
    <w:rsid w:val="00BA4DF7"/>
    <w:rsid w:val="00BA5558"/>
    <w:rsid w:val="00BA56FB"/>
    <w:rsid w:val="00BA5DB2"/>
    <w:rsid w:val="00BA61CF"/>
    <w:rsid w:val="00BA6303"/>
    <w:rsid w:val="00BA642F"/>
    <w:rsid w:val="00BA6841"/>
    <w:rsid w:val="00BA72B0"/>
    <w:rsid w:val="00BA7461"/>
    <w:rsid w:val="00BA7E10"/>
    <w:rsid w:val="00BA7F33"/>
    <w:rsid w:val="00BB0168"/>
    <w:rsid w:val="00BB05BF"/>
    <w:rsid w:val="00BB0C51"/>
    <w:rsid w:val="00BB15AA"/>
    <w:rsid w:val="00BB15CA"/>
    <w:rsid w:val="00BB1696"/>
    <w:rsid w:val="00BB1840"/>
    <w:rsid w:val="00BB1DAD"/>
    <w:rsid w:val="00BB1E1E"/>
    <w:rsid w:val="00BB1E32"/>
    <w:rsid w:val="00BB23C9"/>
    <w:rsid w:val="00BB2DD9"/>
    <w:rsid w:val="00BB2E48"/>
    <w:rsid w:val="00BB2EE7"/>
    <w:rsid w:val="00BB31CD"/>
    <w:rsid w:val="00BB3C01"/>
    <w:rsid w:val="00BB3CC0"/>
    <w:rsid w:val="00BB4A85"/>
    <w:rsid w:val="00BB4D7D"/>
    <w:rsid w:val="00BB4F3C"/>
    <w:rsid w:val="00BB4F5C"/>
    <w:rsid w:val="00BB563F"/>
    <w:rsid w:val="00BB5DDF"/>
    <w:rsid w:val="00BB62F1"/>
    <w:rsid w:val="00BB653C"/>
    <w:rsid w:val="00BB6695"/>
    <w:rsid w:val="00BB6F5C"/>
    <w:rsid w:val="00BB6FFD"/>
    <w:rsid w:val="00BB73EB"/>
    <w:rsid w:val="00BB753E"/>
    <w:rsid w:val="00BC049F"/>
    <w:rsid w:val="00BC07EA"/>
    <w:rsid w:val="00BC0CCC"/>
    <w:rsid w:val="00BC0D49"/>
    <w:rsid w:val="00BC0FE3"/>
    <w:rsid w:val="00BC12B4"/>
    <w:rsid w:val="00BC2ADC"/>
    <w:rsid w:val="00BC2C75"/>
    <w:rsid w:val="00BC3377"/>
    <w:rsid w:val="00BC3520"/>
    <w:rsid w:val="00BC3D9A"/>
    <w:rsid w:val="00BC3F44"/>
    <w:rsid w:val="00BC42C5"/>
    <w:rsid w:val="00BC452B"/>
    <w:rsid w:val="00BC4697"/>
    <w:rsid w:val="00BC511D"/>
    <w:rsid w:val="00BC552F"/>
    <w:rsid w:val="00BC5976"/>
    <w:rsid w:val="00BC59F9"/>
    <w:rsid w:val="00BC663D"/>
    <w:rsid w:val="00BC698D"/>
    <w:rsid w:val="00BC6B62"/>
    <w:rsid w:val="00BC7154"/>
    <w:rsid w:val="00BC7750"/>
    <w:rsid w:val="00BC798E"/>
    <w:rsid w:val="00BC7EA3"/>
    <w:rsid w:val="00BD0299"/>
    <w:rsid w:val="00BD055C"/>
    <w:rsid w:val="00BD07C0"/>
    <w:rsid w:val="00BD15C6"/>
    <w:rsid w:val="00BD17A5"/>
    <w:rsid w:val="00BD1BFC"/>
    <w:rsid w:val="00BD1C12"/>
    <w:rsid w:val="00BD1C6A"/>
    <w:rsid w:val="00BD1F49"/>
    <w:rsid w:val="00BD2894"/>
    <w:rsid w:val="00BD3422"/>
    <w:rsid w:val="00BD3603"/>
    <w:rsid w:val="00BD3A62"/>
    <w:rsid w:val="00BD41C9"/>
    <w:rsid w:val="00BD5082"/>
    <w:rsid w:val="00BD58A7"/>
    <w:rsid w:val="00BD5C9A"/>
    <w:rsid w:val="00BD5CF1"/>
    <w:rsid w:val="00BD63E1"/>
    <w:rsid w:val="00BD63F3"/>
    <w:rsid w:val="00BD68DF"/>
    <w:rsid w:val="00BD6FE6"/>
    <w:rsid w:val="00BD766A"/>
    <w:rsid w:val="00BD7AF4"/>
    <w:rsid w:val="00BE0210"/>
    <w:rsid w:val="00BE0D8C"/>
    <w:rsid w:val="00BE0F4A"/>
    <w:rsid w:val="00BE1175"/>
    <w:rsid w:val="00BE1465"/>
    <w:rsid w:val="00BE1DBD"/>
    <w:rsid w:val="00BE22F7"/>
    <w:rsid w:val="00BE2E32"/>
    <w:rsid w:val="00BE309D"/>
    <w:rsid w:val="00BE31DB"/>
    <w:rsid w:val="00BE3368"/>
    <w:rsid w:val="00BE346D"/>
    <w:rsid w:val="00BE3ED6"/>
    <w:rsid w:val="00BE44B6"/>
    <w:rsid w:val="00BE4BCB"/>
    <w:rsid w:val="00BE4E0D"/>
    <w:rsid w:val="00BE54F8"/>
    <w:rsid w:val="00BE710A"/>
    <w:rsid w:val="00BE732A"/>
    <w:rsid w:val="00BE75D0"/>
    <w:rsid w:val="00BE7957"/>
    <w:rsid w:val="00BE7ED7"/>
    <w:rsid w:val="00BF023A"/>
    <w:rsid w:val="00BF0B08"/>
    <w:rsid w:val="00BF0F9A"/>
    <w:rsid w:val="00BF18E2"/>
    <w:rsid w:val="00BF18E9"/>
    <w:rsid w:val="00BF23D3"/>
    <w:rsid w:val="00BF259D"/>
    <w:rsid w:val="00BF285C"/>
    <w:rsid w:val="00BF2A89"/>
    <w:rsid w:val="00BF2B57"/>
    <w:rsid w:val="00BF2D3B"/>
    <w:rsid w:val="00BF2D3F"/>
    <w:rsid w:val="00BF37B5"/>
    <w:rsid w:val="00BF3AD7"/>
    <w:rsid w:val="00BF4299"/>
    <w:rsid w:val="00BF4DBD"/>
    <w:rsid w:val="00BF57E5"/>
    <w:rsid w:val="00BF6971"/>
    <w:rsid w:val="00BF6D06"/>
    <w:rsid w:val="00BF788F"/>
    <w:rsid w:val="00C00140"/>
    <w:rsid w:val="00C00B20"/>
    <w:rsid w:val="00C00EBA"/>
    <w:rsid w:val="00C01837"/>
    <w:rsid w:val="00C01A21"/>
    <w:rsid w:val="00C01A4A"/>
    <w:rsid w:val="00C01C34"/>
    <w:rsid w:val="00C01E2A"/>
    <w:rsid w:val="00C01E4D"/>
    <w:rsid w:val="00C032D6"/>
    <w:rsid w:val="00C03492"/>
    <w:rsid w:val="00C042BC"/>
    <w:rsid w:val="00C04A1D"/>
    <w:rsid w:val="00C04E37"/>
    <w:rsid w:val="00C051EC"/>
    <w:rsid w:val="00C052CF"/>
    <w:rsid w:val="00C056E0"/>
    <w:rsid w:val="00C05F1D"/>
    <w:rsid w:val="00C0697F"/>
    <w:rsid w:val="00C06D76"/>
    <w:rsid w:val="00C0746E"/>
    <w:rsid w:val="00C07B22"/>
    <w:rsid w:val="00C07D87"/>
    <w:rsid w:val="00C1041E"/>
    <w:rsid w:val="00C10672"/>
    <w:rsid w:val="00C10A5F"/>
    <w:rsid w:val="00C10C2F"/>
    <w:rsid w:val="00C10FC0"/>
    <w:rsid w:val="00C111F2"/>
    <w:rsid w:val="00C11800"/>
    <w:rsid w:val="00C11938"/>
    <w:rsid w:val="00C1259D"/>
    <w:rsid w:val="00C12880"/>
    <w:rsid w:val="00C12957"/>
    <w:rsid w:val="00C12DB7"/>
    <w:rsid w:val="00C1350D"/>
    <w:rsid w:val="00C13537"/>
    <w:rsid w:val="00C1395B"/>
    <w:rsid w:val="00C13FB1"/>
    <w:rsid w:val="00C144EB"/>
    <w:rsid w:val="00C146D1"/>
    <w:rsid w:val="00C14A57"/>
    <w:rsid w:val="00C15233"/>
    <w:rsid w:val="00C1563A"/>
    <w:rsid w:val="00C15D00"/>
    <w:rsid w:val="00C16299"/>
    <w:rsid w:val="00C16B40"/>
    <w:rsid w:val="00C16D7A"/>
    <w:rsid w:val="00C16DA0"/>
    <w:rsid w:val="00C1775F"/>
    <w:rsid w:val="00C17D05"/>
    <w:rsid w:val="00C201BF"/>
    <w:rsid w:val="00C2023B"/>
    <w:rsid w:val="00C20285"/>
    <w:rsid w:val="00C207D9"/>
    <w:rsid w:val="00C215F1"/>
    <w:rsid w:val="00C219A4"/>
    <w:rsid w:val="00C21FCF"/>
    <w:rsid w:val="00C227F7"/>
    <w:rsid w:val="00C22C02"/>
    <w:rsid w:val="00C23351"/>
    <w:rsid w:val="00C23E76"/>
    <w:rsid w:val="00C24639"/>
    <w:rsid w:val="00C251C7"/>
    <w:rsid w:val="00C259E7"/>
    <w:rsid w:val="00C26388"/>
    <w:rsid w:val="00C2679C"/>
    <w:rsid w:val="00C27116"/>
    <w:rsid w:val="00C2715D"/>
    <w:rsid w:val="00C27497"/>
    <w:rsid w:val="00C276C4"/>
    <w:rsid w:val="00C27EBE"/>
    <w:rsid w:val="00C31042"/>
    <w:rsid w:val="00C31786"/>
    <w:rsid w:val="00C319BB"/>
    <w:rsid w:val="00C320BB"/>
    <w:rsid w:val="00C3229A"/>
    <w:rsid w:val="00C32AA0"/>
    <w:rsid w:val="00C32B24"/>
    <w:rsid w:val="00C32B51"/>
    <w:rsid w:val="00C32F03"/>
    <w:rsid w:val="00C342E9"/>
    <w:rsid w:val="00C359DF"/>
    <w:rsid w:val="00C3644D"/>
    <w:rsid w:val="00C369F0"/>
    <w:rsid w:val="00C36A4B"/>
    <w:rsid w:val="00C36C4A"/>
    <w:rsid w:val="00C36D7B"/>
    <w:rsid w:val="00C371DD"/>
    <w:rsid w:val="00C374E5"/>
    <w:rsid w:val="00C37EBC"/>
    <w:rsid w:val="00C40038"/>
    <w:rsid w:val="00C408E0"/>
    <w:rsid w:val="00C42B9F"/>
    <w:rsid w:val="00C42C7D"/>
    <w:rsid w:val="00C430DE"/>
    <w:rsid w:val="00C44097"/>
    <w:rsid w:val="00C44417"/>
    <w:rsid w:val="00C4456B"/>
    <w:rsid w:val="00C44695"/>
    <w:rsid w:val="00C446FF"/>
    <w:rsid w:val="00C449BA"/>
    <w:rsid w:val="00C44BAC"/>
    <w:rsid w:val="00C44C93"/>
    <w:rsid w:val="00C44E03"/>
    <w:rsid w:val="00C4513A"/>
    <w:rsid w:val="00C456CA"/>
    <w:rsid w:val="00C457F5"/>
    <w:rsid w:val="00C45D05"/>
    <w:rsid w:val="00C46195"/>
    <w:rsid w:val="00C47479"/>
    <w:rsid w:val="00C475C5"/>
    <w:rsid w:val="00C476B5"/>
    <w:rsid w:val="00C5014E"/>
    <w:rsid w:val="00C507E7"/>
    <w:rsid w:val="00C508C7"/>
    <w:rsid w:val="00C513A7"/>
    <w:rsid w:val="00C51473"/>
    <w:rsid w:val="00C5159A"/>
    <w:rsid w:val="00C51E30"/>
    <w:rsid w:val="00C52236"/>
    <w:rsid w:val="00C52798"/>
    <w:rsid w:val="00C52857"/>
    <w:rsid w:val="00C52B67"/>
    <w:rsid w:val="00C52E5E"/>
    <w:rsid w:val="00C530FA"/>
    <w:rsid w:val="00C5332F"/>
    <w:rsid w:val="00C534E8"/>
    <w:rsid w:val="00C539A7"/>
    <w:rsid w:val="00C53A70"/>
    <w:rsid w:val="00C53F9C"/>
    <w:rsid w:val="00C54AD3"/>
    <w:rsid w:val="00C54BD4"/>
    <w:rsid w:val="00C55D79"/>
    <w:rsid w:val="00C5608A"/>
    <w:rsid w:val="00C5649E"/>
    <w:rsid w:val="00C5671E"/>
    <w:rsid w:val="00C56D03"/>
    <w:rsid w:val="00C5720F"/>
    <w:rsid w:val="00C57350"/>
    <w:rsid w:val="00C57910"/>
    <w:rsid w:val="00C57DC9"/>
    <w:rsid w:val="00C6013B"/>
    <w:rsid w:val="00C60715"/>
    <w:rsid w:val="00C6115E"/>
    <w:rsid w:val="00C61396"/>
    <w:rsid w:val="00C62DD6"/>
    <w:rsid w:val="00C6371E"/>
    <w:rsid w:val="00C63ED9"/>
    <w:rsid w:val="00C6428A"/>
    <w:rsid w:val="00C6437E"/>
    <w:rsid w:val="00C648D5"/>
    <w:rsid w:val="00C64E08"/>
    <w:rsid w:val="00C653A4"/>
    <w:rsid w:val="00C6608B"/>
    <w:rsid w:val="00C676FC"/>
    <w:rsid w:val="00C678D1"/>
    <w:rsid w:val="00C67A2B"/>
    <w:rsid w:val="00C67F52"/>
    <w:rsid w:val="00C700F1"/>
    <w:rsid w:val="00C70675"/>
    <w:rsid w:val="00C70763"/>
    <w:rsid w:val="00C707E3"/>
    <w:rsid w:val="00C70965"/>
    <w:rsid w:val="00C70C48"/>
    <w:rsid w:val="00C71637"/>
    <w:rsid w:val="00C719E2"/>
    <w:rsid w:val="00C728B0"/>
    <w:rsid w:val="00C728CA"/>
    <w:rsid w:val="00C72DE7"/>
    <w:rsid w:val="00C73490"/>
    <w:rsid w:val="00C73A6F"/>
    <w:rsid w:val="00C73CF5"/>
    <w:rsid w:val="00C73E52"/>
    <w:rsid w:val="00C73F1F"/>
    <w:rsid w:val="00C73F92"/>
    <w:rsid w:val="00C749A9"/>
    <w:rsid w:val="00C74CF4"/>
    <w:rsid w:val="00C750F0"/>
    <w:rsid w:val="00C75C0B"/>
    <w:rsid w:val="00C75C58"/>
    <w:rsid w:val="00C75FD9"/>
    <w:rsid w:val="00C77EF1"/>
    <w:rsid w:val="00C80245"/>
    <w:rsid w:val="00C80B48"/>
    <w:rsid w:val="00C80B90"/>
    <w:rsid w:val="00C80E21"/>
    <w:rsid w:val="00C80EDD"/>
    <w:rsid w:val="00C811BE"/>
    <w:rsid w:val="00C811CD"/>
    <w:rsid w:val="00C81946"/>
    <w:rsid w:val="00C81D8D"/>
    <w:rsid w:val="00C81E96"/>
    <w:rsid w:val="00C82233"/>
    <w:rsid w:val="00C82811"/>
    <w:rsid w:val="00C82D34"/>
    <w:rsid w:val="00C82E4E"/>
    <w:rsid w:val="00C82E52"/>
    <w:rsid w:val="00C82E5C"/>
    <w:rsid w:val="00C83434"/>
    <w:rsid w:val="00C83BEE"/>
    <w:rsid w:val="00C84B8A"/>
    <w:rsid w:val="00C84BF4"/>
    <w:rsid w:val="00C84E78"/>
    <w:rsid w:val="00C8520F"/>
    <w:rsid w:val="00C856E8"/>
    <w:rsid w:val="00C85878"/>
    <w:rsid w:val="00C85B63"/>
    <w:rsid w:val="00C85D13"/>
    <w:rsid w:val="00C85FBD"/>
    <w:rsid w:val="00C861DD"/>
    <w:rsid w:val="00C8649D"/>
    <w:rsid w:val="00C864A2"/>
    <w:rsid w:val="00C8698B"/>
    <w:rsid w:val="00C86B21"/>
    <w:rsid w:val="00C86F22"/>
    <w:rsid w:val="00C8706C"/>
    <w:rsid w:val="00C87102"/>
    <w:rsid w:val="00C87267"/>
    <w:rsid w:val="00C87570"/>
    <w:rsid w:val="00C87A73"/>
    <w:rsid w:val="00C87BAA"/>
    <w:rsid w:val="00C87F44"/>
    <w:rsid w:val="00C901FE"/>
    <w:rsid w:val="00C90312"/>
    <w:rsid w:val="00C9193E"/>
    <w:rsid w:val="00C91CCF"/>
    <w:rsid w:val="00C9251E"/>
    <w:rsid w:val="00C92730"/>
    <w:rsid w:val="00C93057"/>
    <w:rsid w:val="00C932CB"/>
    <w:rsid w:val="00C9420A"/>
    <w:rsid w:val="00C94C57"/>
    <w:rsid w:val="00C95485"/>
    <w:rsid w:val="00C956BF"/>
    <w:rsid w:val="00C96038"/>
    <w:rsid w:val="00C9617F"/>
    <w:rsid w:val="00C964A0"/>
    <w:rsid w:val="00C9687A"/>
    <w:rsid w:val="00C96BC4"/>
    <w:rsid w:val="00C96DE5"/>
    <w:rsid w:val="00C971F9"/>
    <w:rsid w:val="00C97304"/>
    <w:rsid w:val="00CA0838"/>
    <w:rsid w:val="00CA08C2"/>
    <w:rsid w:val="00CA0EBB"/>
    <w:rsid w:val="00CA126F"/>
    <w:rsid w:val="00CA16D7"/>
    <w:rsid w:val="00CA1777"/>
    <w:rsid w:val="00CA2672"/>
    <w:rsid w:val="00CA287C"/>
    <w:rsid w:val="00CA3005"/>
    <w:rsid w:val="00CA335E"/>
    <w:rsid w:val="00CA3420"/>
    <w:rsid w:val="00CA3717"/>
    <w:rsid w:val="00CA37DC"/>
    <w:rsid w:val="00CA4514"/>
    <w:rsid w:val="00CA4947"/>
    <w:rsid w:val="00CA4C1A"/>
    <w:rsid w:val="00CA53EC"/>
    <w:rsid w:val="00CA5B3D"/>
    <w:rsid w:val="00CA6D1B"/>
    <w:rsid w:val="00CA77C8"/>
    <w:rsid w:val="00CB0198"/>
    <w:rsid w:val="00CB0804"/>
    <w:rsid w:val="00CB0B2E"/>
    <w:rsid w:val="00CB0FEE"/>
    <w:rsid w:val="00CB18C7"/>
    <w:rsid w:val="00CB1AAF"/>
    <w:rsid w:val="00CB1E69"/>
    <w:rsid w:val="00CB209E"/>
    <w:rsid w:val="00CB2BD9"/>
    <w:rsid w:val="00CB363C"/>
    <w:rsid w:val="00CB39C7"/>
    <w:rsid w:val="00CB3FF1"/>
    <w:rsid w:val="00CB477F"/>
    <w:rsid w:val="00CB4BF2"/>
    <w:rsid w:val="00CB5507"/>
    <w:rsid w:val="00CB5607"/>
    <w:rsid w:val="00CB60E0"/>
    <w:rsid w:val="00CB6D05"/>
    <w:rsid w:val="00CB715A"/>
    <w:rsid w:val="00CB7AC6"/>
    <w:rsid w:val="00CC08A6"/>
    <w:rsid w:val="00CC1294"/>
    <w:rsid w:val="00CC16D5"/>
    <w:rsid w:val="00CC191C"/>
    <w:rsid w:val="00CC23AA"/>
    <w:rsid w:val="00CC29CD"/>
    <w:rsid w:val="00CC3004"/>
    <w:rsid w:val="00CC302E"/>
    <w:rsid w:val="00CC3AE0"/>
    <w:rsid w:val="00CC4098"/>
    <w:rsid w:val="00CC46F4"/>
    <w:rsid w:val="00CC4940"/>
    <w:rsid w:val="00CC4AEA"/>
    <w:rsid w:val="00CC5304"/>
    <w:rsid w:val="00CC5891"/>
    <w:rsid w:val="00CC5A85"/>
    <w:rsid w:val="00CC5C9A"/>
    <w:rsid w:val="00CC6043"/>
    <w:rsid w:val="00CC6592"/>
    <w:rsid w:val="00CC6B4B"/>
    <w:rsid w:val="00CC70F2"/>
    <w:rsid w:val="00CC7F12"/>
    <w:rsid w:val="00CD0134"/>
    <w:rsid w:val="00CD0379"/>
    <w:rsid w:val="00CD0903"/>
    <w:rsid w:val="00CD0A6D"/>
    <w:rsid w:val="00CD0B31"/>
    <w:rsid w:val="00CD12E6"/>
    <w:rsid w:val="00CD1C71"/>
    <w:rsid w:val="00CD25D1"/>
    <w:rsid w:val="00CD29CD"/>
    <w:rsid w:val="00CD2AAE"/>
    <w:rsid w:val="00CD36ED"/>
    <w:rsid w:val="00CD36F4"/>
    <w:rsid w:val="00CD38DB"/>
    <w:rsid w:val="00CD3CC8"/>
    <w:rsid w:val="00CD41B5"/>
    <w:rsid w:val="00CD46D0"/>
    <w:rsid w:val="00CD4C45"/>
    <w:rsid w:val="00CD4F00"/>
    <w:rsid w:val="00CD5048"/>
    <w:rsid w:val="00CD5AB1"/>
    <w:rsid w:val="00CD5DEB"/>
    <w:rsid w:val="00CD5F69"/>
    <w:rsid w:val="00CD7153"/>
    <w:rsid w:val="00CD7175"/>
    <w:rsid w:val="00CD77B9"/>
    <w:rsid w:val="00CE020C"/>
    <w:rsid w:val="00CE07EA"/>
    <w:rsid w:val="00CE0A05"/>
    <w:rsid w:val="00CE0B0D"/>
    <w:rsid w:val="00CE0F78"/>
    <w:rsid w:val="00CE1127"/>
    <w:rsid w:val="00CE1229"/>
    <w:rsid w:val="00CE1B92"/>
    <w:rsid w:val="00CE1F6D"/>
    <w:rsid w:val="00CE237C"/>
    <w:rsid w:val="00CE2CAF"/>
    <w:rsid w:val="00CE39D7"/>
    <w:rsid w:val="00CE45D8"/>
    <w:rsid w:val="00CE4753"/>
    <w:rsid w:val="00CE4AA7"/>
    <w:rsid w:val="00CE4F61"/>
    <w:rsid w:val="00CE571D"/>
    <w:rsid w:val="00CE575F"/>
    <w:rsid w:val="00CE5C62"/>
    <w:rsid w:val="00CE6057"/>
    <w:rsid w:val="00CE632D"/>
    <w:rsid w:val="00CE6AD6"/>
    <w:rsid w:val="00CE7ACA"/>
    <w:rsid w:val="00CE7B72"/>
    <w:rsid w:val="00CE7E99"/>
    <w:rsid w:val="00CE7F73"/>
    <w:rsid w:val="00CF0CEF"/>
    <w:rsid w:val="00CF0D91"/>
    <w:rsid w:val="00CF11DD"/>
    <w:rsid w:val="00CF1796"/>
    <w:rsid w:val="00CF18AD"/>
    <w:rsid w:val="00CF1BEE"/>
    <w:rsid w:val="00CF241C"/>
    <w:rsid w:val="00CF2438"/>
    <w:rsid w:val="00CF2996"/>
    <w:rsid w:val="00CF2AA3"/>
    <w:rsid w:val="00CF2BA8"/>
    <w:rsid w:val="00CF34EF"/>
    <w:rsid w:val="00CF3E59"/>
    <w:rsid w:val="00CF44BF"/>
    <w:rsid w:val="00CF46FA"/>
    <w:rsid w:val="00CF46FD"/>
    <w:rsid w:val="00CF48F5"/>
    <w:rsid w:val="00CF4F49"/>
    <w:rsid w:val="00CF52D7"/>
    <w:rsid w:val="00CF53A4"/>
    <w:rsid w:val="00CF5465"/>
    <w:rsid w:val="00CF54A8"/>
    <w:rsid w:val="00CF6D44"/>
    <w:rsid w:val="00CF705E"/>
    <w:rsid w:val="00CF7111"/>
    <w:rsid w:val="00CF7AE3"/>
    <w:rsid w:val="00D00D3B"/>
    <w:rsid w:val="00D00DFA"/>
    <w:rsid w:val="00D0170B"/>
    <w:rsid w:val="00D01C7F"/>
    <w:rsid w:val="00D02525"/>
    <w:rsid w:val="00D02878"/>
    <w:rsid w:val="00D02AD3"/>
    <w:rsid w:val="00D02EDD"/>
    <w:rsid w:val="00D02FCC"/>
    <w:rsid w:val="00D03232"/>
    <w:rsid w:val="00D03C4D"/>
    <w:rsid w:val="00D04566"/>
    <w:rsid w:val="00D04995"/>
    <w:rsid w:val="00D04F5F"/>
    <w:rsid w:val="00D05091"/>
    <w:rsid w:val="00D05418"/>
    <w:rsid w:val="00D05D03"/>
    <w:rsid w:val="00D06035"/>
    <w:rsid w:val="00D062D3"/>
    <w:rsid w:val="00D0655D"/>
    <w:rsid w:val="00D07029"/>
    <w:rsid w:val="00D075B9"/>
    <w:rsid w:val="00D076F8"/>
    <w:rsid w:val="00D07E36"/>
    <w:rsid w:val="00D10689"/>
    <w:rsid w:val="00D10A66"/>
    <w:rsid w:val="00D10EFF"/>
    <w:rsid w:val="00D10F04"/>
    <w:rsid w:val="00D110A2"/>
    <w:rsid w:val="00D11517"/>
    <w:rsid w:val="00D1212D"/>
    <w:rsid w:val="00D13773"/>
    <w:rsid w:val="00D13A09"/>
    <w:rsid w:val="00D13FF6"/>
    <w:rsid w:val="00D146A1"/>
    <w:rsid w:val="00D14BC7"/>
    <w:rsid w:val="00D15540"/>
    <w:rsid w:val="00D1557D"/>
    <w:rsid w:val="00D1605B"/>
    <w:rsid w:val="00D1734D"/>
    <w:rsid w:val="00D17357"/>
    <w:rsid w:val="00D17602"/>
    <w:rsid w:val="00D17E72"/>
    <w:rsid w:val="00D20A6C"/>
    <w:rsid w:val="00D20E1A"/>
    <w:rsid w:val="00D20F90"/>
    <w:rsid w:val="00D21176"/>
    <w:rsid w:val="00D212A1"/>
    <w:rsid w:val="00D21436"/>
    <w:rsid w:val="00D21B0C"/>
    <w:rsid w:val="00D2215E"/>
    <w:rsid w:val="00D221C0"/>
    <w:rsid w:val="00D225ED"/>
    <w:rsid w:val="00D22A3E"/>
    <w:rsid w:val="00D22F4B"/>
    <w:rsid w:val="00D23590"/>
    <w:rsid w:val="00D252AB"/>
    <w:rsid w:val="00D25785"/>
    <w:rsid w:val="00D266BB"/>
    <w:rsid w:val="00D27312"/>
    <w:rsid w:val="00D27F6E"/>
    <w:rsid w:val="00D312B1"/>
    <w:rsid w:val="00D31589"/>
    <w:rsid w:val="00D31746"/>
    <w:rsid w:val="00D31A9A"/>
    <w:rsid w:val="00D31B8A"/>
    <w:rsid w:val="00D31DB6"/>
    <w:rsid w:val="00D32056"/>
    <w:rsid w:val="00D3361B"/>
    <w:rsid w:val="00D33B14"/>
    <w:rsid w:val="00D33D05"/>
    <w:rsid w:val="00D341CE"/>
    <w:rsid w:val="00D341D8"/>
    <w:rsid w:val="00D34601"/>
    <w:rsid w:val="00D348C8"/>
    <w:rsid w:val="00D35015"/>
    <w:rsid w:val="00D350C6"/>
    <w:rsid w:val="00D35633"/>
    <w:rsid w:val="00D358D8"/>
    <w:rsid w:val="00D358F7"/>
    <w:rsid w:val="00D36AB1"/>
    <w:rsid w:val="00D36CF9"/>
    <w:rsid w:val="00D36F09"/>
    <w:rsid w:val="00D3758D"/>
    <w:rsid w:val="00D377EB"/>
    <w:rsid w:val="00D40222"/>
    <w:rsid w:val="00D41179"/>
    <w:rsid w:val="00D41CF9"/>
    <w:rsid w:val="00D41DC9"/>
    <w:rsid w:val="00D420D4"/>
    <w:rsid w:val="00D424F3"/>
    <w:rsid w:val="00D42A16"/>
    <w:rsid w:val="00D42AC2"/>
    <w:rsid w:val="00D42C76"/>
    <w:rsid w:val="00D42CB0"/>
    <w:rsid w:val="00D42D24"/>
    <w:rsid w:val="00D43639"/>
    <w:rsid w:val="00D43916"/>
    <w:rsid w:val="00D4414D"/>
    <w:rsid w:val="00D44559"/>
    <w:rsid w:val="00D449E6"/>
    <w:rsid w:val="00D450AD"/>
    <w:rsid w:val="00D4613A"/>
    <w:rsid w:val="00D469F7"/>
    <w:rsid w:val="00D46B25"/>
    <w:rsid w:val="00D46DB2"/>
    <w:rsid w:val="00D46E1A"/>
    <w:rsid w:val="00D46E56"/>
    <w:rsid w:val="00D46F91"/>
    <w:rsid w:val="00D4705A"/>
    <w:rsid w:val="00D4724A"/>
    <w:rsid w:val="00D4761A"/>
    <w:rsid w:val="00D47A2C"/>
    <w:rsid w:val="00D505EB"/>
    <w:rsid w:val="00D506D3"/>
    <w:rsid w:val="00D50BF9"/>
    <w:rsid w:val="00D50F86"/>
    <w:rsid w:val="00D5187E"/>
    <w:rsid w:val="00D5256A"/>
    <w:rsid w:val="00D52CAB"/>
    <w:rsid w:val="00D52EF5"/>
    <w:rsid w:val="00D5374B"/>
    <w:rsid w:val="00D545D3"/>
    <w:rsid w:val="00D549A8"/>
    <w:rsid w:val="00D54CC3"/>
    <w:rsid w:val="00D54E1B"/>
    <w:rsid w:val="00D54F91"/>
    <w:rsid w:val="00D551CF"/>
    <w:rsid w:val="00D5548B"/>
    <w:rsid w:val="00D55AD6"/>
    <w:rsid w:val="00D55BAE"/>
    <w:rsid w:val="00D56276"/>
    <w:rsid w:val="00D56753"/>
    <w:rsid w:val="00D569DF"/>
    <w:rsid w:val="00D5750E"/>
    <w:rsid w:val="00D57724"/>
    <w:rsid w:val="00D579C5"/>
    <w:rsid w:val="00D57F0E"/>
    <w:rsid w:val="00D612A4"/>
    <w:rsid w:val="00D61381"/>
    <w:rsid w:val="00D61444"/>
    <w:rsid w:val="00D617F8"/>
    <w:rsid w:val="00D61A87"/>
    <w:rsid w:val="00D62488"/>
    <w:rsid w:val="00D625A4"/>
    <w:rsid w:val="00D62FDE"/>
    <w:rsid w:val="00D6366D"/>
    <w:rsid w:val="00D638CF"/>
    <w:rsid w:val="00D63F65"/>
    <w:rsid w:val="00D643FA"/>
    <w:rsid w:val="00D649EB"/>
    <w:rsid w:val="00D64C81"/>
    <w:rsid w:val="00D64FF9"/>
    <w:rsid w:val="00D650F3"/>
    <w:rsid w:val="00D6558E"/>
    <w:rsid w:val="00D65803"/>
    <w:rsid w:val="00D663C9"/>
    <w:rsid w:val="00D666E9"/>
    <w:rsid w:val="00D668FE"/>
    <w:rsid w:val="00D66B16"/>
    <w:rsid w:val="00D66F20"/>
    <w:rsid w:val="00D67651"/>
    <w:rsid w:val="00D70204"/>
    <w:rsid w:val="00D70A79"/>
    <w:rsid w:val="00D70C3B"/>
    <w:rsid w:val="00D71173"/>
    <w:rsid w:val="00D71E95"/>
    <w:rsid w:val="00D73394"/>
    <w:rsid w:val="00D74294"/>
    <w:rsid w:val="00D74ABE"/>
    <w:rsid w:val="00D74E74"/>
    <w:rsid w:val="00D75083"/>
    <w:rsid w:val="00D75689"/>
    <w:rsid w:val="00D75967"/>
    <w:rsid w:val="00D7661C"/>
    <w:rsid w:val="00D7676E"/>
    <w:rsid w:val="00D76E83"/>
    <w:rsid w:val="00D773D9"/>
    <w:rsid w:val="00D77D56"/>
    <w:rsid w:val="00D77EC7"/>
    <w:rsid w:val="00D77EE8"/>
    <w:rsid w:val="00D77FAF"/>
    <w:rsid w:val="00D800A1"/>
    <w:rsid w:val="00D80606"/>
    <w:rsid w:val="00D80CBF"/>
    <w:rsid w:val="00D81017"/>
    <w:rsid w:val="00D81F17"/>
    <w:rsid w:val="00D82357"/>
    <w:rsid w:val="00D8259D"/>
    <w:rsid w:val="00D826E4"/>
    <w:rsid w:val="00D82B6D"/>
    <w:rsid w:val="00D84301"/>
    <w:rsid w:val="00D84351"/>
    <w:rsid w:val="00D846A1"/>
    <w:rsid w:val="00D8489C"/>
    <w:rsid w:val="00D8502C"/>
    <w:rsid w:val="00D85154"/>
    <w:rsid w:val="00D85B5F"/>
    <w:rsid w:val="00D8649E"/>
    <w:rsid w:val="00D866F2"/>
    <w:rsid w:val="00D86A1A"/>
    <w:rsid w:val="00D86AEC"/>
    <w:rsid w:val="00D87129"/>
    <w:rsid w:val="00D8750A"/>
    <w:rsid w:val="00D8772B"/>
    <w:rsid w:val="00D87A1E"/>
    <w:rsid w:val="00D87AF4"/>
    <w:rsid w:val="00D901A1"/>
    <w:rsid w:val="00D9025E"/>
    <w:rsid w:val="00D91377"/>
    <w:rsid w:val="00D91CA6"/>
    <w:rsid w:val="00D91DB4"/>
    <w:rsid w:val="00D92379"/>
    <w:rsid w:val="00D93446"/>
    <w:rsid w:val="00D937D9"/>
    <w:rsid w:val="00D937F3"/>
    <w:rsid w:val="00D937F5"/>
    <w:rsid w:val="00D93D47"/>
    <w:rsid w:val="00D9488A"/>
    <w:rsid w:val="00D949FF"/>
    <w:rsid w:val="00D94D1C"/>
    <w:rsid w:val="00D94F28"/>
    <w:rsid w:val="00D95488"/>
    <w:rsid w:val="00D9573D"/>
    <w:rsid w:val="00D96C79"/>
    <w:rsid w:val="00D96F8D"/>
    <w:rsid w:val="00D977B9"/>
    <w:rsid w:val="00D9782C"/>
    <w:rsid w:val="00D979E7"/>
    <w:rsid w:val="00D97F8A"/>
    <w:rsid w:val="00DA03A3"/>
    <w:rsid w:val="00DA05F2"/>
    <w:rsid w:val="00DA0B2D"/>
    <w:rsid w:val="00DA0B46"/>
    <w:rsid w:val="00DA0D7A"/>
    <w:rsid w:val="00DA0E39"/>
    <w:rsid w:val="00DA0F20"/>
    <w:rsid w:val="00DA1771"/>
    <w:rsid w:val="00DA184B"/>
    <w:rsid w:val="00DA1AA2"/>
    <w:rsid w:val="00DA1B3F"/>
    <w:rsid w:val="00DA271B"/>
    <w:rsid w:val="00DA2ACB"/>
    <w:rsid w:val="00DA2C42"/>
    <w:rsid w:val="00DA327B"/>
    <w:rsid w:val="00DA36E6"/>
    <w:rsid w:val="00DA3DEC"/>
    <w:rsid w:val="00DA4033"/>
    <w:rsid w:val="00DA433D"/>
    <w:rsid w:val="00DA4603"/>
    <w:rsid w:val="00DA46E5"/>
    <w:rsid w:val="00DA4A0C"/>
    <w:rsid w:val="00DA4F6A"/>
    <w:rsid w:val="00DA51E8"/>
    <w:rsid w:val="00DA539F"/>
    <w:rsid w:val="00DA5DE1"/>
    <w:rsid w:val="00DA5DF0"/>
    <w:rsid w:val="00DA789A"/>
    <w:rsid w:val="00DB02BF"/>
    <w:rsid w:val="00DB0727"/>
    <w:rsid w:val="00DB0B3B"/>
    <w:rsid w:val="00DB0E41"/>
    <w:rsid w:val="00DB0FD8"/>
    <w:rsid w:val="00DB1730"/>
    <w:rsid w:val="00DB2048"/>
    <w:rsid w:val="00DB222E"/>
    <w:rsid w:val="00DB274B"/>
    <w:rsid w:val="00DB27DB"/>
    <w:rsid w:val="00DB2E75"/>
    <w:rsid w:val="00DB2EBE"/>
    <w:rsid w:val="00DB2F64"/>
    <w:rsid w:val="00DB3A06"/>
    <w:rsid w:val="00DB3B2B"/>
    <w:rsid w:val="00DB3B62"/>
    <w:rsid w:val="00DB3FFD"/>
    <w:rsid w:val="00DB40D5"/>
    <w:rsid w:val="00DB433B"/>
    <w:rsid w:val="00DB43A9"/>
    <w:rsid w:val="00DB4B69"/>
    <w:rsid w:val="00DB4D2E"/>
    <w:rsid w:val="00DB53A4"/>
    <w:rsid w:val="00DB5437"/>
    <w:rsid w:val="00DB59EE"/>
    <w:rsid w:val="00DB5C72"/>
    <w:rsid w:val="00DB609E"/>
    <w:rsid w:val="00DB61B4"/>
    <w:rsid w:val="00DB6D43"/>
    <w:rsid w:val="00DB70E5"/>
    <w:rsid w:val="00DB714A"/>
    <w:rsid w:val="00DB7373"/>
    <w:rsid w:val="00DC0180"/>
    <w:rsid w:val="00DC0329"/>
    <w:rsid w:val="00DC0A5B"/>
    <w:rsid w:val="00DC0BDD"/>
    <w:rsid w:val="00DC16A4"/>
    <w:rsid w:val="00DC18DC"/>
    <w:rsid w:val="00DC1C8D"/>
    <w:rsid w:val="00DC1D93"/>
    <w:rsid w:val="00DC1F33"/>
    <w:rsid w:val="00DC246B"/>
    <w:rsid w:val="00DC24BA"/>
    <w:rsid w:val="00DC2502"/>
    <w:rsid w:val="00DC271A"/>
    <w:rsid w:val="00DC27B8"/>
    <w:rsid w:val="00DC2B0B"/>
    <w:rsid w:val="00DC3044"/>
    <w:rsid w:val="00DC30DB"/>
    <w:rsid w:val="00DC3688"/>
    <w:rsid w:val="00DC38FD"/>
    <w:rsid w:val="00DC4415"/>
    <w:rsid w:val="00DC4731"/>
    <w:rsid w:val="00DC5683"/>
    <w:rsid w:val="00DC586A"/>
    <w:rsid w:val="00DC58B8"/>
    <w:rsid w:val="00DC5FFA"/>
    <w:rsid w:val="00DC6C44"/>
    <w:rsid w:val="00DC72E1"/>
    <w:rsid w:val="00DC7BEE"/>
    <w:rsid w:val="00DC7C56"/>
    <w:rsid w:val="00DD01C1"/>
    <w:rsid w:val="00DD130B"/>
    <w:rsid w:val="00DD140B"/>
    <w:rsid w:val="00DD1ADE"/>
    <w:rsid w:val="00DD2097"/>
    <w:rsid w:val="00DD21F9"/>
    <w:rsid w:val="00DD2890"/>
    <w:rsid w:val="00DD34D4"/>
    <w:rsid w:val="00DD38BD"/>
    <w:rsid w:val="00DD394E"/>
    <w:rsid w:val="00DD39CD"/>
    <w:rsid w:val="00DD4043"/>
    <w:rsid w:val="00DD66FF"/>
    <w:rsid w:val="00DD6B43"/>
    <w:rsid w:val="00DD6DFA"/>
    <w:rsid w:val="00DD6EF7"/>
    <w:rsid w:val="00DD75A3"/>
    <w:rsid w:val="00DD7E4E"/>
    <w:rsid w:val="00DE04C6"/>
    <w:rsid w:val="00DE08C5"/>
    <w:rsid w:val="00DE09DF"/>
    <w:rsid w:val="00DE0C33"/>
    <w:rsid w:val="00DE1972"/>
    <w:rsid w:val="00DE1BB4"/>
    <w:rsid w:val="00DE3676"/>
    <w:rsid w:val="00DE36B2"/>
    <w:rsid w:val="00DE39D1"/>
    <w:rsid w:val="00DE3A9B"/>
    <w:rsid w:val="00DE4320"/>
    <w:rsid w:val="00DE438C"/>
    <w:rsid w:val="00DE453C"/>
    <w:rsid w:val="00DE4932"/>
    <w:rsid w:val="00DE4DEB"/>
    <w:rsid w:val="00DE4DEC"/>
    <w:rsid w:val="00DE54D9"/>
    <w:rsid w:val="00DE5618"/>
    <w:rsid w:val="00DE5F12"/>
    <w:rsid w:val="00DE6511"/>
    <w:rsid w:val="00DE695D"/>
    <w:rsid w:val="00DE69C2"/>
    <w:rsid w:val="00DE6AEC"/>
    <w:rsid w:val="00DE6E02"/>
    <w:rsid w:val="00DE704F"/>
    <w:rsid w:val="00DE7443"/>
    <w:rsid w:val="00DE7D39"/>
    <w:rsid w:val="00DE7EF9"/>
    <w:rsid w:val="00DF0A36"/>
    <w:rsid w:val="00DF0E3E"/>
    <w:rsid w:val="00DF1B4A"/>
    <w:rsid w:val="00DF1E93"/>
    <w:rsid w:val="00DF21D3"/>
    <w:rsid w:val="00DF29BA"/>
    <w:rsid w:val="00DF2EA5"/>
    <w:rsid w:val="00DF31EC"/>
    <w:rsid w:val="00DF3438"/>
    <w:rsid w:val="00DF3778"/>
    <w:rsid w:val="00DF379D"/>
    <w:rsid w:val="00DF3E8C"/>
    <w:rsid w:val="00DF3EB1"/>
    <w:rsid w:val="00DF437A"/>
    <w:rsid w:val="00DF437D"/>
    <w:rsid w:val="00DF4626"/>
    <w:rsid w:val="00DF485E"/>
    <w:rsid w:val="00DF49A0"/>
    <w:rsid w:val="00DF4C97"/>
    <w:rsid w:val="00DF4D58"/>
    <w:rsid w:val="00DF5156"/>
    <w:rsid w:val="00DF533A"/>
    <w:rsid w:val="00DF555A"/>
    <w:rsid w:val="00DF573A"/>
    <w:rsid w:val="00DF5C01"/>
    <w:rsid w:val="00DF6052"/>
    <w:rsid w:val="00DF64B8"/>
    <w:rsid w:val="00DF6A75"/>
    <w:rsid w:val="00DF6E14"/>
    <w:rsid w:val="00DF6E52"/>
    <w:rsid w:val="00DF7391"/>
    <w:rsid w:val="00E005AB"/>
    <w:rsid w:val="00E0093F"/>
    <w:rsid w:val="00E0203A"/>
    <w:rsid w:val="00E0243C"/>
    <w:rsid w:val="00E02546"/>
    <w:rsid w:val="00E029A0"/>
    <w:rsid w:val="00E02A44"/>
    <w:rsid w:val="00E02A57"/>
    <w:rsid w:val="00E02D98"/>
    <w:rsid w:val="00E03277"/>
    <w:rsid w:val="00E036DE"/>
    <w:rsid w:val="00E039F2"/>
    <w:rsid w:val="00E03E19"/>
    <w:rsid w:val="00E03EB1"/>
    <w:rsid w:val="00E043C8"/>
    <w:rsid w:val="00E04734"/>
    <w:rsid w:val="00E04AA2"/>
    <w:rsid w:val="00E05211"/>
    <w:rsid w:val="00E05D3D"/>
    <w:rsid w:val="00E0607F"/>
    <w:rsid w:val="00E0661F"/>
    <w:rsid w:val="00E06AA5"/>
    <w:rsid w:val="00E06F39"/>
    <w:rsid w:val="00E06FFB"/>
    <w:rsid w:val="00E073C9"/>
    <w:rsid w:val="00E0761E"/>
    <w:rsid w:val="00E07C31"/>
    <w:rsid w:val="00E10039"/>
    <w:rsid w:val="00E1043D"/>
    <w:rsid w:val="00E115CF"/>
    <w:rsid w:val="00E117C2"/>
    <w:rsid w:val="00E117F3"/>
    <w:rsid w:val="00E1220E"/>
    <w:rsid w:val="00E1238A"/>
    <w:rsid w:val="00E12577"/>
    <w:rsid w:val="00E127C2"/>
    <w:rsid w:val="00E12829"/>
    <w:rsid w:val="00E13014"/>
    <w:rsid w:val="00E13267"/>
    <w:rsid w:val="00E137AF"/>
    <w:rsid w:val="00E13B35"/>
    <w:rsid w:val="00E1406C"/>
    <w:rsid w:val="00E14A9F"/>
    <w:rsid w:val="00E1690F"/>
    <w:rsid w:val="00E16A93"/>
    <w:rsid w:val="00E16EC3"/>
    <w:rsid w:val="00E178B0"/>
    <w:rsid w:val="00E17A8B"/>
    <w:rsid w:val="00E20E66"/>
    <w:rsid w:val="00E20F2A"/>
    <w:rsid w:val="00E21711"/>
    <w:rsid w:val="00E21FE3"/>
    <w:rsid w:val="00E2208A"/>
    <w:rsid w:val="00E22820"/>
    <w:rsid w:val="00E22C5B"/>
    <w:rsid w:val="00E22E83"/>
    <w:rsid w:val="00E2307A"/>
    <w:rsid w:val="00E23526"/>
    <w:rsid w:val="00E2381B"/>
    <w:rsid w:val="00E23B98"/>
    <w:rsid w:val="00E23D8F"/>
    <w:rsid w:val="00E241ED"/>
    <w:rsid w:val="00E24329"/>
    <w:rsid w:val="00E2462F"/>
    <w:rsid w:val="00E24ADB"/>
    <w:rsid w:val="00E24CA3"/>
    <w:rsid w:val="00E2507C"/>
    <w:rsid w:val="00E25752"/>
    <w:rsid w:val="00E25814"/>
    <w:rsid w:val="00E25C18"/>
    <w:rsid w:val="00E25D96"/>
    <w:rsid w:val="00E27821"/>
    <w:rsid w:val="00E30802"/>
    <w:rsid w:val="00E30AC7"/>
    <w:rsid w:val="00E30AD2"/>
    <w:rsid w:val="00E311F8"/>
    <w:rsid w:val="00E314A5"/>
    <w:rsid w:val="00E314B1"/>
    <w:rsid w:val="00E31604"/>
    <w:rsid w:val="00E3186C"/>
    <w:rsid w:val="00E31F4E"/>
    <w:rsid w:val="00E3211C"/>
    <w:rsid w:val="00E32D53"/>
    <w:rsid w:val="00E32E60"/>
    <w:rsid w:val="00E33A4E"/>
    <w:rsid w:val="00E34409"/>
    <w:rsid w:val="00E345E4"/>
    <w:rsid w:val="00E354E6"/>
    <w:rsid w:val="00E35C2B"/>
    <w:rsid w:val="00E35F01"/>
    <w:rsid w:val="00E36FB9"/>
    <w:rsid w:val="00E40E32"/>
    <w:rsid w:val="00E40EAA"/>
    <w:rsid w:val="00E40EBE"/>
    <w:rsid w:val="00E413D3"/>
    <w:rsid w:val="00E415E4"/>
    <w:rsid w:val="00E416BB"/>
    <w:rsid w:val="00E4252C"/>
    <w:rsid w:val="00E426A1"/>
    <w:rsid w:val="00E4276C"/>
    <w:rsid w:val="00E42BDB"/>
    <w:rsid w:val="00E43264"/>
    <w:rsid w:val="00E43A22"/>
    <w:rsid w:val="00E43ABE"/>
    <w:rsid w:val="00E43C04"/>
    <w:rsid w:val="00E44012"/>
    <w:rsid w:val="00E44AAB"/>
    <w:rsid w:val="00E44D59"/>
    <w:rsid w:val="00E4515F"/>
    <w:rsid w:val="00E4549A"/>
    <w:rsid w:val="00E456B0"/>
    <w:rsid w:val="00E45721"/>
    <w:rsid w:val="00E45C67"/>
    <w:rsid w:val="00E45D03"/>
    <w:rsid w:val="00E46017"/>
    <w:rsid w:val="00E46114"/>
    <w:rsid w:val="00E461B0"/>
    <w:rsid w:val="00E46350"/>
    <w:rsid w:val="00E4721E"/>
    <w:rsid w:val="00E502EB"/>
    <w:rsid w:val="00E51059"/>
    <w:rsid w:val="00E516BE"/>
    <w:rsid w:val="00E5187D"/>
    <w:rsid w:val="00E51BA8"/>
    <w:rsid w:val="00E51E5D"/>
    <w:rsid w:val="00E51F7E"/>
    <w:rsid w:val="00E51FCB"/>
    <w:rsid w:val="00E52A14"/>
    <w:rsid w:val="00E52E69"/>
    <w:rsid w:val="00E531E7"/>
    <w:rsid w:val="00E543A0"/>
    <w:rsid w:val="00E5491B"/>
    <w:rsid w:val="00E54C44"/>
    <w:rsid w:val="00E54DCB"/>
    <w:rsid w:val="00E551F4"/>
    <w:rsid w:val="00E55A6A"/>
    <w:rsid w:val="00E55B14"/>
    <w:rsid w:val="00E56954"/>
    <w:rsid w:val="00E56ABE"/>
    <w:rsid w:val="00E572AA"/>
    <w:rsid w:val="00E57345"/>
    <w:rsid w:val="00E57810"/>
    <w:rsid w:val="00E57B29"/>
    <w:rsid w:val="00E57FA3"/>
    <w:rsid w:val="00E6010A"/>
    <w:rsid w:val="00E60534"/>
    <w:rsid w:val="00E607F4"/>
    <w:rsid w:val="00E60C77"/>
    <w:rsid w:val="00E60DAF"/>
    <w:rsid w:val="00E60E13"/>
    <w:rsid w:val="00E615A6"/>
    <w:rsid w:val="00E619F4"/>
    <w:rsid w:val="00E6280C"/>
    <w:rsid w:val="00E62DF7"/>
    <w:rsid w:val="00E6360B"/>
    <w:rsid w:val="00E63D2D"/>
    <w:rsid w:val="00E647FE"/>
    <w:rsid w:val="00E6536E"/>
    <w:rsid w:val="00E65453"/>
    <w:rsid w:val="00E65A83"/>
    <w:rsid w:val="00E65E16"/>
    <w:rsid w:val="00E662B0"/>
    <w:rsid w:val="00E665E2"/>
    <w:rsid w:val="00E66869"/>
    <w:rsid w:val="00E66FCB"/>
    <w:rsid w:val="00E67102"/>
    <w:rsid w:val="00E67600"/>
    <w:rsid w:val="00E70D32"/>
    <w:rsid w:val="00E71260"/>
    <w:rsid w:val="00E7183F"/>
    <w:rsid w:val="00E7189B"/>
    <w:rsid w:val="00E723BC"/>
    <w:rsid w:val="00E72B18"/>
    <w:rsid w:val="00E72C04"/>
    <w:rsid w:val="00E73D9D"/>
    <w:rsid w:val="00E742C5"/>
    <w:rsid w:val="00E74484"/>
    <w:rsid w:val="00E745FE"/>
    <w:rsid w:val="00E755A0"/>
    <w:rsid w:val="00E75AE8"/>
    <w:rsid w:val="00E75BDA"/>
    <w:rsid w:val="00E76143"/>
    <w:rsid w:val="00E76567"/>
    <w:rsid w:val="00E76800"/>
    <w:rsid w:val="00E76B7B"/>
    <w:rsid w:val="00E77586"/>
    <w:rsid w:val="00E7799E"/>
    <w:rsid w:val="00E77D1E"/>
    <w:rsid w:val="00E80C4D"/>
    <w:rsid w:val="00E81160"/>
    <w:rsid w:val="00E81A5B"/>
    <w:rsid w:val="00E81C29"/>
    <w:rsid w:val="00E81E9E"/>
    <w:rsid w:val="00E822CF"/>
    <w:rsid w:val="00E82A01"/>
    <w:rsid w:val="00E837FE"/>
    <w:rsid w:val="00E83C70"/>
    <w:rsid w:val="00E83F84"/>
    <w:rsid w:val="00E8400B"/>
    <w:rsid w:val="00E84124"/>
    <w:rsid w:val="00E84731"/>
    <w:rsid w:val="00E84766"/>
    <w:rsid w:val="00E84AED"/>
    <w:rsid w:val="00E853CA"/>
    <w:rsid w:val="00E85454"/>
    <w:rsid w:val="00E8553E"/>
    <w:rsid w:val="00E85565"/>
    <w:rsid w:val="00E864CF"/>
    <w:rsid w:val="00E865E7"/>
    <w:rsid w:val="00E86CAD"/>
    <w:rsid w:val="00E879EB"/>
    <w:rsid w:val="00E87A0A"/>
    <w:rsid w:val="00E9032F"/>
    <w:rsid w:val="00E90925"/>
    <w:rsid w:val="00E92251"/>
    <w:rsid w:val="00E92541"/>
    <w:rsid w:val="00E92700"/>
    <w:rsid w:val="00E92929"/>
    <w:rsid w:val="00E92A56"/>
    <w:rsid w:val="00E92DBB"/>
    <w:rsid w:val="00E93B31"/>
    <w:rsid w:val="00E93F1B"/>
    <w:rsid w:val="00E94E0A"/>
    <w:rsid w:val="00E94FFA"/>
    <w:rsid w:val="00E9578E"/>
    <w:rsid w:val="00E95CB1"/>
    <w:rsid w:val="00E961F4"/>
    <w:rsid w:val="00E9734C"/>
    <w:rsid w:val="00E97563"/>
    <w:rsid w:val="00E9766B"/>
    <w:rsid w:val="00E97E8C"/>
    <w:rsid w:val="00EA078F"/>
    <w:rsid w:val="00EA0A1F"/>
    <w:rsid w:val="00EA0B28"/>
    <w:rsid w:val="00EA1CFE"/>
    <w:rsid w:val="00EA1E31"/>
    <w:rsid w:val="00EA22C8"/>
    <w:rsid w:val="00EA2CB6"/>
    <w:rsid w:val="00EA4602"/>
    <w:rsid w:val="00EA4C0F"/>
    <w:rsid w:val="00EA4FE6"/>
    <w:rsid w:val="00EA5907"/>
    <w:rsid w:val="00EA59C1"/>
    <w:rsid w:val="00EA5A67"/>
    <w:rsid w:val="00EA60E6"/>
    <w:rsid w:val="00EA6259"/>
    <w:rsid w:val="00EA67A3"/>
    <w:rsid w:val="00EA6F52"/>
    <w:rsid w:val="00EA707E"/>
    <w:rsid w:val="00EA7257"/>
    <w:rsid w:val="00EB00CD"/>
    <w:rsid w:val="00EB0351"/>
    <w:rsid w:val="00EB0395"/>
    <w:rsid w:val="00EB0430"/>
    <w:rsid w:val="00EB046C"/>
    <w:rsid w:val="00EB0549"/>
    <w:rsid w:val="00EB133E"/>
    <w:rsid w:val="00EB1482"/>
    <w:rsid w:val="00EB168B"/>
    <w:rsid w:val="00EB1742"/>
    <w:rsid w:val="00EB18AD"/>
    <w:rsid w:val="00EB1C0C"/>
    <w:rsid w:val="00EB1C30"/>
    <w:rsid w:val="00EB22C8"/>
    <w:rsid w:val="00EB23DF"/>
    <w:rsid w:val="00EB2A74"/>
    <w:rsid w:val="00EB36A7"/>
    <w:rsid w:val="00EB3749"/>
    <w:rsid w:val="00EB3831"/>
    <w:rsid w:val="00EB3C47"/>
    <w:rsid w:val="00EB41EF"/>
    <w:rsid w:val="00EB48FE"/>
    <w:rsid w:val="00EB4914"/>
    <w:rsid w:val="00EB4AAD"/>
    <w:rsid w:val="00EB4DBD"/>
    <w:rsid w:val="00EB512D"/>
    <w:rsid w:val="00EB519D"/>
    <w:rsid w:val="00EB5C19"/>
    <w:rsid w:val="00EB5EF0"/>
    <w:rsid w:val="00EB63A2"/>
    <w:rsid w:val="00EB6E58"/>
    <w:rsid w:val="00EB7788"/>
    <w:rsid w:val="00EB7DCF"/>
    <w:rsid w:val="00EC0771"/>
    <w:rsid w:val="00EC10F3"/>
    <w:rsid w:val="00EC1563"/>
    <w:rsid w:val="00EC16B2"/>
    <w:rsid w:val="00EC16BD"/>
    <w:rsid w:val="00EC194F"/>
    <w:rsid w:val="00EC1A58"/>
    <w:rsid w:val="00EC1CA0"/>
    <w:rsid w:val="00EC1EA1"/>
    <w:rsid w:val="00EC2117"/>
    <w:rsid w:val="00EC2125"/>
    <w:rsid w:val="00EC21EC"/>
    <w:rsid w:val="00EC26AC"/>
    <w:rsid w:val="00EC29DC"/>
    <w:rsid w:val="00EC2D0B"/>
    <w:rsid w:val="00EC2D11"/>
    <w:rsid w:val="00EC2DA5"/>
    <w:rsid w:val="00EC2E88"/>
    <w:rsid w:val="00EC3266"/>
    <w:rsid w:val="00EC4B67"/>
    <w:rsid w:val="00EC5850"/>
    <w:rsid w:val="00EC5881"/>
    <w:rsid w:val="00EC5C65"/>
    <w:rsid w:val="00EC5CDC"/>
    <w:rsid w:val="00EC6614"/>
    <w:rsid w:val="00EC7D86"/>
    <w:rsid w:val="00ED0114"/>
    <w:rsid w:val="00ED0224"/>
    <w:rsid w:val="00ED0375"/>
    <w:rsid w:val="00ED058B"/>
    <w:rsid w:val="00ED0594"/>
    <w:rsid w:val="00ED0C2E"/>
    <w:rsid w:val="00ED0D4F"/>
    <w:rsid w:val="00ED0FB2"/>
    <w:rsid w:val="00ED14D3"/>
    <w:rsid w:val="00ED15CD"/>
    <w:rsid w:val="00ED1683"/>
    <w:rsid w:val="00ED184A"/>
    <w:rsid w:val="00ED198E"/>
    <w:rsid w:val="00ED1BCB"/>
    <w:rsid w:val="00ED1DBF"/>
    <w:rsid w:val="00ED1EC5"/>
    <w:rsid w:val="00ED1EE2"/>
    <w:rsid w:val="00ED2056"/>
    <w:rsid w:val="00ED2284"/>
    <w:rsid w:val="00ED2815"/>
    <w:rsid w:val="00ED2B01"/>
    <w:rsid w:val="00ED2C67"/>
    <w:rsid w:val="00ED305F"/>
    <w:rsid w:val="00ED3368"/>
    <w:rsid w:val="00ED36D4"/>
    <w:rsid w:val="00ED3907"/>
    <w:rsid w:val="00ED3D19"/>
    <w:rsid w:val="00ED4446"/>
    <w:rsid w:val="00ED45CA"/>
    <w:rsid w:val="00ED49D2"/>
    <w:rsid w:val="00ED5577"/>
    <w:rsid w:val="00ED5FD1"/>
    <w:rsid w:val="00ED67D4"/>
    <w:rsid w:val="00ED6D90"/>
    <w:rsid w:val="00ED7CF6"/>
    <w:rsid w:val="00ED7E77"/>
    <w:rsid w:val="00EE094B"/>
    <w:rsid w:val="00EE133E"/>
    <w:rsid w:val="00EE15FB"/>
    <w:rsid w:val="00EE1AFE"/>
    <w:rsid w:val="00EE1BD1"/>
    <w:rsid w:val="00EE28F3"/>
    <w:rsid w:val="00EE37B2"/>
    <w:rsid w:val="00EE38A7"/>
    <w:rsid w:val="00EE3EB7"/>
    <w:rsid w:val="00EE419B"/>
    <w:rsid w:val="00EE42E9"/>
    <w:rsid w:val="00EE43DF"/>
    <w:rsid w:val="00EE4B0A"/>
    <w:rsid w:val="00EE4D42"/>
    <w:rsid w:val="00EE50A9"/>
    <w:rsid w:val="00EE5569"/>
    <w:rsid w:val="00EE72B1"/>
    <w:rsid w:val="00EE77EA"/>
    <w:rsid w:val="00EE78E9"/>
    <w:rsid w:val="00EE7A7A"/>
    <w:rsid w:val="00EE7EF2"/>
    <w:rsid w:val="00EF01F3"/>
    <w:rsid w:val="00EF0383"/>
    <w:rsid w:val="00EF0AE1"/>
    <w:rsid w:val="00EF0FFD"/>
    <w:rsid w:val="00EF11FD"/>
    <w:rsid w:val="00EF12E6"/>
    <w:rsid w:val="00EF15E1"/>
    <w:rsid w:val="00EF1730"/>
    <w:rsid w:val="00EF17EE"/>
    <w:rsid w:val="00EF22B6"/>
    <w:rsid w:val="00EF2819"/>
    <w:rsid w:val="00EF339D"/>
    <w:rsid w:val="00EF3C94"/>
    <w:rsid w:val="00EF3CB7"/>
    <w:rsid w:val="00EF3FBC"/>
    <w:rsid w:val="00EF4958"/>
    <w:rsid w:val="00EF50E9"/>
    <w:rsid w:val="00EF532A"/>
    <w:rsid w:val="00EF5458"/>
    <w:rsid w:val="00EF5A06"/>
    <w:rsid w:val="00EF66FF"/>
    <w:rsid w:val="00EF6A43"/>
    <w:rsid w:val="00EF7107"/>
    <w:rsid w:val="00EF7586"/>
    <w:rsid w:val="00EF7B3C"/>
    <w:rsid w:val="00EF7C4C"/>
    <w:rsid w:val="00EF7F95"/>
    <w:rsid w:val="00F00247"/>
    <w:rsid w:val="00F00568"/>
    <w:rsid w:val="00F00838"/>
    <w:rsid w:val="00F00A5D"/>
    <w:rsid w:val="00F00BDA"/>
    <w:rsid w:val="00F01886"/>
    <w:rsid w:val="00F01C0F"/>
    <w:rsid w:val="00F021AE"/>
    <w:rsid w:val="00F022F1"/>
    <w:rsid w:val="00F024F1"/>
    <w:rsid w:val="00F02AB0"/>
    <w:rsid w:val="00F0325A"/>
    <w:rsid w:val="00F03CEA"/>
    <w:rsid w:val="00F04188"/>
    <w:rsid w:val="00F042A8"/>
    <w:rsid w:val="00F04E17"/>
    <w:rsid w:val="00F05065"/>
    <w:rsid w:val="00F058DF"/>
    <w:rsid w:val="00F058ED"/>
    <w:rsid w:val="00F059F1"/>
    <w:rsid w:val="00F05BE7"/>
    <w:rsid w:val="00F063E1"/>
    <w:rsid w:val="00F065BD"/>
    <w:rsid w:val="00F0686D"/>
    <w:rsid w:val="00F068C1"/>
    <w:rsid w:val="00F073D9"/>
    <w:rsid w:val="00F078DA"/>
    <w:rsid w:val="00F07A0F"/>
    <w:rsid w:val="00F07B94"/>
    <w:rsid w:val="00F07B99"/>
    <w:rsid w:val="00F1046A"/>
    <w:rsid w:val="00F112C6"/>
    <w:rsid w:val="00F1150B"/>
    <w:rsid w:val="00F117BE"/>
    <w:rsid w:val="00F11AD5"/>
    <w:rsid w:val="00F11FCB"/>
    <w:rsid w:val="00F122D6"/>
    <w:rsid w:val="00F12352"/>
    <w:rsid w:val="00F12425"/>
    <w:rsid w:val="00F12AC1"/>
    <w:rsid w:val="00F12C98"/>
    <w:rsid w:val="00F1305A"/>
    <w:rsid w:val="00F13868"/>
    <w:rsid w:val="00F13CCD"/>
    <w:rsid w:val="00F13F21"/>
    <w:rsid w:val="00F1404D"/>
    <w:rsid w:val="00F143BE"/>
    <w:rsid w:val="00F150C7"/>
    <w:rsid w:val="00F15671"/>
    <w:rsid w:val="00F16299"/>
    <w:rsid w:val="00F16FFC"/>
    <w:rsid w:val="00F1714A"/>
    <w:rsid w:val="00F17335"/>
    <w:rsid w:val="00F17F1F"/>
    <w:rsid w:val="00F2030B"/>
    <w:rsid w:val="00F20AB8"/>
    <w:rsid w:val="00F215DF"/>
    <w:rsid w:val="00F22052"/>
    <w:rsid w:val="00F22069"/>
    <w:rsid w:val="00F22636"/>
    <w:rsid w:val="00F22CF9"/>
    <w:rsid w:val="00F23A06"/>
    <w:rsid w:val="00F242AA"/>
    <w:rsid w:val="00F24691"/>
    <w:rsid w:val="00F25135"/>
    <w:rsid w:val="00F25F45"/>
    <w:rsid w:val="00F261A8"/>
    <w:rsid w:val="00F2629B"/>
    <w:rsid w:val="00F264A7"/>
    <w:rsid w:val="00F26909"/>
    <w:rsid w:val="00F26958"/>
    <w:rsid w:val="00F27094"/>
    <w:rsid w:val="00F27374"/>
    <w:rsid w:val="00F274CC"/>
    <w:rsid w:val="00F304B0"/>
    <w:rsid w:val="00F305EF"/>
    <w:rsid w:val="00F3099C"/>
    <w:rsid w:val="00F30B3B"/>
    <w:rsid w:val="00F30E16"/>
    <w:rsid w:val="00F310DC"/>
    <w:rsid w:val="00F31828"/>
    <w:rsid w:val="00F319B3"/>
    <w:rsid w:val="00F31D61"/>
    <w:rsid w:val="00F32412"/>
    <w:rsid w:val="00F3253A"/>
    <w:rsid w:val="00F32B6E"/>
    <w:rsid w:val="00F330B2"/>
    <w:rsid w:val="00F330E7"/>
    <w:rsid w:val="00F33A38"/>
    <w:rsid w:val="00F3404C"/>
    <w:rsid w:val="00F34154"/>
    <w:rsid w:val="00F34669"/>
    <w:rsid w:val="00F34713"/>
    <w:rsid w:val="00F34C05"/>
    <w:rsid w:val="00F34DCD"/>
    <w:rsid w:val="00F3591C"/>
    <w:rsid w:val="00F35BA1"/>
    <w:rsid w:val="00F35E7E"/>
    <w:rsid w:val="00F362FA"/>
    <w:rsid w:val="00F37651"/>
    <w:rsid w:val="00F379AF"/>
    <w:rsid w:val="00F401FF"/>
    <w:rsid w:val="00F402CA"/>
    <w:rsid w:val="00F40ACA"/>
    <w:rsid w:val="00F41881"/>
    <w:rsid w:val="00F42956"/>
    <w:rsid w:val="00F4304A"/>
    <w:rsid w:val="00F43850"/>
    <w:rsid w:val="00F4401D"/>
    <w:rsid w:val="00F4427F"/>
    <w:rsid w:val="00F445E6"/>
    <w:rsid w:val="00F452B9"/>
    <w:rsid w:val="00F45A73"/>
    <w:rsid w:val="00F45D57"/>
    <w:rsid w:val="00F45F7E"/>
    <w:rsid w:val="00F45FFD"/>
    <w:rsid w:val="00F46626"/>
    <w:rsid w:val="00F46D63"/>
    <w:rsid w:val="00F470B9"/>
    <w:rsid w:val="00F47214"/>
    <w:rsid w:val="00F47226"/>
    <w:rsid w:val="00F474DD"/>
    <w:rsid w:val="00F476B0"/>
    <w:rsid w:val="00F5014C"/>
    <w:rsid w:val="00F50F3D"/>
    <w:rsid w:val="00F512E9"/>
    <w:rsid w:val="00F5198D"/>
    <w:rsid w:val="00F51CE4"/>
    <w:rsid w:val="00F51CEA"/>
    <w:rsid w:val="00F51F68"/>
    <w:rsid w:val="00F521A1"/>
    <w:rsid w:val="00F52252"/>
    <w:rsid w:val="00F531E4"/>
    <w:rsid w:val="00F537D8"/>
    <w:rsid w:val="00F53A4C"/>
    <w:rsid w:val="00F53B9D"/>
    <w:rsid w:val="00F54619"/>
    <w:rsid w:val="00F54CDB"/>
    <w:rsid w:val="00F54FEE"/>
    <w:rsid w:val="00F553D9"/>
    <w:rsid w:val="00F55C6D"/>
    <w:rsid w:val="00F5653C"/>
    <w:rsid w:val="00F566DB"/>
    <w:rsid w:val="00F56DCF"/>
    <w:rsid w:val="00F57332"/>
    <w:rsid w:val="00F60042"/>
    <w:rsid w:val="00F60E47"/>
    <w:rsid w:val="00F61267"/>
    <w:rsid w:val="00F6127F"/>
    <w:rsid w:val="00F612DE"/>
    <w:rsid w:val="00F61A15"/>
    <w:rsid w:val="00F61DE1"/>
    <w:rsid w:val="00F61DF0"/>
    <w:rsid w:val="00F61E4F"/>
    <w:rsid w:val="00F62222"/>
    <w:rsid w:val="00F6376A"/>
    <w:rsid w:val="00F639B5"/>
    <w:rsid w:val="00F63A37"/>
    <w:rsid w:val="00F63AA5"/>
    <w:rsid w:val="00F63CAF"/>
    <w:rsid w:val="00F63F1D"/>
    <w:rsid w:val="00F64890"/>
    <w:rsid w:val="00F64B86"/>
    <w:rsid w:val="00F64C72"/>
    <w:rsid w:val="00F64CB2"/>
    <w:rsid w:val="00F64E17"/>
    <w:rsid w:val="00F65250"/>
    <w:rsid w:val="00F654B4"/>
    <w:rsid w:val="00F655AA"/>
    <w:rsid w:val="00F6610F"/>
    <w:rsid w:val="00F6663D"/>
    <w:rsid w:val="00F66A5B"/>
    <w:rsid w:val="00F66CAB"/>
    <w:rsid w:val="00F66E9B"/>
    <w:rsid w:val="00F67985"/>
    <w:rsid w:val="00F67C96"/>
    <w:rsid w:val="00F70491"/>
    <w:rsid w:val="00F70CB7"/>
    <w:rsid w:val="00F70F53"/>
    <w:rsid w:val="00F71254"/>
    <w:rsid w:val="00F714F1"/>
    <w:rsid w:val="00F7180D"/>
    <w:rsid w:val="00F72705"/>
    <w:rsid w:val="00F7291D"/>
    <w:rsid w:val="00F72AD9"/>
    <w:rsid w:val="00F7326C"/>
    <w:rsid w:val="00F7352F"/>
    <w:rsid w:val="00F73BE7"/>
    <w:rsid w:val="00F7444C"/>
    <w:rsid w:val="00F745CA"/>
    <w:rsid w:val="00F746B6"/>
    <w:rsid w:val="00F74F22"/>
    <w:rsid w:val="00F7518D"/>
    <w:rsid w:val="00F7533C"/>
    <w:rsid w:val="00F75A8A"/>
    <w:rsid w:val="00F769CE"/>
    <w:rsid w:val="00F76C1D"/>
    <w:rsid w:val="00F771F1"/>
    <w:rsid w:val="00F772E5"/>
    <w:rsid w:val="00F7745B"/>
    <w:rsid w:val="00F7772C"/>
    <w:rsid w:val="00F77BDA"/>
    <w:rsid w:val="00F8011C"/>
    <w:rsid w:val="00F809F7"/>
    <w:rsid w:val="00F80AC3"/>
    <w:rsid w:val="00F81951"/>
    <w:rsid w:val="00F8196E"/>
    <w:rsid w:val="00F81A32"/>
    <w:rsid w:val="00F81CAF"/>
    <w:rsid w:val="00F8204D"/>
    <w:rsid w:val="00F8306E"/>
    <w:rsid w:val="00F83AA2"/>
    <w:rsid w:val="00F83FD3"/>
    <w:rsid w:val="00F86192"/>
    <w:rsid w:val="00F86373"/>
    <w:rsid w:val="00F865E8"/>
    <w:rsid w:val="00F86CA5"/>
    <w:rsid w:val="00F86F64"/>
    <w:rsid w:val="00F871AB"/>
    <w:rsid w:val="00F87C3B"/>
    <w:rsid w:val="00F87FB9"/>
    <w:rsid w:val="00F9038B"/>
    <w:rsid w:val="00F90AA9"/>
    <w:rsid w:val="00F90BE4"/>
    <w:rsid w:val="00F90F9D"/>
    <w:rsid w:val="00F9102B"/>
    <w:rsid w:val="00F91205"/>
    <w:rsid w:val="00F91E10"/>
    <w:rsid w:val="00F91F11"/>
    <w:rsid w:val="00F92475"/>
    <w:rsid w:val="00F924CA"/>
    <w:rsid w:val="00F925D7"/>
    <w:rsid w:val="00F92A4E"/>
    <w:rsid w:val="00F92E3E"/>
    <w:rsid w:val="00F92F2D"/>
    <w:rsid w:val="00F93292"/>
    <w:rsid w:val="00F9395D"/>
    <w:rsid w:val="00F93A18"/>
    <w:rsid w:val="00F93ABD"/>
    <w:rsid w:val="00F93B4D"/>
    <w:rsid w:val="00F9450C"/>
    <w:rsid w:val="00F94C3D"/>
    <w:rsid w:val="00F951BB"/>
    <w:rsid w:val="00F960A7"/>
    <w:rsid w:val="00F962EB"/>
    <w:rsid w:val="00F96421"/>
    <w:rsid w:val="00F9666F"/>
    <w:rsid w:val="00F9683D"/>
    <w:rsid w:val="00F96E86"/>
    <w:rsid w:val="00F976AD"/>
    <w:rsid w:val="00F97F44"/>
    <w:rsid w:val="00FA0327"/>
    <w:rsid w:val="00FA066A"/>
    <w:rsid w:val="00FA15E0"/>
    <w:rsid w:val="00FA1685"/>
    <w:rsid w:val="00FA1AA2"/>
    <w:rsid w:val="00FA1E64"/>
    <w:rsid w:val="00FA22F7"/>
    <w:rsid w:val="00FA2919"/>
    <w:rsid w:val="00FA3087"/>
    <w:rsid w:val="00FA31A7"/>
    <w:rsid w:val="00FA31F4"/>
    <w:rsid w:val="00FA33F3"/>
    <w:rsid w:val="00FA3593"/>
    <w:rsid w:val="00FA38A5"/>
    <w:rsid w:val="00FA38E0"/>
    <w:rsid w:val="00FA3D09"/>
    <w:rsid w:val="00FA3E1B"/>
    <w:rsid w:val="00FA4151"/>
    <w:rsid w:val="00FA48E5"/>
    <w:rsid w:val="00FA4A44"/>
    <w:rsid w:val="00FA599F"/>
    <w:rsid w:val="00FA5D45"/>
    <w:rsid w:val="00FA656D"/>
    <w:rsid w:val="00FA6C3A"/>
    <w:rsid w:val="00FA6C3F"/>
    <w:rsid w:val="00FA6C59"/>
    <w:rsid w:val="00FA75AD"/>
    <w:rsid w:val="00FA7A5D"/>
    <w:rsid w:val="00FA7B3C"/>
    <w:rsid w:val="00FB0039"/>
    <w:rsid w:val="00FB00DD"/>
    <w:rsid w:val="00FB14B0"/>
    <w:rsid w:val="00FB17D8"/>
    <w:rsid w:val="00FB1983"/>
    <w:rsid w:val="00FB1D48"/>
    <w:rsid w:val="00FB2E95"/>
    <w:rsid w:val="00FB3239"/>
    <w:rsid w:val="00FB34E1"/>
    <w:rsid w:val="00FB3FEE"/>
    <w:rsid w:val="00FB4F20"/>
    <w:rsid w:val="00FB4F8C"/>
    <w:rsid w:val="00FB57AC"/>
    <w:rsid w:val="00FB6FD5"/>
    <w:rsid w:val="00FB709F"/>
    <w:rsid w:val="00FB72D7"/>
    <w:rsid w:val="00FB733E"/>
    <w:rsid w:val="00FB75E9"/>
    <w:rsid w:val="00FB7953"/>
    <w:rsid w:val="00FB79EC"/>
    <w:rsid w:val="00FB7A93"/>
    <w:rsid w:val="00FB7C64"/>
    <w:rsid w:val="00FC0DE0"/>
    <w:rsid w:val="00FC1090"/>
    <w:rsid w:val="00FC1531"/>
    <w:rsid w:val="00FC162A"/>
    <w:rsid w:val="00FC2930"/>
    <w:rsid w:val="00FC2DBF"/>
    <w:rsid w:val="00FC3174"/>
    <w:rsid w:val="00FC3188"/>
    <w:rsid w:val="00FC4711"/>
    <w:rsid w:val="00FC4874"/>
    <w:rsid w:val="00FC4AF3"/>
    <w:rsid w:val="00FC4EB3"/>
    <w:rsid w:val="00FC685F"/>
    <w:rsid w:val="00FC6F8E"/>
    <w:rsid w:val="00FC7A17"/>
    <w:rsid w:val="00FC7A5E"/>
    <w:rsid w:val="00FD067E"/>
    <w:rsid w:val="00FD0A73"/>
    <w:rsid w:val="00FD1B07"/>
    <w:rsid w:val="00FD1C6B"/>
    <w:rsid w:val="00FD1CF7"/>
    <w:rsid w:val="00FD219B"/>
    <w:rsid w:val="00FD2544"/>
    <w:rsid w:val="00FD28CD"/>
    <w:rsid w:val="00FD2C45"/>
    <w:rsid w:val="00FD2E73"/>
    <w:rsid w:val="00FD39A4"/>
    <w:rsid w:val="00FD3C1C"/>
    <w:rsid w:val="00FD44A2"/>
    <w:rsid w:val="00FD488F"/>
    <w:rsid w:val="00FD4A66"/>
    <w:rsid w:val="00FD4D61"/>
    <w:rsid w:val="00FD4D77"/>
    <w:rsid w:val="00FD4DD1"/>
    <w:rsid w:val="00FD51D4"/>
    <w:rsid w:val="00FD5AC6"/>
    <w:rsid w:val="00FD5C0B"/>
    <w:rsid w:val="00FD61F6"/>
    <w:rsid w:val="00FD622A"/>
    <w:rsid w:val="00FD649A"/>
    <w:rsid w:val="00FD650B"/>
    <w:rsid w:val="00FD6994"/>
    <w:rsid w:val="00FD6E1B"/>
    <w:rsid w:val="00FD7C55"/>
    <w:rsid w:val="00FE091C"/>
    <w:rsid w:val="00FE0B4E"/>
    <w:rsid w:val="00FE1E51"/>
    <w:rsid w:val="00FE1E7C"/>
    <w:rsid w:val="00FE210E"/>
    <w:rsid w:val="00FE21A8"/>
    <w:rsid w:val="00FE2266"/>
    <w:rsid w:val="00FE2F80"/>
    <w:rsid w:val="00FE30A2"/>
    <w:rsid w:val="00FE3794"/>
    <w:rsid w:val="00FE3A87"/>
    <w:rsid w:val="00FE407C"/>
    <w:rsid w:val="00FE41B9"/>
    <w:rsid w:val="00FE5109"/>
    <w:rsid w:val="00FE56CC"/>
    <w:rsid w:val="00FE59E2"/>
    <w:rsid w:val="00FE5C68"/>
    <w:rsid w:val="00FE5DEE"/>
    <w:rsid w:val="00FE6211"/>
    <w:rsid w:val="00FE659D"/>
    <w:rsid w:val="00FE6DFE"/>
    <w:rsid w:val="00FE743A"/>
    <w:rsid w:val="00FE78B2"/>
    <w:rsid w:val="00FE7C78"/>
    <w:rsid w:val="00FF00F3"/>
    <w:rsid w:val="00FF0A54"/>
    <w:rsid w:val="00FF186F"/>
    <w:rsid w:val="00FF1AE1"/>
    <w:rsid w:val="00FF1B49"/>
    <w:rsid w:val="00FF1C77"/>
    <w:rsid w:val="00FF1E63"/>
    <w:rsid w:val="00FF1F37"/>
    <w:rsid w:val="00FF24CB"/>
    <w:rsid w:val="00FF32FC"/>
    <w:rsid w:val="00FF36E3"/>
    <w:rsid w:val="00FF5A82"/>
    <w:rsid w:val="00FF630F"/>
    <w:rsid w:val="00FF638F"/>
    <w:rsid w:val="00FF63F2"/>
    <w:rsid w:val="00FF6782"/>
    <w:rsid w:val="00FF6A07"/>
    <w:rsid w:val="00FF6A1E"/>
    <w:rsid w:val="00FF718E"/>
    <w:rsid w:val="00FF7851"/>
    <w:rsid w:val="00FF7D2E"/>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CF0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48028B"/>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047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Char">
    <w:name w:val="Char Char Char"/>
    <w:basedOn w:val="Normlny"/>
    <w:rsid w:val="0041119A"/>
    <w:pPr>
      <w:spacing w:line="240" w:lineRule="exact"/>
    </w:pPr>
    <w:rPr>
      <w:rFonts w:ascii="Tahoma" w:eastAsia="Times New Roman" w:hAnsi="Tahoma" w:cs="Tahoma"/>
      <w:sz w:val="20"/>
      <w:szCs w:val="20"/>
    </w:rPr>
  </w:style>
  <w:style w:type="table" w:styleId="Mriekatabuky">
    <w:name w:val="Table Grid"/>
    <w:basedOn w:val="Normlnatabuka"/>
    <w:rsid w:val="009D3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D3BE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D3BED"/>
  </w:style>
  <w:style w:type="paragraph" w:styleId="Pta">
    <w:name w:val="footer"/>
    <w:basedOn w:val="Normlny"/>
    <w:link w:val="PtaChar"/>
    <w:uiPriority w:val="99"/>
    <w:unhideWhenUsed/>
    <w:rsid w:val="009D3BED"/>
    <w:pPr>
      <w:tabs>
        <w:tab w:val="center" w:pos="4536"/>
        <w:tab w:val="right" w:pos="9072"/>
      </w:tabs>
      <w:spacing w:after="0" w:line="240" w:lineRule="auto"/>
    </w:pPr>
  </w:style>
  <w:style w:type="character" w:customStyle="1" w:styleId="PtaChar">
    <w:name w:val="Päta Char"/>
    <w:basedOn w:val="Predvolenpsmoodseku"/>
    <w:link w:val="Pta"/>
    <w:uiPriority w:val="99"/>
    <w:rsid w:val="009D3BED"/>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List Paragraph,L"/>
    <w:basedOn w:val="Normlny"/>
    <w:link w:val="OdsekzoznamuChar"/>
    <w:uiPriority w:val="34"/>
    <w:qFormat/>
    <w:rsid w:val="00B80B31"/>
    <w:pPr>
      <w:ind w:left="720"/>
      <w:contextualSpacing/>
    </w:pPr>
  </w:style>
  <w:style w:type="character" w:styleId="Odkaznakomentr">
    <w:name w:val="annotation reference"/>
    <w:basedOn w:val="Predvolenpsmoodseku"/>
    <w:uiPriority w:val="99"/>
    <w:unhideWhenUsed/>
    <w:rsid w:val="009F1E05"/>
    <w:rPr>
      <w:sz w:val="16"/>
      <w:szCs w:val="16"/>
    </w:rPr>
  </w:style>
  <w:style w:type="paragraph" w:styleId="Textkomentra">
    <w:name w:val="annotation text"/>
    <w:basedOn w:val="Normlny"/>
    <w:link w:val="TextkomentraChar"/>
    <w:uiPriority w:val="99"/>
    <w:unhideWhenUsed/>
    <w:qFormat/>
    <w:rsid w:val="009F1E05"/>
    <w:pPr>
      <w:spacing w:line="240" w:lineRule="auto"/>
    </w:pPr>
    <w:rPr>
      <w:sz w:val="20"/>
      <w:szCs w:val="20"/>
    </w:rPr>
  </w:style>
  <w:style w:type="character" w:customStyle="1" w:styleId="TextkomentraChar">
    <w:name w:val="Text komentára Char"/>
    <w:basedOn w:val="Predvolenpsmoodseku"/>
    <w:link w:val="Textkomentra"/>
    <w:uiPriority w:val="99"/>
    <w:qFormat/>
    <w:rsid w:val="009F1E05"/>
    <w:rPr>
      <w:sz w:val="20"/>
      <w:szCs w:val="20"/>
    </w:rPr>
  </w:style>
  <w:style w:type="paragraph" w:styleId="Predmetkomentra">
    <w:name w:val="annotation subject"/>
    <w:basedOn w:val="Textkomentra"/>
    <w:next w:val="Textkomentra"/>
    <w:link w:val="PredmetkomentraChar"/>
    <w:uiPriority w:val="99"/>
    <w:semiHidden/>
    <w:unhideWhenUsed/>
    <w:rsid w:val="009F1E05"/>
    <w:rPr>
      <w:b/>
      <w:bCs/>
    </w:rPr>
  </w:style>
  <w:style w:type="character" w:customStyle="1" w:styleId="PredmetkomentraChar">
    <w:name w:val="Predmet komentára Char"/>
    <w:basedOn w:val="TextkomentraChar"/>
    <w:link w:val="Predmetkomentra"/>
    <w:uiPriority w:val="99"/>
    <w:semiHidden/>
    <w:rsid w:val="009F1E05"/>
    <w:rPr>
      <w:b/>
      <w:bCs/>
      <w:sz w:val="20"/>
      <w:szCs w:val="20"/>
    </w:rPr>
  </w:style>
  <w:style w:type="paragraph" w:styleId="Textbubliny">
    <w:name w:val="Balloon Text"/>
    <w:basedOn w:val="Normlny"/>
    <w:link w:val="TextbublinyChar"/>
    <w:uiPriority w:val="99"/>
    <w:semiHidden/>
    <w:unhideWhenUsed/>
    <w:rsid w:val="009F1E0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F1E05"/>
    <w:rPr>
      <w:rFonts w:ascii="Segoe UI" w:hAnsi="Segoe UI" w:cs="Segoe UI"/>
      <w:sz w:val="18"/>
      <w:szCs w:val="18"/>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L Char"/>
    <w:link w:val="Odsekzoznamu"/>
    <w:uiPriority w:val="34"/>
    <w:qFormat/>
    <w:locked/>
    <w:rsid w:val="00E92541"/>
  </w:style>
  <w:style w:type="paragraph" w:customStyle="1" w:styleId="Default">
    <w:name w:val="Default"/>
    <w:link w:val="DefaultChar"/>
    <w:rsid w:val="000463F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4">
    <w:name w:val="Char Char Char4"/>
    <w:basedOn w:val="Normlny"/>
    <w:rsid w:val="0027120A"/>
    <w:pPr>
      <w:spacing w:line="240" w:lineRule="exact"/>
    </w:pPr>
    <w:rPr>
      <w:rFonts w:ascii="Tahoma" w:eastAsia="Times New Roman" w:hAnsi="Tahoma" w:cs="Tahoma"/>
      <w:sz w:val="20"/>
      <w:szCs w:val="20"/>
    </w:rPr>
  </w:style>
  <w:style w:type="paragraph" w:styleId="Textpoznmkypodiarou">
    <w:name w:val="footnote text"/>
    <w:aliases w:val="Text poznámky pod čiarou 007,Stinking Styles2,Tekst przypisu- dokt,Char Char Char Char Char Char Char Char Char,Char Char Char Char Char Char Char Char Char Char Char,Char Char Ch,_Poznámka pod čiarou,o,Car,Char4"/>
    <w:basedOn w:val="Normlny"/>
    <w:link w:val="TextpoznmkypodiarouChar"/>
    <w:uiPriority w:val="99"/>
    <w:qFormat/>
    <w:rsid w:val="003421D1"/>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Stinking Styles2 Char,Tekst przypisu- dokt Char,Char Char Char Char Char Char Char Char Char Char,Char Char Char Char Char Char Char Char Char Char Char Char,Char Char Ch Char,o Char"/>
    <w:basedOn w:val="Predvolenpsmoodseku"/>
    <w:link w:val="Textpoznmkypodiarou"/>
    <w:uiPriority w:val="99"/>
    <w:qFormat/>
    <w:rsid w:val="003421D1"/>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qFormat/>
    <w:rsid w:val="003421D1"/>
    <w:rPr>
      <w:vertAlign w:val="superscript"/>
    </w:rPr>
  </w:style>
  <w:style w:type="paragraph" w:customStyle="1" w:styleId="CharCharChar3">
    <w:name w:val="Char Char Char3"/>
    <w:basedOn w:val="Normlny"/>
    <w:rsid w:val="00B933AA"/>
    <w:pPr>
      <w:spacing w:line="240" w:lineRule="exact"/>
    </w:pPr>
    <w:rPr>
      <w:rFonts w:ascii="Tahoma" w:eastAsia="Times New Roman" w:hAnsi="Tahoma" w:cs="Tahoma"/>
      <w:sz w:val="20"/>
      <w:szCs w:val="20"/>
    </w:rPr>
  </w:style>
  <w:style w:type="paragraph" w:customStyle="1" w:styleId="CharCharChar2">
    <w:name w:val="Char Char Char2"/>
    <w:basedOn w:val="Normlny"/>
    <w:rsid w:val="00A86E48"/>
    <w:pPr>
      <w:spacing w:line="240" w:lineRule="exact"/>
    </w:pPr>
    <w:rPr>
      <w:rFonts w:ascii="Tahoma" w:eastAsia="Times New Roman" w:hAnsi="Tahoma" w:cs="Tahoma"/>
      <w:sz w:val="20"/>
      <w:szCs w:val="20"/>
    </w:rPr>
  </w:style>
  <w:style w:type="paragraph" w:customStyle="1" w:styleId="Point1">
    <w:name w:val="Point 1"/>
    <w:basedOn w:val="Normlny"/>
    <w:rsid w:val="00B614C8"/>
    <w:pPr>
      <w:spacing w:before="120" w:after="120" w:line="360" w:lineRule="auto"/>
      <w:ind w:left="1417" w:hanging="567"/>
    </w:pPr>
    <w:rPr>
      <w:rFonts w:ascii="Times New Roman" w:hAnsi="Times New Roman" w:cs="Times New Roman"/>
      <w:sz w:val="24"/>
    </w:rPr>
  </w:style>
  <w:style w:type="paragraph" w:customStyle="1" w:styleId="ManualNumPar1">
    <w:name w:val="Manual NumPar 1"/>
    <w:basedOn w:val="Normlny"/>
    <w:next w:val="Normlny"/>
    <w:rsid w:val="00B614C8"/>
    <w:pPr>
      <w:spacing w:before="120" w:after="120" w:line="360" w:lineRule="auto"/>
      <w:ind w:left="850" w:hanging="850"/>
    </w:pPr>
    <w:rPr>
      <w:rFonts w:ascii="Times New Roman" w:hAnsi="Times New Roman" w:cs="Times New Roman"/>
      <w:sz w:val="24"/>
    </w:rPr>
  </w:style>
  <w:style w:type="character" w:styleId="Hypertextovprepojenie">
    <w:name w:val="Hyperlink"/>
    <w:basedOn w:val="Predvolenpsmoodseku"/>
    <w:uiPriority w:val="99"/>
    <w:unhideWhenUsed/>
    <w:rsid w:val="003C4187"/>
    <w:rPr>
      <w:color w:val="0563C1" w:themeColor="hyperlink"/>
      <w:u w:val="single"/>
    </w:rPr>
  </w:style>
  <w:style w:type="paragraph" w:customStyle="1" w:styleId="Char2">
    <w:name w:val="Char2"/>
    <w:basedOn w:val="Normlny"/>
    <w:link w:val="Odkaznapoznmkupodiarou"/>
    <w:uiPriority w:val="99"/>
    <w:rsid w:val="00851B5E"/>
    <w:pPr>
      <w:spacing w:line="240" w:lineRule="exact"/>
    </w:pPr>
    <w:rPr>
      <w:vertAlign w:val="superscript"/>
    </w:rPr>
  </w:style>
  <w:style w:type="paragraph" w:styleId="Revzia">
    <w:name w:val="Revision"/>
    <w:hidden/>
    <w:uiPriority w:val="99"/>
    <w:semiHidden/>
    <w:rsid w:val="00A2792A"/>
    <w:pPr>
      <w:spacing w:after="0" w:line="240" w:lineRule="auto"/>
    </w:pPr>
  </w:style>
  <w:style w:type="paragraph" w:customStyle="1" w:styleId="CharCharChar1">
    <w:name w:val="Char Char Char1"/>
    <w:basedOn w:val="Normlny"/>
    <w:rsid w:val="0056705F"/>
    <w:pPr>
      <w:spacing w:line="240" w:lineRule="exact"/>
    </w:pPr>
    <w:rPr>
      <w:rFonts w:ascii="Tahoma" w:eastAsia="Times New Roman" w:hAnsi="Tahoma" w:cs="Tahoma"/>
      <w:sz w:val="20"/>
      <w:szCs w:val="20"/>
    </w:rPr>
  </w:style>
  <w:style w:type="character" w:customStyle="1" w:styleId="Farebnzoznamzvraznenie1Char">
    <w:name w:val="Farebný zoznam – zvýraznenie 1 Char"/>
    <w:link w:val="Farebnzoznamzvraznenie1"/>
    <w:uiPriority w:val="34"/>
    <w:locked/>
    <w:rsid w:val="0056705F"/>
    <w:rPr>
      <w:sz w:val="24"/>
      <w:szCs w:val="24"/>
    </w:rPr>
  </w:style>
  <w:style w:type="table" w:styleId="Farebnzoznamzvraznenie1">
    <w:name w:val="Colorful List Accent 1"/>
    <w:basedOn w:val="Normlnatabuka"/>
    <w:link w:val="Farebnzoznamzvraznenie1Char"/>
    <w:uiPriority w:val="34"/>
    <w:semiHidden/>
    <w:unhideWhenUsed/>
    <w:rsid w:val="0056705F"/>
    <w:pPr>
      <w:spacing w:after="0" w:line="240" w:lineRule="auto"/>
    </w:pPr>
    <w:rPr>
      <w:sz w:val="24"/>
      <w:szCs w:val="24"/>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Nevyrieenzmienka1">
    <w:name w:val="Nevyriešená zmienka1"/>
    <w:basedOn w:val="Predvolenpsmoodseku"/>
    <w:uiPriority w:val="99"/>
    <w:semiHidden/>
    <w:unhideWhenUsed/>
    <w:rsid w:val="00951F6A"/>
    <w:rPr>
      <w:color w:val="605E5C"/>
      <w:shd w:val="clear" w:color="auto" w:fill="E1DFDD"/>
    </w:rPr>
  </w:style>
  <w:style w:type="paragraph" w:customStyle="1" w:styleId="Point0">
    <w:name w:val="Point 0"/>
    <w:basedOn w:val="Normlny"/>
    <w:link w:val="Point0Char"/>
    <w:rsid w:val="006961B4"/>
    <w:pPr>
      <w:spacing w:before="120" w:after="120" w:line="360" w:lineRule="auto"/>
      <w:ind w:left="850" w:hanging="850"/>
    </w:pPr>
    <w:rPr>
      <w:rFonts w:ascii="Times New Roman" w:hAnsi="Times New Roman" w:cs="Times New Roman"/>
      <w:sz w:val="24"/>
      <w:lang w:val="en-GB"/>
    </w:rPr>
  </w:style>
  <w:style w:type="character" w:customStyle="1" w:styleId="Point0Char">
    <w:name w:val="Point 0 Char"/>
    <w:basedOn w:val="Predvolenpsmoodseku"/>
    <w:link w:val="Point0"/>
    <w:rsid w:val="006961B4"/>
    <w:rPr>
      <w:rFonts w:ascii="Times New Roman" w:hAnsi="Times New Roman" w:cs="Times New Roman"/>
      <w:sz w:val="24"/>
      <w:lang w:val="en-GB"/>
    </w:rPr>
  </w:style>
  <w:style w:type="character" w:customStyle="1" w:styleId="Nadpis1Char">
    <w:name w:val="Nadpis 1 Char"/>
    <w:basedOn w:val="Predvolenpsmoodseku"/>
    <w:link w:val="Nadpis1"/>
    <w:uiPriority w:val="9"/>
    <w:rsid w:val="0048028B"/>
    <w:rPr>
      <w:rFonts w:asciiTheme="majorHAnsi" w:eastAsiaTheme="majorEastAsia" w:hAnsiTheme="majorHAnsi" w:cstheme="majorBidi"/>
      <w:color w:val="2E74B5" w:themeColor="accent1" w:themeShade="BF"/>
      <w:sz w:val="32"/>
      <w:szCs w:val="32"/>
    </w:rPr>
  </w:style>
  <w:style w:type="paragraph" w:styleId="Obsah1">
    <w:name w:val="toc 1"/>
    <w:basedOn w:val="Normlny"/>
    <w:next w:val="Normlny"/>
    <w:autoRedefine/>
    <w:uiPriority w:val="39"/>
    <w:unhideWhenUsed/>
    <w:rsid w:val="001A7457"/>
    <w:pPr>
      <w:tabs>
        <w:tab w:val="left" w:pos="440"/>
        <w:tab w:val="right" w:leader="dot" w:pos="9203"/>
      </w:tabs>
      <w:spacing w:after="100" w:line="240" w:lineRule="auto"/>
    </w:pPr>
  </w:style>
  <w:style w:type="paragraph" w:styleId="Obsah2">
    <w:name w:val="toc 2"/>
    <w:basedOn w:val="Normlny"/>
    <w:next w:val="Normlny"/>
    <w:autoRedefine/>
    <w:uiPriority w:val="39"/>
    <w:semiHidden/>
    <w:unhideWhenUsed/>
    <w:rsid w:val="008A222D"/>
    <w:pPr>
      <w:spacing w:after="100" w:line="276" w:lineRule="auto"/>
      <w:ind w:left="220"/>
    </w:pPr>
  </w:style>
  <w:style w:type="numbering" w:customStyle="1" w:styleId="WWNum3">
    <w:name w:val="WWNum3"/>
    <w:basedOn w:val="Bezzoznamu"/>
    <w:rsid w:val="000F0540"/>
    <w:pPr>
      <w:numPr>
        <w:numId w:val="32"/>
      </w:numPr>
    </w:pPr>
  </w:style>
  <w:style w:type="character" w:customStyle="1" w:styleId="DefaultChar">
    <w:name w:val="Default Char"/>
    <w:link w:val="Default"/>
    <w:locked/>
    <w:rsid w:val="00A81105"/>
    <w:rPr>
      <w:rFonts w:ascii="Times New Roman" w:hAnsi="Times New Roman" w:cs="Times New Roman"/>
      <w:color w:val="000000"/>
      <w:sz w:val="24"/>
      <w:szCs w:val="24"/>
    </w:rPr>
  </w:style>
  <w:style w:type="character" w:customStyle="1" w:styleId="UnresolvedMention">
    <w:name w:val="Unresolved Mention"/>
    <w:basedOn w:val="Predvolenpsmoodseku"/>
    <w:uiPriority w:val="99"/>
    <w:semiHidden/>
    <w:unhideWhenUsed/>
    <w:rsid w:val="000D6A17"/>
    <w:rPr>
      <w:color w:val="605E5C"/>
      <w:shd w:val="clear" w:color="auto" w:fill="E1DFDD"/>
    </w:rPr>
  </w:style>
  <w:style w:type="paragraph" w:customStyle="1" w:styleId="Titrearticle">
    <w:name w:val="Titre article"/>
    <w:basedOn w:val="Normlny"/>
    <w:next w:val="Normlny"/>
    <w:rsid w:val="00EB48FE"/>
    <w:pPr>
      <w:keepNext/>
      <w:spacing w:before="360" w:after="120" w:line="360" w:lineRule="auto"/>
      <w:jc w:val="center"/>
    </w:pPr>
    <w:rPr>
      <w:rFonts w:ascii="Times New Roman" w:hAnsi="Times New Roman" w:cs="Times New Roman"/>
      <w:i/>
      <w:sz w:val="24"/>
    </w:rPr>
  </w:style>
  <w:style w:type="paragraph" w:styleId="Normlnywebov">
    <w:name w:val="Normal (Web)"/>
    <w:basedOn w:val="Normlny"/>
    <w:uiPriority w:val="99"/>
    <w:semiHidden/>
    <w:unhideWhenUsed/>
    <w:rsid w:val="00FD4A66"/>
    <w:pPr>
      <w:spacing w:after="0" w:line="240" w:lineRule="auto"/>
    </w:pPr>
    <w:rPr>
      <w:rFonts w:ascii="Times New Roman" w:hAnsi="Times New Roman" w:cs="Times New Roman"/>
      <w:sz w:val="24"/>
      <w:szCs w:val="24"/>
      <w:lang w:eastAsia="sk-SK"/>
    </w:rPr>
  </w:style>
  <w:style w:type="character" w:customStyle="1" w:styleId="Nadpis2Char">
    <w:name w:val="Nadpis 2 Char"/>
    <w:basedOn w:val="Predvolenpsmoodseku"/>
    <w:link w:val="Nadpis2"/>
    <w:uiPriority w:val="9"/>
    <w:rsid w:val="006047A6"/>
    <w:rPr>
      <w:rFonts w:asciiTheme="majorHAnsi" w:eastAsiaTheme="majorEastAsia" w:hAnsiTheme="majorHAnsi" w:cstheme="majorBidi"/>
      <w:color w:val="2E74B5" w:themeColor="accent1" w:themeShade="BF"/>
      <w:sz w:val="26"/>
      <w:szCs w:val="26"/>
    </w:rPr>
  </w:style>
  <w:style w:type="paragraph" w:styleId="Hlavikaobsahu">
    <w:name w:val="TOC Heading"/>
    <w:basedOn w:val="Nadpis1"/>
    <w:next w:val="Normlny"/>
    <w:uiPriority w:val="39"/>
    <w:unhideWhenUsed/>
    <w:qFormat/>
    <w:rsid w:val="0023701E"/>
    <w:pPr>
      <w:spacing w:line="259" w:lineRule="auto"/>
      <w:outlineLvl w:val="9"/>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5592">
      <w:bodyDiv w:val="1"/>
      <w:marLeft w:val="0"/>
      <w:marRight w:val="0"/>
      <w:marTop w:val="0"/>
      <w:marBottom w:val="0"/>
      <w:divBdr>
        <w:top w:val="none" w:sz="0" w:space="0" w:color="auto"/>
        <w:left w:val="none" w:sz="0" w:space="0" w:color="auto"/>
        <w:bottom w:val="none" w:sz="0" w:space="0" w:color="auto"/>
        <w:right w:val="none" w:sz="0" w:space="0" w:color="auto"/>
      </w:divBdr>
      <w:divsChild>
        <w:div w:id="1056472823">
          <w:marLeft w:val="0"/>
          <w:marRight w:val="0"/>
          <w:marTop w:val="0"/>
          <w:marBottom w:val="0"/>
          <w:divBdr>
            <w:top w:val="none" w:sz="0" w:space="0" w:color="auto"/>
            <w:left w:val="none" w:sz="0" w:space="0" w:color="auto"/>
            <w:bottom w:val="none" w:sz="0" w:space="0" w:color="auto"/>
            <w:right w:val="none" w:sz="0" w:space="0" w:color="auto"/>
          </w:divBdr>
          <w:divsChild>
            <w:div w:id="1327398152">
              <w:marLeft w:val="0"/>
              <w:marRight w:val="0"/>
              <w:marTop w:val="0"/>
              <w:marBottom w:val="0"/>
              <w:divBdr>
                <w:top w:val="none" w:sz="0" w:space="0" w:color="auto"/>
                <w:left w:val="none" w:sz="0" w:space="0" w:color="auto"/>
                <w:bottom w:val="none" w:sz="0" w:space="0" w:color="auto"/>
                <w:right w:val="none" w:sz="0" w:space="0" w:color="auto"/>
              </w:divBdr>
              <w:divsChild>
                <w:div w:id="32875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71346">
      <w:bodyDiv w:val="1"/>
      <w:marLeft w:val="0"/>
      <w:marRight w:val="0"/>
      <w:marTop w:val="0"/>
      <w:marBottom w:val="0"/>
      <w:divBdr>
        <w:top w:val="none" w:sz="0" w:space="0" w:color="auto"/>
        <w:left w:val="none" w:sz="0" w:space="0" w:color="auto"/>
        <w:bottom w:val="none" w:sz="0" w:space="0" w:color="auto"/>
        <w:right w:val="none" w:sz="0" w:space="0" w:color="auto"/>
      </w:divBdr>
    </w:div>
    <w:div w:id="73018154">
      <w:bodyDiv w:val="1"/>
      <w:marLeft w:val="0"/>
      <w:marRight w:val="0"/>
      <w:marTop w:val="0"/>
      <w:marBottom w:val="0"/>
      <w:divBdr>
        <w:top w:val="none" w:sz="0" w:space="0" w:color="auto"/>
        <w:left w:val="none" w:sz="0" w:space="0" w:color="auto"/>
        <w:bottom w:val="none" w:sz="0" w:space="0" w:color="auto"/>
        <w:right w:val="none" w:sz="0" w:space="0" w:color="auto"/>
      </w:divBdr>
    </w:div>
    <w:div w:id="128400498">
      <w:bodyDiv w:val="1"/>
      <w:marLeft w:val="0"/>
      <w:marRight w:val="0"/>
      <w:marTop w:val="0"/>
      <w:marBottom w:val="0"/>
      <w:divBdr>
        <w:top w:val="none" w:sz="0" w:space="0" w:color="auto"/>
        <w:left w:val="none" w:sz="0" w:space="0" w:color="auto"/>
        <w:bottom w:val="none" w:sz="0" w:space="0" w:color="auto"/>
        <w:right w:val="none" w:sz="0" w:space="0" w:color="auto"/>
      </w:divBdr>
    </w:div>
    <w:div w:id="236676703">
      <w:bodyDiv w:val="1"/>
      <w:marLeft w:val="0"/>
      <w:marRight w:val="0"/>
      <w:marTop w:val="0"/>
      <w:marBottom w:val="0"/>
      <w:divBdr>
        <w:top w:val="none" w:sz="0" w:space="0" w:color="auto"/>
        <w:left w:val="none" w:sz="0" w:space="0" w:color="auto"/>
        <w:bottom w:val="none" w:sz="0" w:space="0" w:color="auto"/>
        <w:right w:val="none" w:sz="0" w:space="0" w:color="auto"/>
      </w:divBdr>
    </w:div>
    <w:div w:id="408698759">
      <w:bodyDiv w:val="1"/>
      <w:marLeft w:val="0"/>
      <w:marRight w:val="0"/>
      <w:marTop w:val="0"/>
      <w:marBottom w:val="0"/>
      <w:divBdr>
        <w:top w:val="none" w:sz="0" w:space="0" w:color="auto"/>
        <w:left w:val="none" w:sz="0" w:space="0" w:color="auto"/>
        <w:bottom w:val="none" w:sz="0" w:space="0" w:color="auto"/>
        <w:right w:val="none" w:sz="0" w:space="0" w:color="auto"/>
      </w:divBdr>
    </w:div>
    <w:div w:id="601037517">
      <w:bodyDiv w:val="1"/>
      <w:marLeft w:val="0"/>
      <w:marRight w:val="0"/>
      <w:marTop w:val="0"/>
      <w:marBottom w:val="0"/>
      <w:divBdr>
        <w:top w:val="none" w:sz="0" w:space="0" w:color="auto"/>
        <w:left w:val="none" w:sz="0" w:space="0" w:color="auto"/>
        <w:bottom w:val="none" w:sz="0" w:space="0" w:color="auto"/>
        <w:right w:val="none" w:sz="0" w:space="0" w:color="auto"/>
      </w:divBdr>
    </w:div>
    <w:div w:id="625896806">
      <w:bodyDiv w:val="1"/>
      <w:marLeft w:val="0"/>
      <w:marRight w:val="0"/>
      <w:marTop w:val="0"/>
      <w:marBottom w:val="0"/>
      <w:divBdr>
        <w:top w:val="none" w:sz="0" w:space="0" w:color="auto"/>
        <w:left w:val="none" w:sz="0" w:space="0" w:color="auto"/>
        <w:bottom w:val="none" w:sz="0" w:space="0" w:color="auto"/>
        <w:right w:val="none" w:sz="0" w:space="0" w:color="auto"/>
      </w:divBdr>
    </w:div>
    <w:div w:id="685450149">
      <w:bodyDiv w:val="1"/>
      <w:marLeft w:val="0"/>
      <w:marRight w:val="0"/>
      <w:marTop w:val="0"/>
      <w:marBottom w:val="0"/>
      <w:divBdr>
        <w:top w:val="none" w:sz="0" w:space="0" w:color="auto"/>
        <w:left w:val="none" w:sz="0" w:space="0" w:color="auto"/>
        <w:bottom w:val="none" w:sz="0" w:space="0" w:color="auto"/>
        <w:right w:val="none" w:sz="0" w:space="0" w:color="auto"/>
      </w:divBdr>
    </w:div>
    <w:div w:id="724446529">
      <w:bodyDiv w:val="1"/>
      <w:marLeft w:val="0"/>
      <w:marRight w:val="0"/>
      <w:marTop w:val="0"/>
      <w:marBottom w:val="0"/>
      <w:divBdr>
        <w:top w:val="none" w:sz="0" w:space="0" w:color="auto"/>
        <w:left w:val="none" w:sz="0" w:space="0" w:color="auto"/>
        <w:bottom w:val="none" w:sz="0" w:space="0" w:color="auto"/>
        <w:right w:val="none" w:sz="0" w:space="0" w:color="auto"/>
      </w:divBdr>
    </w:div>
    <w:div w:id="725105719">
      <w:bodyDiv w:val="1"/>
      <w:marLeft w:val="0"/>
      <w:marRight w:val="0"/>
      <w:marTop w:val="0"/>
      <w:marBottom w:val="0"/>
      <w:divBdr>
        <w:top w:val="none" w:sz="0" w:space="0" w:color="auto"/>
        <w:left w:val="none" w:sz="0" w:space="0" w:color="auto"/>
        <w:bottom w:val="none" w:sz="0" w:space="0" w:color="auto"/>
        <w:right w:val="none" w:sz="0" w:space="0" w:color="auto"/>
      </w:divBdr>
    </w:div>
    <w:div w:id="774784944">
      <w:bodyDiv w:val="1"/>
      <w:marLeft w:val="0"/>
      <w:marRight w:val="0"/>
      <w:marTop w:val="0"/>
      <w:marBottom w:val="0"/>
      <w:divBdr>
        <w:top w:val="none" w:sz="0" w:space="0" w:color="auto"/>
        <w:left w:val="none" w:sz="0" w:space="0" w:color="auto"/>
        <w:bottom w:val="none" w:sz="0" w:space="0" w:color="auto"/>
        <w:right w:val="none" w:sz="0" w:space="0" w:color="auto"/>
      </w:divBdr>
    </w:div>
    <w:div w:id="871066780">
      <w:bodyDiv w:val="1"/>
      <w:marLeft w:val="0"/>
      <w:marRight w:val="0"/>
      <w:marTop w:val="0"/>
      <w:marBottom w:val="0"/>
      <w:divBdr>
        <w:top w:val="none" w:sz="0" w:space="0" w:color="auto"/>
        <w:left w:val="none" w:sz="0" w:space="0" w:color="auto"/>
        <w:bottom w:val="none" w:sz="0" w:space="0" w:color="auto"/>
        <w:right w:val="none" w:sz="0" w:space="0" w:color="auto"/>
      </w:divBdr>
    </w:div>
    <w:div w:id="945041618">
      <w:bodyDiv w:val="1"/>
      <w:marLeft w:val="0"/>
      <w:marRight w:val="0"/>
      <w:marTop w:val="0"/>
      <w:marBottom w:val="0"/>
      <w:divBdr>
        <w:top w:val="none" w:sz="0" w:space="0" w:color="auto"/>
        <w:left w:val="none" w:sz="0" w:space="0" w:color="auto"/>
        <w:bottom w:val="none" w:sz="0" w:space="0" w:color="auto"/>
        <w:right w:val="none" w:sz="0" w:space="0" w:color="auto"/>
      </w:divBdr>
    </w:div>
    <w:div w:id="1031885084">
      <w:bodyDiv w:val="1"/>
      <w:marLeft w:val="0"/>
      <w:marRight w:val="0"/>
      <w:marTop w:val="0"/>
      <w:marBottom w:val="0"/>
      <w:divBdr>
        <w:top w:val="none" w:sz="0" w:space="0" w:color="auto"/>
        <w:left w:val="none" w:sz="0" w:space="0" w:color="auto"/>
        <w:bottom w:val="none" w:sz="0" w:space="0" w:color="auto"/>
        <w:right w:val="none" w:sz="0" w:space="0" w:color="auto"/>
      </w:divBdr>
    </w:div>
    <w:div w:id="1146777032">
      <w:bodyDiv w:val="1"/>
      <w:marLeft w:val="0"/>
      <w:marRight w:val="0"/>
      <w:marTop w:val="0"/>
      <w:marBottom w:val="0"/>
      <w:divBdr>
        <w:top w:val="none" w:sz="0" w:space="0" w:color="auto"/>
        <w:left w:val="none" w:sz="0" w:space="0" w:color="auto"/>
        <w:bottom w:val="none" w:sz="0" w:space="0" w:color="auto"/>
        <w:right w:val="none" w:sz="0" w:space="0" w:color="auto"/>
      </w:divBdr>
    </w:div>
    <w:div w:id="1231814816">
      <w:bodyDiv w:val="1"/>
      <w:marLeft w:val="0"/>
      <w:marRight w:val="0"/>
      <w:marTop w:val="0"/>
      <w:marBottom w:val="0"/>
      <w:divBdr>
        <w:top w:val="none" w:sz="0" w:space="0" w:color="auto"/>
        <w:left w:val="none" w:sz="0" w:space="0" w:color="auto"/>
        <w:bottom w:val="none" w:sz="0" w:space="0" w:color="auto"/>
        <w:right w:val="none" w:sz="0" w:space="0" w:color="auto"/>
      </w:divBdr>
    </w:div>
    <w:div w:id="1244218067">
      <w:bodyDiv w:val="1"/>
      <w:marLeft w:val="0"/>
      <w:marRight w:val="0"/>
      <w:marTop w:val="0"/>
      <w:marBottom w:val="0"/>
      <w:divBdr>
        <w:top w:val="none" w:sz="0" w:space="0" w:color="auto"/>
        <w:left w:val="none" w:sz="0" w:space="0" w:color="auto"/>
        <w:bottom w:val="none" w:sz="0" w:space="0" w:color="auto"/>
        <w:right w:val="none" w:sz="0" w:space="0" w:color="auto"/>
      </w:divBdr>
    </w:div>
    <w:div w:id="1306740358">
      <w:bodyDiv w:val="1"/>
      <w:marLeft w:val="0"/>
      <w:marRight w:val="0"/>
      <w:marTop w:val="0"/>
      <w:marBottom w:val="0"/>
      <w:divBdr>
        <w:top w:val="none" w:sz="0" w:space="0" w:color="auto"/>
        <w:left w:val="none" w:sz="0" w:space="0" w:color="auto"/>
        <w:bottom w:val="none" w:sz="0" w:space="0" w:color="auto"/>
        <w:right w:val="none" w:sz="0" w:space="0" w:color="auto"/>
      </w:divBdr>
    </w:div>
    <w:div w:id="1322461488">
      <w:bodyDiv w:val="1"/>
      <w:marLeft w:val="0"/>
      <w:marRight w:val="0"/>
      <w:marTop w:val="0"/>
      <w:marBottom w:val="0"/>
      <w:divBdr>
        <w:top w:val="none" w:sz="0" w:space="0" w:color="auto"/>
        <w:left w:val="none" w:sz="0" w:space="0" w:color="auto"/>
        <w:bottom w:val="none" w:sz="0" w:space="0" w:color="auto"/>
        <w:right w:val="none" w:sz="0" w:space="0" w:color="auto"/>
      </w:divBdr>
    </w:div>
    <w:div w:id="1325283088">
      <w:bodyDiv w:val="1"/>
      <w:marLeft w:val="0"/>
      <w:marRight w:val="0"/>
      <w:marTop w:val="0"/>
      <w:marBottom w:val="0"/>
      <w:divBdr>
        <w:top w:val="none" w:sz="0" w:space="0" w:color="auto"/>
        <w:left w:val="none" w:sz="0" w:space="0" w:color="auto"/>
        <w:bottom w:val="none" w:sz="0" w:space="0" w:color="auto"/>
        <w:right w:val="none" w:sz="0" w:space="0" w:color="auto"/>
      </w:divBdr>
    </w:div>
    <w:div w:id="1339116413">
      <w:bodyDiv w:val="1"/>
      <w:marLeft w:val="0"/>
      <w:marRight w:val="0"/>
      <w:marTop w:val="0"/>
      <w:marBottom w:val="0"/>
      <w:divBdr>
        <w:top w:val="none" w:sz="0" w:space="0" w:color="auto"/>
        <w:left w:val="none" w:sz="0" w:space="0" w:color="auto"/>
        <w:bottom w:val="none" w:sz="0" w:space="0" w:color="auto"/>
        <w:right w:val="none" w:sz="0" w:space="0" w:color="auto"/>
      </w:divBdr>
    </w:div>
    <w:div w:id="1352607346">
      <w:bodyDiv w:val="1"/>
      <w:marLeft w:val="0"/>
      <w:marRight w:val="0"/>
      <w:marTop w:val="0"/>
      <w:marBottom w:val="0"/>
      <w:divBdr>
        <w:top w:val="none" w:sz="0" w:space="0" w:color="auto"/>
        <w:left w:val="none" w:sz="0" w:space="0" w:color="auto"/>
        <w:bottom w:val="none" w:sz="0" w:space="0" w:color="auto"/>
        <w:right w:val="none" w:sz="0" w:space="0" w:color="auto"/>
      </w:divBdr>
    </w:div>
    <w:div w:id="1360206413">
      <w:bodyDiv w:val="1"/>
      <w:marLeft w:val="0"/>
      <w:marRight w:val="0"/>
      <w:marTop w:val="0"/>
      <w:marBottom w:val="0"/>
      <w:divBdr>
        <w:top w:val="none" w:sz="0" w:space="0" w:color="auto"/>
        <w:left w:val="none" w:sz="0" w:space="0" w:color="auto"/>
        <w:bottom w:val="none" w:sz="0" w:space="0" w:color="auto"/>
        <w:right w:val="none" w:sz="0" w:space="0" w:color="auto"/>
      </w:divBdr>
    </w:div>
    <w:div w:id="1476727260">
      <w:bodyDiv w:val="1"/>
      <w:marLeft w:val="0"/>
      <w:marRight w:val="0"/>
      <w:marTop w:val="0"/>
      <w:marBottom w:val="0"/>
      <w:divBdr>
        <w:top w:val="none" w:sz="0" w:space="0" w:color="auto"/>
        <w:left w:val="none" w:sz="0" w:space="0" w:color="auto"/>
        <w:bottom w:val="none" w:sz="0" w:space="0" w:color="auto"/>
        <w:right w:val="none" w:sz="0" w:space="0" w:color="auto"/>
      </w:divBdr>
      <w:divsChild>
        <w:div w:id="1729500767">
          <w:marLeft w:val="0"/>
          <w:marRight w:val="0"/>
          <w:marTop w:val="0"/>
          <w:marBottom w:val="0"/>
          <w:divBdr>
            <w:top w:val="none" w:sz="0" w:space="0" w:color="auto"/>
            <w:left w:val="none" w:sz="0" w:space="0" w:color="auto"/>
            <w:bottom w:val="none" w:sz="0" w:space="0" w:color="auto"/>
            <w:right w:val="none" w:sz="0" w:space="0" w:color="auto"/>
          </w:divBdr>
          <w:divsChild>
            <w:div w:id="463740482">
              <w:marLeft w:val="0"/>
              <w:marRight w:val="0"/>
              <w:marTop w:val="0"/>
              <w:marBottom w:val="0"/>
              <w:divBdr>
                <w:top w:val="none" w:sz="0" w:space="0" w:color="auto"/>
                <w:left w:val="none" w:sz="0" w:space="0" w:color="auto"/>
                <w:bottom w:val="none" w:sz="0" w:space="0" w:color="auto"/>
                <w:right w:val="none" w:sz="0" w:space="0" w:color="auto"/>
              </w:divBdr>
              <w:divsChild>
                <w:div w:id="6391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53692">
      <w:bodyDiv w:val="1"/>
      <w:marLeft w:val="0"/>
      <w:marRight w:val="0"/>
      <w:marTop w:val="0"/>
      <w:marBottom w:val="0"/>
      <w:divBdr>
        <w:top w:val="none" w:sz="0" w:space="0" w:color="auto"/>
        <w:left w:val="none" w:sz="0" w:space="0" w:color="auto"/>
        <w:bottom w:val="none" w:sz="0" w:space="0" w:color="auto"/>
        <w:right w:val="none" w:sz="0" w:space="0" w:color="auto"/>
      </w:divBdr>
    </w:div>
    <w:div w:id="1495564249">
      <w:bodyDiv w:val="1"/>
      <w:marLeft w:val="0"/>
      <w:marRight w:val="0"/>
      <w:marTop w:val="0"/>
      <w:marBottom w:val="0"/>
      <w:divBdr>
        <w:top w:val="none" w:sz="0" w:space="0" w:color="auto"/>
        <w:left w:val="none" w:sz="0" w:space="0" w:color="auto"/>
        <w:bottom w:val="none" w:sz="0" w:space="0" w:color="auto"/>
        <w:right w:val="none" w:sz="0" w:space="0" w:color="auto"/>
      </w:divBdr>
    </w:div>
    <w:div w:id="1688945095">
      <w:bodyDiv w:val="1"/>
      <w:marLeft w:val="0"/>
      <w:marRight w:val="0"/>
      <w:marTop w:val="0"/>
      <w:marBottom w:val="0"/>
      <w:divBdr>
        <w:top w:val="none" w:sz="0" w:space="0" w:color="auto"/>
        <w:left w:val="none" w:sz="0" w:space="0" w:color="auto"/>
        <w:bottom w:val="none" w:sz="0" w:space="0" w:color="auto"/>
        <w:right w:val="none" w:sz="0" w:space="0" w:color="auto"/>
      </w:divBdr>
    </w:div>
    <w:div w:id="1743140270">
      <w:bodyDiv w:val="1"/>
      <w:marLeft w:val="0"/>
      <w:marRight w:val="0"/>
      <w:marTop w:val="0"/>
      <w:marBottom w:val="0"/>
      <w:divBdr>
        <w:top w:val="none" w:sz="0" w:space="0" w:color="auto"/>
        <w:left w:val="none" w:sz="0" w:space="0" w:color="auto"/>
        <w:bottom w:val="none" w:sz="0" w:space="0" w:color="auto"/>
        <w:right w:val="none" w:sz="0" w:space="0" w:color="auto"/>
      </w:divBdr>
    </w:div>
    <w:div w:id="1753508782">
      <w:bodyDiv w:val="1"/>
      <w:marLeft w:val="0"/>
      <w:marRight w:val="0"/>
      <w:marTop w:val="0"/>
      <w:marBottom w:val="0"/>
      <w:divBdr>
        <w:top w:val="none" w:sz="0" w:space="0" w:color="auto"/>
        <w:left w:val="none" w:sz="0" w:space="0" w:color="auto"/>
        <w:bottom w:val="none" w:sz="0" w:space="0" w:color="auto"/>
        <w:right w:val="none" w:sz="0" w:space="0" w:color="auto"/>
      </w:divBdr>
    </w:div>
    <w:div w:id="1792279949">
      <w:bodyDiv w:val="1"/>
      <w:marLeft w:val="0"/>
      <w:marRight w:val="0"/>
      <w:marTop w:val="0"/>
      <w:marBottom w:val="0"/>
      <w:divBdr>
        <w:top w:val="none" w:sz="0" w:space="0" w:color="auto"/>
        <w:left w:val="none" w:sz="0" w:space="0" w:color="auto"/>
        <w:bottom w:val="none" w:sz="0" w:space="0" w:color="auto"/>
        <w:right w:val="none" w:sz="0" w:space="0" w:color="auto"/>
      </w:divBdr>
    </w:div>
    <w:div w:id="1794210675">
      <w:bodyDiv w:val="1"/>
      <w:marLeft w:val="0"/>
      <w:marRight w:val="0"/>
      <w:marTop w:val="0"/>
      <w:marBottom w:val="0"/>
      <w:divBdr>
        <w:top w:val="none" w:sz="0" w:space="0" w:color="auto"/>
        <w:left w:val="none" w:sz="0" w:space="0" w:color="auto"/>
        <w:bottom w:val="none" w:sz="0" w:space="0" w:color="auto"/>
        <w:right w:val="none" w:sz="0" w:space="0" w:color="auto"/>
      </w:divBdr>
    </w:div>
    <w:div w:id="1905412110">
      <w:bodyDiv w:val="1"/>
      <w:marLeft w:val="0"/>
      <w:marRight w:val="0"/>
      <w:marTop w:val="0"/>
      <w:marBottom w:val="0"/>
      <w:divBdr>
        <w:top w:val="none" w:sz="0" w:space="0" w:color="auto"/>
        <w:left w:val="none" w:sz="0" w:space="0" w:color="auto"/>
        <w:bottom w:val="none" w:sz="0" w:space="0" w:color="auto"/>
        <w:right w:val="none" w:sz="0" w:space="0" w:color="auto"/>
      </w:divBdr>
    </w:div>
    <w:div w:id="1956908533">
      <w:bodyDiv w:val="1"/>
      <w:marLeft w:val="0"/>
      <w:marRight w:val="0"/>
      <w:marTop w:val="0"/>
      <w:marBottom w:val="0"/>
      <w:divBdr>
        <w:top w:val="none" w:sz="0" w:space="0" w:color="auto"/>
        <w:left w:val="none" w:sz="0" w:space="0" w:color="auto"/>
        <w:bottom w:val="none" w:sz="0" w:space="0" w:color="auto"/>
        <w:right w:val="none" w:sz="0" w:space="0" w:color="auto"/>
      </w:divBdr>
      <w:divsChild>
        <w:div w:id="391734252">
          <w:marLeft w:val="0"/>
          <w:marRight w:val="0"/>
          <w:marTop w:val="0"/>
          <w:marBottom w:val="0"/>
          <w:divBdr>
            <w:top w:val="none" w:sz="0" w:space="0" w:color="auto"/>
            <w:left w:val="none" w:sz="0" w:space="0" w:color="auto"/>
            <w:bottom w:val="none" w:sz="0" w:space="0" w:color="auto"/>
            <w:right w:val="none" w:sz="0" w:space="0" w:color="auto"/>
          </w:divBdr>
        </w:div>
      </w:divsChild>
    </w:div>
    <w:div w:id="2016302562">
      <w:bodyDiv w:val="1"/>
      <w:marLeft w:val="0"/>
      <w:marRight w:val="0"/>
      <w:marTop w:val="0"/>
      <w:marBottom w:val="0"/>
      <w:divBdr>
        <w:top w:val="none" w:sz="0" w:space="0" w:color="auto"/>
        <w:left w:val="none" w:sz="0" w:space="0" w:color="auto"/>
        <w:bottom w:val="none" w:sz="0" w:space="0" w:color="auto"/>
        <w:right w:val="none" w:sz="0" w:space="0" w:color="auto"/>
      </w:divBdr>
    </w:div>
    <w:div w:id="2127846153">
      <w:bodyDiv w:val="1"/>
      <w:marLeft w:val="0"/>
      <w:marRight w:val="0"/>
      <w:marTop w:val="0"/>
      <w:marBottom w:val="0"/>
      <w:divBdr>
        <w:top w:val="none" w:sz="0" w:space="0" w:color="auto"/>
        <w:left w:val="none" w:sz="0" w:space="0" w:color="auto"/>
        <w:bottom w:val="none" w:sz="0" w:space="0" w:color="auto"/>
        <w:right w:val="none" w:sz="0" w:space="0" w:color="auto"/>
      </w:divBdr>
    </w:div>
    <w:div w:id="2142571237">
      <w:bodyDiv w:val="1"/>
      <w:marLeft w:val="0"/>
      <w:marRight w:val="0"/>
      <w:marTop w:val="0"/>
      <w:marBottom w:val="0"/>
      <w:divBdr>
        <w:top w:val="none" w:sz="0" w:space="0" w:color="auto"/>
        <w:left w:val="none" w:sz="0" w:space="0" w:color="auto"/>
        <w:bottom w:val="none" w:sz="0" w:space="0" w:color="auto"/>
        <w:right w:val="none" w:sz="0" w:space="0" w:color="auto"/>
      </w:divBdr>
      <w:divsChild>
        <w:div w:id="946620975">
          <w:marLeft w:val="0"/>
          <w:marRight w:val="0"/>
          <w:marTop w:val="0"/>
          <w:marBottom w:val="0"/>
          <w:divBdr>
            <w:top w:val="none" w:sz="0" w:space="0" w:color="auto"/>
            <w:left w:val="none" w:sz="0" w:space="0" w:color="auto"/>
            <w:bottom w:val="none" w:sz="0" w:space="0" w:color="auto"/>
            <w:right w:val="none" w:sz="0" w:space="0" w:color="auto"/>
          </w:divBdr>
          <w:divsChild>
            <w:div w:id="658460289">
              <w:marLeft w:val="0"/>
              <w:marRight w:val="0"/>
              <w:marTop w:val="0"/>
              <w:marBottom w:val="0"/>
              <w:divBdr>
                <w:top w:val="none" w:sz="0" w:space="0" w:color="auto"/>
                <w:left w:val="none" w:sz="0" w:space="0" w:color="auto"/>
                <w:bottom w:val="none" w:sz="0" w:space="0" w:color="auto"/>
                <w:right w:val="none" w:sz="0" w:space="0" w:color="auto"/>
              </w:divBdr>
              <w:divsChild>
                <w:div w:id="27861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hyperlink" Target="http://www.minv.s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inv.sk" TargetMode="External"/><Relationship Id="rId7" Type="http://schemas.openxmlformats.org/officeDocument/2006/relationships/settings" Target="settings.xml"/><Relationship Id="rId12" Type="http://schemas.openxmlformats.org/officeDocument/2006/relationships/hyperlink" Target="http://www.horizontalneprincipy.gov.sk" TargetMode="External"/><Relationship Id="rId17" Type="http://schemas.microsoft.com/office/2007/relationships/diagramDrawing" Target="diagrams/drawing1.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yperlink" Target="http://www.min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hyperlink" Target="http://www.eurofondy.gov.s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inv.sk"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openxmlformats.org/officeDocument/2006/relationships/hyperlink" Target="http://www.minv.sk"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mployment.gov.sk/sk/rodina-socialna-pomoc/tazke-zdravotne-postihnutie/kontaktne-miesto-prava-osob-so-zdravotnym-postihnutim/dokumenty-3.html" TargetMode="External"/><Relationship Id="rId2" Type="http://schemas.openxmlformats.org/officeDocument/2006/relationships/hyperlink" Target="https://horizontalneprincipy.gov.sk/wp-content/uploads/2022/11/Zakladny-mechanizmus-uplatnovania-HP-v-PO-2021-2027.pdf?csrt=1416833990215055376" TargetMode="External"/><Relationship Id="rId1" Type="http://schemas.openxmlformats.org/officeDocument/2006/relationships/hyperlink" Target="https://eur-lex.europa.eu/legal-content/SK/TXT/PDF/?uri=CELEX:32011L0092" TargetMode="External"/><Relationship Id="rId5" Type="http://schemas.openxmlformats.org/officeDocument/2006/relationships/hyperlink" Target="https://ec.europa.eu/regional_policy/en/policy/communication/inform-network/" TargetMode="External"/><Relationship Id="rId4" Type="http://schemas.openxmlformats.org/officeDocument/2006/relationships/hyperlink" Target="https://horizontalneprincipy.gov.sk/wp-content/uploads/2022/11/Zakladny-mechanizmus-uplatnovania-HP-v-PO-2021-2027.pdf?csrt=1661446038445850803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0AE38B-AC1F-4348-BB7E-3A5CCCB368F5}" type="doc">
      <dgm:prSet loTypeId="urn:microsoft.com/office/officeart/2005/8/layout/equation1" loCatId="relationship" qsTypeId="urn:microsoft.com/office/officeart/2005/8/quickstyle/simple3" qsCatId="simple" csTypeId="urn:microsoft.com/office/officeart/2005/8/colors/accent6_3" csCatId="accent6" phldr="1"/>
      <dgm:spPr/>
      <dgm:t>
        <a:bodyPr/>
        <a:lstStyle/>
        <a:p>
          <a:endParaRPr lang="sk-SK"/>
        </a:p>
      </dgm:t>
    </dgm:pt>
    <dgm:pt modelId="{F8430860-8705-4D2C-ACD2-E8937E510FCC}">
      <dgm:prSet phldrT="[Text]" custT="1">
        <dgm:style>
          <a:lnRef idx="1">
            <a:schemeClr val="accent3"/>
          </a:lnRef>
          <a:fillRef idx="2">
            <a:schemeClr val="accent3"/>
          </a:fillRef>
          <a:effectRef idx="1">
            <a:schemeClr val="accent3"/>
          </a:effectRef>
          <a:fontRef idx="minor">
            <a:schemeClr val="dk1"/>
          </a:fontRef>
        </dgm:style>
      </dgm:prSet>
      <dgm:spPr/>
      <dgm:t>
        <a:bodyPr/>
        <a:lstStyle/>
        <a:p>
          <a:r>
            <a:rPr lang="sk-SK" sz="900">
              <a:latin typeface="+mn-lt"/>
              <a:ea typeface="Arial Unicode MS" panose="020B0604020202020204" pitchFamily="34" charset="-128"/>
              <a:cs typeface="Arial Unicode MS" panose="020B0604020202020204" pitchFamily="34" charset="-128"/>
            </a:rPr>
            <a:t>Ods. 4 </a:t>
          </a:r>
        </a:p>
        <a:p>
          <a:r>
            <a:rPr lang="sk-SK" sz="900" b="1">
              <a:latin typeface="+mn-lt"/>
              <a:ea typeface="Arial Unicode MS" panose="020B0604020202020204" pitchFamily="34" charset="-128"/>
              <a:cs typeface="Arial Unicode MS" panose="020B0604020202020204" pitchFamily="34" charset="-128"/>
            </a:rPr>
            <a:t>udržateľný rozvoj, Parížska dohoda, DNSH</a:t>
          </a:r>
        </a:p>
      </dgm:t>
    </dgm:pt>
    <dgm:pt modelId="{4B19B38C-3A00-42D0-BE16-13D876B64EAE}" type="parTrans" cxnId="{13D072F0-091F-457F-BB68-F7DE1239F9C5}">
      <dgm:prSet/>
      <dgm:spPr/>
      <dgm:t>
        <a:bodyPr/>
        <a:lstStyle/>
        <a:p>
          <a:endParaRPr lang="sk-SK"/>
        </a:p>
      </dgm:t>
    </dgm:pt>
    <dgm:pt modelId="{D3250848-F0B1-4BB8-93DA-B4AB46BD3331}" type="sibTrans" cxnId="{13D072F0-091F-457F-BB68-F7DE1239F9C5}">
      <dgm:prSet/>
      <dgm:spPr/>
      <dgm:t>
        <a:bodyPr/>
        <a:lstStyle/>
        <a:p>
          <a:endParaRPr lang="sk-SK"/>
        </a:p>
      </dgm:t>
    </dgm:pt>
    <dgm:pt modelId="{D116DBB2-7F1C-4A5F-AC8A-F077EBDED8B9}">
      <dgm:prSet phldrT="[Text]" custT="1">
        <dgm:style>
          <a:lnRef idx="1">
            <a:schemeClr val="accent2"/>
          </a:lnRef>
          <a:fillRef idx="2">
            <a:schemeClr val="accent2"/>
          </a:fillRef>
          <a:effectRef idx="1">
            <a:schemeClr val="accent2"/>
          </a:effectRef>
          <a:fontRef idx="minor">
            <a:schemeClr val="dk1"/>
          </a:fontRef>
        </dgm:style>
      </dgm:prSet>
      <dgm:spPr/>
      <dgm:t>
        <a:bodyPr/>
        <a:lstStyle/>
        <a:p>
          <a:r>
            <a:rPr lang="sk-SK" sz="900">
              <a:latin typeface="+mn-lt"/>
              <a:ea typeface="Arial Unicode MS" panose="020B0604020202020204" pitchFamily="34" charset="-128"/>
              <a:cs typeface="Arial Unicode MS" panose="020B0604020202020204" pitchFamily="34" charset="-128"/>
            </a:rPr>
            <a:t>Ods. 2 </a:t>
          </a:r>
          <a:r>
            <a:rPr lang="sk-SK" sz="900" b="1">
              <a:latin typeface="+mn-lt"/>
              <a:ea typeface="Arial Unicode MS" panose="020B0604020202020204" pitchFamily="34" charset="-128"/>
              <a:cs typeface="Arial Unicode MS" panose="020B0604020202020204" pitchFamily="34" charset="-128"/>
            </a:rPr>
            <a:t>rovnosť mužov a žien -rodová rovnosť</a:t>
          </a:r>
        </a:p>
      </dgm:t>
    </dgm:pt>
    <dgm:pt modelId="{BB45880B-E428-419F-9962-783FE759CA97}" type="parTrans" cxnId="{5D891B58-ECEA-4BD8-B076-211F7127CD5B}">
      <dgm:prSet/>
      <dgm:spPr/>
      <dgm:t>
        <a:bodyPr/>
        <a:lstStyle/>
        <a:p>
          <a:endParaRPr lang="sk-SK"/>
        </a:p>
      </dgm:t>
    </dgm:pt>
    <dgm:pt modelId="{0B060B1F-BE13-436E-894D-A9D7D949045F}" type="sibTrans" cxnId="{5D891B58-ECEA-4BD8-B076-211F7127CD5B}">
      <dgm:prSet/>
      <dgm:spPr/>
      <dgm:t>
        <a:bodyPr/>
        <a:lstStyle/>
        <a:p>
          <a:endParaRPr lang="sk-SK"/>
        </a:p>
      </dgm:t>
    </dgm:pt>
    <dgm:pt modelId="{1ED823AD-AFED-4D80-B7C8-EFE495AB3E62}">
      <dgm:prSet custT="1"/>
      <dgm:spPr>
        <a:solidFill>
          <a:schemeClr val="accent6">
            <a:lumMod val="20000"/>
            <a:lumOff val="80000"/>
          </a:schemeClr>
        </a:solidFill>
      </dgm:spPr>
      <dgm:t>
        <a:bodyPr/>
        <a:lstStyle/>
        <a:p>
          <a:r>
            <a:rPr lang="sk-SK" sz="900">
              <a:latin typeface="+mn-lt"/>
            </a:rPr>
            <a:t>Ods. 1</a:t>
          </a:r>
        </a:p>
        <a:p>
          <a:r>
            <a:rPr lang="sk-SK" sz="900" b="1">
              <a:latin typeface="+mn-lt"/>
            </a:rPr>
            <a:t>základné práva - Charta základných práv EÚ</a:t>
          </a:r>
        </a:p>
      </dgm:t>
    </dgm:pt>
    <dgm:pt modelId="{13818122-AFD3-4985-A142-EC246F75038E}" type="parTrans" cxnId="{A018107B-CB87-4E1E-A2CE-CAC7E00B8E08}">
      <dgm:prSet/>
      <dgm:spPr/>
      <dgm:t>
        <a:bodyPr/>
        <a:lstStyle/>
        <a:p>
          <a:endParaRPr lang="sk-SK"/>
        </a:p>
      </dgm:t>
    </dgm:pt>
    <dgm:pt modelId="{91414A0F-3FB5-401E-B850-9FDD0D043A59}" type="sibTrans" cxnId="{A018107B-CB87-4E1E-A2CE-CAC7E00B8E08}">
      <dgm:prSet/>
      <dgm:spPr/>
      <dgm:t>
        <a:bodyPr/>
        <a:lstStyle/>
        <a:p>
          <a:endParaRPr lang="sk-SK"/>
        </a:p>
      </dgm:t>
    </dgm:pt>
    <dgm:pt modelId="{DBC77E7C-E74C-4DBA-B869-A95891AE0D13}">
      <dgm:prSet phldrT="[Text]" custT="1">
        <dgm:style>
          <a:lnRef idx="1">
            <a:schemeClr val="accent3"/>
          </a:lnRef>
          <a:fillRef idx="2">
            <a:schemeClr val="accent3"/>
          </a:fillRef>
          <a:effectRef idx="1">
            <a:schemeClr val="accent3"/>
          </a:effectRef>
          <a:fontRef idx="minor">
            <a:schemeClr val="dk1"/>
          </a:fontRef>
        </dgm:style>
      </dgm:prSet>
      <dgm:spPr>
        <a:solidFill>
          <a:schemeClr val="accent4">
            <a:lumMod val="20000"/>
            <a:lumOff val="80000"/>
          </a:schemeClr>
        </a:solidFill>
      </dgm:spPr>
      <dgm:t>
        <a:bodyPr/>
        <a:lstStyle/>
        <a:p>
          <a:r>
            <a:rPr lang="sk-SK" sz="900" b="1">
              <a:latin typeface="+mn-lt"/>
              <a:ea typeface="Arial Unicode MS" panose="020B0604020202020204" pitchFamily="34" charset="-128"/>
              <a:cs typeface="Arial Unicode MS" panose="020B0604020202020204" pitchFamily="34" charset="-128"/>
            </a:rPr>
            <a:t>čl. 9 nariadenia o spoločných ustanoveniach </a:t>
          </a:r>
        </a:p>
      </dgm:t>
    </dgm:pt>
    <dgm:pt modelId="{EBE2DF3E-1820-48AA-B6BF-40D2E3B71F31}" type="sibTrans" cxnId="{7B46596B-09BE-4E8C-910D-FFE08A4F82F0}">
      <dgm:prSet/>
      <dgm:spPr/>
      <dgm:t>
        <a:bodyPr/>
        <a:lstStyle/>
        <a:p>
          <a:endParaRPr lang="sk-SK"/>
        </a:p>
      </dgm:t>
    </dgm:pt>
    <dgm:pt modelId="{70547079-9460-47DA-B1C5-C2AA598A420D}" type="parTrans" cxnId="{7B46596B-09BE-4E8C-910D-FFE08A4F82F0}">
      <dgm:prSet/>
      <dgm:spPr/>
      <dgm:t>
        <a:bodyPr/>
        <a:lstStyle/>
        <a:p>
          <a:endParaRPr lang="sk-SK"/>
        </a:p>
      </dgm:t>
    </dgm:pt>
    <dgm:pt modelId="{A2BBBA71-FB0B-4958-AE87-67B12BB25204}">
      <dgm:prSet phldrT="[Text]" custT="1">
        <dgm:style>
          <a:lnRef idx="1">
            <a:schemeClr val="accent5"/>
          </a:lnRef>
          <a:fillRef idx="2">
            <a:schemeClr val="accent5"/>
          </a:fillRef>
          <a:effectRef idx="1">
            <a:schemeClr val="accent5"/>
          </a:effectRef>
          <a:fontRef idx="minor">
            <a:schemeClr val="dk1"/>
          </a:fontRef>
        </dgm:style>
      </dgm:prSet>
      <dgm:spPr/>
      <dgm:t>
        <a:bodyPr/>
        <a:lstStyle/>
        <a:p>
          <a:r>
            <a:rPr lang="sk-SK" sz="900">
              <a:latin typeface="+mn-lt"/>
              <a:ea typeface="Arial Unicode MS" panose="020B0604020202020204" pitchFamily="34" charset="-128"/>
              <a:cs typeface="Arial Unicode MS" panose="020B0604020202020204" pitchFamily="34" charset="-128"/>
            </a:rPr>
            <a:t>Ods. 3 </a:t>
          </a:r>
          <a:r>
            <a:rPr lang="sk-SK" sz="900" b="1">
              <a:latin typeface="+mn-lt"/>
              <a:ea typeface="Arial Unicode MS" panose="020B0604020202020204" pitchFamily="34" charset="-128"/>
              <a:cs typeface="Arial Unicode MS" panose="020B0604020202020204" pitchFamily="34" charset="-128"/>
            </a:rPr>
            <a:t>nediskriminácia prístupnosť </a:t>
          </a:r>
        </a:p>
      </dgm:t>
    </dgm:pt>
    <dgm:pt modelId="{EE7373DA-7AF1-42CE-AF79-AF7E170D287C}" type="sibTrans" cxnId="{7802BBDA-D6A2-4C88-88F8-203D92619191}">
      <dgm:prSet/>
      <dgm:spPr/>
      <dgm:t>
        <a:bodyPr/>
        <a:lstStyle/>
        <a:p>
          <a:endParaRPr lang="sk-SK"/>
        </a:p>
      </dgm:t>
    </dgm:pt>
    <dgm:pt modelId="{A6921B19-4593-4833-A706-AA77C5A923DA}" type="parTrans" cxnId="{7802BBDA-D6A2-4C88-88F8-203D92619191}">
      <dgm:prSet/>
      <dgm:spPr/>
      <dgm:t>
        <a:bodyPr/>
        <a:lstStyle/>
        <a:p>
          <a:endParaRPr lang="sk-SK"/>
        </a:p>
      </dgm:t>
    </dgm:pt>
    <dgm:pt modelId="{97F221E6-AD6F-4AC1-A1B8-484F2E46E256}" type="pres">
      <dgm:prSet presAssocID="{520AE38B-AC1F-4348-BB7E-3A5CCCB368F5}" presName="linearFlow" presStyleCnt="0">
        <dgm:presLayoutVars>
          <dgm:dir/>
          <dgm:resizeHandles val="exact"/>
        </dgm:presLayoutVars>
      </dgm:prSet>
      <dgm:spPr/>
      <dgm:t>
        <a:bodyPr/>
        <a:lstStyle/>
        <a:p>
          <a:endParaRPr lang="sk-SK"/>
        </a:p>
      </dgm:t>
    </dgm:pt>
    <dgm:pt modelId="{D49D6D93-2D8E-4973-A821-EE05B7404767}" type="pres">
      <dgm:prSet presAssocID="{1ED823AD-AFED-4D80-B7C8-EFE495AB3E62}" presName="node" presStyleLbl="node1" presStyleIdx="0" presStyleCnt="5" custScaleX="124666" custScaleY="166586" custLinFactX="3300" custLinFactNeighborX="100000" custLinFactNeighborY="952">
        <dgm:presLayoutVars>
          <dgm:bulletEnabled val="1"/>
        </dgm:presLayoutVars>
      </dgm:prSet>
      <dgm:spPr/>
      <dgm:t>
        <a:bodyPr/>
        <a:lstStyle/>
        <a:p>
          <a:endParaRPr lang="sk-SK"/>
        </a:p>
      </dgm:t>
    </dgm:pt>
    <dgm:pt modelId="{786CE21B-5E14-4A45-9912-5EF71FE20EA0}" type="pres">
      <dgm:prSet presAssocID="{91414A0F-3FB5-401E-B850-9FDD0D043A59}" presName="spacerL" presStyleCnt="0"/>
      <dgm:spPr/>
    </dgm:pt>
    <dgm:pt modelId="{EA127495-CCA5-4CB8-9608-7FED0D24FA20}" type="pres">
      <dgm:prSet presAssocID="{91414A0F-3FB5-401E-B850-9FDD0D043A59}" presName="sibTrans" presStyleLbl="sibTrans2D1" presStyleIdx="0" presStyleCnt="4" custScaleX="69500" custScaleY="70965" custLinFactX="1898" custLinFactNeighborX="100000"/>
      <dgm:spPr/>
      <dgm:t>
        <a:bodyPr/>
        <a:lstStyle/>
        <a:p>
          <a:endParaRPr lang="sk-SK"/>
        </a:p>
      </dgm:t>
    </dgm:pt>
    <dgm:pt modelId="{886FDF3F-7925-4A4D-97DF-850062FFE593}" type="pres">
      <dgm:prSet presAssocID="{91414A0F-3FB5-401E-B850-9FDD0D043A59}" presName="spacerR" presStyleCnt="0"/>
      <dgm:spPr/>
    </dgm:pt>
    <dgm:pt modelId="{B12F6F3E-12A8-4D12-9E0B-3F7BCF9623EE}" type="pres">
      <dgm:prSet presAssocID="{D116DBB2-7F1C-4A5F-AC8A-F077EBDED8B9}" presName="node" presStyleLbl="node1" presStyleIdx="1" presStyleCnt="5" custScaleX="136066" custScaleY="164914" custLinFactNeighborX="-30322" custLinFactNeighborY="-1233">
        <dgm:presLayoutVars>
          <dgm:bulletEnabled val="1"/>
        </dgm:presLayoutVars>
      </dgm:prSet>
      <dgm:spPr/>
      <dgm:t>
        <a:bodyPr/>
        <a:lstStyle/>
        <a:p>
          <a:endParaRPr lang="sk-SK"/>
        </a:p>
      </dgm:t>
    </dgm:pt>
    <dgm:pt modelId="{6F558845-D77B-41CA-A979-2A5F7DFA8BD3}" type="pres">
      <dgm:prSet presAssocID="{0B060B1F-BE13-436E-894D-A9D7D949045F}" presName="spacerL" presStyleCnt="0"/>
      <dgm:spPr/>
    </dgm:pt>
    <dgm:pt modelId="{947F9859-EB95-4ED0-AD1C-0EA40282F71B}" type="pres">
      <dgm:prSet presAssocID="{0B060B1F-BE13-436E-894D-A9D7D949045F}" presName="sibTrans" presStyleLbl="sibTrans2D1" presStyleIdx="1" presStyleCnt="4" custScaleX="58531" custScaleY="83888" custLinFactNeighborX="-95961"/>
      <dgm:spPr/>
      <dgm:t>
        <a:bodyPr/>
        <a:lstStyle/>
        <a:p>
          <a:endParaRPr lang="sk-SK"/>
        </a:p>
      </dgm:t>
    </dgm:pt>
    <dgm:pt modelId="{44AD296A-DF46-4EB9-8ABE-739A2FA9F244}" type="pres">
      <dgm:prSet presAssocID="{0B060B1F-BE13-436E-894D-A9D7D949045F}" presName="spacerR" presStyleCnt="0"/>
      <dgm:spPr/>
    </dgm:pt>
    <dgm:pt modelId="{EB033C96-3EF1-4EAD-9F70-E3916B2B63EB}" type="pres">
      <dgm:prSet presAssocID="{A2BBBA71-FB0B-4958-AE87-67B12BB25204}" presName="node" presStyleLbl="node1" presStyleIdx="2" presStyleCnt="5" custScaleX="169203" custScaleY="146387" custLinFactNeighborX="-97565" custLinFactNeighborY="5064">
        <dgm:presLayoutVars>
          <dgm:bulletEnabled val="1"/>
        </dgm:presLayoutVars>
      </dgm:prSet>
      <dgm:spPr/>
      <dgm:t>
        <a:bodyPr/>
        <a:lstStyle/>
        <a:p>
          <a:endParaRPr lang="sk-SK"/>
        </a:p>
      </dgm:t>
    </dgm:pt>
    <dgm:pt modelId="{629A4FDF-7429-451F-9C77-370F661E07A6}" type="pres">
      <dgm:prSet presAssocID="{EE7373DA-7AF1-42CE-AF79-AF7E170D287C}" presName="spacerL" presStyleCnt="0"/>
      <dgm:spPr/>
    </dgm:pt>
    <dgm:pt modelId="{77A7E7D6-44B1-4CCC-8E24-E3F69FC86FB1}" type="pres">
      <dgm:prSet presAssocID="{EE7373DA-7AF1-42CE-AF79-AF7E170D287C}" presName="sibTrans" presStyleLbl="sibTrans2D1" presStyleIdx="2" presStyleCnt="4" custScaleX="62266" custScaleY="67248" custLinFactX="-15647" custLinFactNeighborX="-100000" custLinFactNeighborY="3571"/>
      <dgm:spPr/>
      <dgm:t>
        <a:bodyPr/>
        <a:lstStyle/>
        <a:p>
          <a:endParaRPr lang="sk-SK"/>
        </a:p>
      </dgm:t>
    </dgm:pt>
    <dgm:pt modelId="{B0C0B8F4-127B-4EF2-848E-60DC1DCF0E4C}" type="pres">
      <dgm:prSet presAssocID="{EE7373DA-7AF1-42CE-AF79-AF7E170D287C}" presName="spacerR" presStyleCnt="0"/>
      <dgm:spPr/>
    </dgm:pt>
    <dgm:pt modelId="{59B7D1E3-6C98-4956-87DA-23CEC36A6533}" type="pres">
      <dgm:prSet presAssocID="{F8430860-8705-4D2C-ACD2-E8937E510FCC}" presName="node" presStyleLbl="node1" presStyleIdx="3" presStyleCnt="5" custScaleX="145426" custScaleY="171730" custLinFactX="-16752" custLinFactNeighborX="-100000" custLinFactNeighborY="9206">
        <dgm:presLayoutVars>
          <dgm:bulletEnabled val="1"/>
        </dgm:presLayoutVars>
      </dgm:prSet>
      <dgm:spPr/>
      <dgm:t>
        <a:bodyPr/>
        <a:lstStyle/>
        <a:p>
          <a:endParaRPr lang="sk-SK"/>
        </a:p>
      </dgm:t>
    </dgm:pt>
    <dgm:pt modelId="{351F376E-12BD-408F-AF99-E5D06A8E5EB2}" type="pres">
      <dgm:prSet presAssocID="{D3250848-F0B1-4BB8-93DA-B4AB46BD3331}" presName="spacerL" presStyleCnt="0"/>
      <dgm:spPr/>
    </dgm:pt>
    <dgm:pt modelId="{C6D5DF0C-5C36-4854-BEC7-2F207DE1A4D0}" type="pres">
      <dgm:prSet presAssocID="{D3250848-F0B1-4BB8-93DA-B4AB46BD3331}" presName="sibTrans" presStyleLbl="sibTrans2D1" presStyleIdx="3" presStyleCnt="4" custScaleX="71957" custScaleY="67131" custLinFactX="-49311" custLinFactNeighborX="-100000" custLinFactNeighborY="9740"/>
      <dgm:spPr/>
      <dgm:t>
        <a:bodyPr/>
        <a:lstStyle/>
        <a:p>
          <a:endParaRPr lang="sk-SK"/>
        </a:p>
      </dgm:t>
    </dgm:pt>
    <dgm:pt modelId="{65F9E9A0-A720-4AC8-9FA1-AEAF3FE04D42}" type="pres">
      <dgm:prSet presAssocID="{D3250848-F0B1-4BB8-93DA-B4AB46BD3331}" presName="spacerR" presStyleCnt="0"/>
      <dgm:spPr/>
    </dgm:pt>
    <dgm:pt modelId="{7E5AFB29-E4B3-48B8-956D-B596EF1C7623}" type="pres">
      <dgm:prSet presAssocID="{DBC77E7C-E74C-4DBA-B869-A95891AE0D13}" presName="node" presStyleLbl="node1" presStyleIdx="4" presStyleCnt="5" custScaleX="183210" custScaleY="172969" custLinFactX="-22857" custLinFactNeighborX="-100000" custLinFactNeighborY="-1993">
        <dgm:presLayoutVars>
          <dgm:bulletEnabled val="1"/>
        </dgm:presLayoutVars>
      </dgm:prSet>
      <dgm:spPr/>
      <dgm:t>
        <a:bodyPr/>
        <a:lstStyle/>
        <a:p>
          <a:endParaRPr lang="sk-SK"/>
        </a:p>
      </dgm:t>
    </dgm:pt>
  </dgm:ptLst>
  <dgm:cxnLst>
    <dgm:cxn modelId="{8CDFCEA7-CC46-43B8-8977-9755B49729BF}" type="presOf" srcId="{DBC77E7C-E74C-4DBA-B869-A95891AE0D13}" destId="{7E5AFB29-E4B3-48B8-956D-B596EF1C7623}" srcOrd="0" destOrd="0" presId="urn:microsoft.com/office/officeart/2005/8/layout/equation1"/>
    <dgm:cxn modelId="{13D072F0-091F-457F-BB68-F7DE1239F9C5}" srcId="{520AE38B-AC1F-4348-BB7E-3A5CCCB368F5}" destId="{F8430860-8705-4D2C-ACD2-E8937E510FCC}" srcOrd="3" destOrd="0" parTransId="{4B19B38C-3A00-42D0-BE16-13D876B64EAE}" sibTransId="{D3250848-F0B1-4BB8-93DA-B4AB46BD3331}"/>
    <dgm:cxn modelId="{395AC84C-5017-4400-A077-1AE72B135338}" type="presOf" srcId="{F8430860-8705-4D2C-ACD2-E8937E510FCC}" destId="{59B7D1E3-6C98-4956-87DA-23CEC36A6533}" srcOrd="0" destOrd="0" presId="urn:microsoft.com/office/officeart/2005/8/layout/equation1"/>
    <dgm:cxn modelId="{7802BBDA-D6A2-4C88-88F8-203D92619191}" srcId="{520AE38B-AC1F-4348-BB7E-3A5CCCB368F5}" destId="{A2BBBA71-FB0B-4958-AE87-67B12BB25204}" srcOrd="2" destOrd="0" parTransId="{A6921B19-4593-4833-A706-AA77C5A923DA}" sibTransId="{EE7373DA-7AF1-42CE-AF79-AF7E170D287C}"/>
    <dgm:cxn modelId="{5D891B58-ECEA-4BD8-B076-211F7127CD5B}" srcId="{520AE38B-AC1F-4348-BB7E-3A5CCCB368F5}" destId="{D116DBB2-7F1C-4A5F-AC8A-F077EBDED8B9}" srcOrd="1" destOrd="0" parTransId="{BB45880B-E428-419F-9962-783FE759CA97}" sibTransId="{0B060B1F-BE13-436E-894D-A9D7D949045F}"/>
    <dgm:cxn modelId="{FE3F46FF-1C1C-4FEA-9CCB-957782DA473E}" type="presOf" srcId="{A2BBBA71-FB0B-4958-AE87-67B12BB25204}" destId="{EB033C96-3EF1-4EAD-9F70-E3916B2B63EB}" srcOrd="0" destOrd="0" presId="urn:microsoft.com/office/officeart/2005/8/layout/equation1"/>
    <dgm:cxn modelId="{01542D4C-5D13-4204-995D-5CBEB7F5D48B}" type="presOf" srcId="{1ED823AD-AFED-4D80-B7C8-EFE495AB3E62}" destId="{D49D6D93-2D8E-4973-A821-EE05B7404767}" srcOrd="0" destOrd="0" presId="urn:microsoft.com/office/officeart/2005/8/layout/equation1"/>
    <dgm:cxn modelId="{EC7CA612-5E7A-46AC-B0C0-4740A1DF179C}" type="presOf" srcId="{520AE38B-AC1F-4348-BB7E-3A5CCCB368F5}" destId="{97F221E6-AD6F-4AC1-A1B8-484F2E46E256}" srcOrd="0" destOrd="0" presId="urn:microsoft.com/office/officeart/2005/8/layout/equation1"/>
    <dgm:cxn modelId="{A018107B-CB87-4E1E-A2CE-CAC7E00B8E08}" srcId="{520AE38B-AC1F-4348-BB7E-3A5CCCB368F5}" destId="{1ED823AD-AFED-4D80-B7C8-EFE495AB3E62}" srcOrd="0" destOrd="0" parTransId="{13818122-AFD3-4985-A142-EC246F75038E}" sibTransId="{91414A0F-3FB5-401E-B850-9FDD0D043A59}"/>
    <dgm:cxn modelId="{0BC5C746-D724-4ECE-8537-049AAFB30471}" type="presOf" srcId="{D116DBB2-7F1C-4A5F-AC8A-F077EBDED8B9}" destId="{B12F6F3E-12A8-4D12-9E0B-3F7BCF9623EE}" srcOrd="0" destOrd="0" presId="urn:microsoft.com/office/officeart/2005/8/layout/equation1"/>
    <dgm:cxn modelId="{2FEB0BD9-D5A2-4A11-B52C-C45B1DD4596F}" type="presOf" srcId="{0B060B1F-BE13-436E-894D-A9D7D949045F}" destId="{947F9859-EB95-4ED0-AD1C-0EA40282F71B}" srcOrd="0" destOrd="0" presId="urn:microsoft.com/office/officeart/2005/8/layout/equation1"/>
    <dgm:cxn modelId="{874ADA30-1295-435C-9DCE-E49B3CF40D74}" type="presOf" srcId="{D3250848-F0B1-4BB8-93DA-B4AB46BD3331}" destId="{C6D5DF0C-5C36-4854-BEC7-2F207DE1A4D0}" srcOrd="0" destOrd="0" presId="urn:microsoft.com/office/officeart/2005/8/layout/equation1"/>
    <dgm:cxn modelId="{0249856F-DA64-4738-9AB8-E93DCDA07FD5}" type="presOf" srcId="{91414A0F-3FB5-401E-B850-9FDD0D043A59}" destId="{EA127495-CCA5-4CB8-9608-7FED0D24FA20}" srcOrd="0" destOrd="0" presId="urn:microsoft.com/office/officeart/2005/8/layout/equation1"/>
    <dgm:cxn modelId="{CEF359A2-06AF-42B0-978A-A55E8C9428DF}" type="presOf" srcId="{EE7373DA-7AF1-42CE-AF79-AF7E170D287C}" destId="{77A7E7D6-44B1-4CCC-8E24-E3F69FC86FB1}" srcOrd="0" destOrd="0" presId="urn:microsoft.com/office/officeart/2005/8/layout/equation1"/>
    <dgm:cxn modelId="{7B46596B-09BE-4E8C-910D-FFE08A4F82F0}" srcId="{520AE38B-AC1F-4348-BB7E-3A5CCCB368F5}" destId="{DBC77E7C-E74C-4DBA-B869-A95891AE0D13}" srcOrd="4" destOrd="0" parTransId="{70547079-9460-47DA-B1C5-C2AA598A420D}" sibTransId="{EBE2DF3E-1820-48AA-B6BF-40D2E3B71F31}"/>
    <dgm:cxn modelId="{46545353-699F-4378-93C3-CF553BB7B8E7}" type="presParOf" srcId="{97F221E6-AD6F-4AC1-A1B8-484F2E46E256}" destId="{D49D6D93-2D8E-4973-A821-EE05B7404767}" srcOrd="0" destOrd="0" presId="urn:microsoft.com/office/officeart/2005/8/layout/equation1"/>
    <dgm:cxn modelId="{108D31D0-65FC-496E-8740-72EFE1475CE1}" type="presParOf" srcId="{97F221E6-AD6F-4AC1-A1B8-484F2E46E256}" destId="{786CE21B-5E14-4A45-9912-5EF71FE20EA0}" srcOrd="1" destOrd="0" presId="urn:microsoft.com/office/officeart/2005/8/layout/equation1"/>
    <dgm:cxn modelId="{720969AE-BFB7-405A-90C5-3C04BD17130B}" type="presParOf" srcId="{97F221E6-AD6F-4AC1-A1B8-484F2E46E256}" destId="{EA127495-CCA5-4CB8-9608-7FED0D24FA20}" srcOrd="2" destOrd="0" presId="urn:microsoft.com/office/officeart/2005/8/layout/equation1"/>
    <dgm:cxn modelId="{4A75C250-1472-48C1-B6A3-81321C5D8427}" type="presParOf" srcId="{97F221E6-AD6F-4AC1-A1B8-484F2E46E256}" destId="{886FDF3F-7925-4A4D-97DF-850062FFE593}" srcOrd="3" destOrd="0" presId="urn:microsoft.com/office/officeart/2005/8/layout/equation1"/>
    <dgm:cxn modelId="{7DE98172-F6D1-41FE-9DE7-3F4EA25B0C32}" type="presParOf" srcId="{97F221E6-AD6F-4AC1-A1B8-484F2E46E256}" destId="{B12F6F3E-12A8-4D12-9E0B-3F7BCF9623EE}" srcOrd="4" destOrd="0" presId="urn:microsoft.com/office/officeart/2005/8/layout/equation1"/>
    <dgm:cxn modelId="{7CAAA762-51BF-44A9-830D-487AC5B2C855}" type="presParOf" srcId="{97F221E6-AD6F-4AC1-A1B8-484F2E46E256}" destId="{6F558845-D77B-41CA-A979-2A5F7DFA8BD3}" srcOrd="5" destOrd="0" presId="urn:microsoft.com/office/officeart/2005/8/layout/equation1"/>
    <dgm:cxn modelId="{C731344A-8DC6-4525-8A7B-46A1963EAA2D}" type="presParOf" srcId="{97F221E6-AD6F-4AC1-A1B8-484F2E46E256}" destId="{947F9859-EB95-4ED0-AD1C-0EA40282F71B}" srcOrd="6" destOrd="0" presId="urn:microsoft.com/office/officeart/2005/8/layout/equation1"/>
    <dgm:cxn modelId="{752B4837-6F05-4DB6-8F51-DE8ACC5C395A}" type="presParOf" srcId="{97F221E6-AD6F-4AC1-A1B8-484F2E46E256}" destId="{44AD296A-DF46-4EB9-8ABE-739A2FA9F244}" srcOrd="7" destOrd="0" presId="urn:microsoft.com/office/officeart/2005/8/layout/equation1"/>
    <dgm:cxn modelId="{5A5E263A-64C5-4331-BC8A-C7C37DCEE125}" type="presParOf" srcId="{97F221E6-AD6F-4AC1-A1B8-484F2E46E256}" destId="{EB033C96-3EF1-4EAD-9F70-E3916B2B63EB}" srcOrd="8" destOrd="0" presId="urn:microsoft.com/office/officeart/2005/8/layout/equation1"/>
    <dgm:cxn modelId="{131D7120-8AD1-4E16-915B-21A8E60D14A8}" type="presParOf" srcId="{97F221E6-AD6F-4AC1-A1B8-484F2E46E256}" destId="{629A4FDF-7429-451F-9C77-370F661E07A6}" srcOrd="9" destOrd="0" presId="urn:microsoft.com/office/officeart/2005/8/layout/equation1"/>
    <dgm:cxn modelId="{B316DF2B-1EB0-4060-BC4F-62EC1C64A68F}" type="presParOf" srcId="{97F221E6-AD6F-4AC1-A1B8-484F2E46E256}" destId="{77A7E7D6-44B1-4CCC-8E24-E3F69FC86FB1}" srcOrd="10" destOrd="0" presId="urn:microsoft.com/office/officeart/2005/8/layout/equation1"/>
    <dgm:cxn modelId="{CCF29FBF-FB45-4D7D-87D2-B91F08A7F420}" type="presParOf" srcId="{97F221E6-AD6F-4AC1-A1B8-484F2E46E256}" destId="{B0C0B8F4-127B-4EF2-848E-60DC1DCF0E4C}" srcOrd="11" destOrd="0" presId="urn:microsoft.com/office/officeart/2005/8/layout/equation1"/>
    <dgm:cxn modelId="{F139C237-3C6C-4FCE-969E-5E297F7BE777}" type="presParOf" srcId="{97F221E6-AD6F-4AC1-A1B8-484F2E46E256}" destId="{59B7D1E3-6C98-4956-87DA-23CEC36A6533}" srcOrd="12" destOrd="0" presId="urn:microsoft.com/office/officeart/2005/8/layout/equation1"/>
    <dgm:cxn modelId="{74F4CC27-6D83-4E85-9FBF-719CC399EFB2}" type="presParOf" srcId="{97F221E6-AD6F-4AC1-A1B8-484F2E46E256}" destId="{351F376E-12BD-408F-AF99-E5D06A8E5EB2}" srcOrd="13" destOrd="0" presId="urn:microsoft.com/office/officeart/2005/8/layout/equation1"/>
    <dgm:cxn modelId="{BA59883D-20D8-40DB-8558-EB13F8CF5AE7}" type="presParOf" srcId="{97F221E6-AD6F-4AC1-A1B8-484F2E46E256}" destId="{C6D5DF0C-5C36-4854-BEC7-2F207DE1A4D0}" srcOrd="14" destOrd="0" presId="urn:microsoft.com/office/officeart/2005/8/layout/equation1"/>
    <dgm:cxn modelId="{D6F226B5-260D-49BA-A8EC-299C8431A019}" type="presParOf" srcId="{97F221E6-AD6F-4AC1-A1B8-484F2E46E256}" destId="{65F9E9A0-A720-4AC8-9FA1-AEAF3FE04D42}" srcOrd="15" destOrd="0" presId="urn:microsoft.com/office/officeart/2005/8/layout/equation1"/>
    <dgm:cxn modelId="{633A67C7-1B0B-4818-8F71-4ABC1B739CE6}" type="presParOf" srcId="{97F221E6-AD6F-4AC1-A1B8-484F2E46E256}" destId="{7E5AFB29-E4B3-48B8-956D-B596EF1C7623}" srcOrd="16" destOrd="0" presId="urn:microsoft.com/office/officeart/2005/8/layout/equati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9D6D93-2D8E-4973-A821-EE05B7404767}">
      <dsp:nvSpPr>
        <dsp:cNvPr id="0" name=""/>
        <dsp:cNvSpPr/>
      </dsp:nvSpPr>
      <dsp:spPr>
        <a:xfrm>
          <a:off x="81664" y="337278"/>
          <a:ext cx="862704" cy="1152795"/>
        </a:xfrm>
        <a:prstGeom prst="ellipse">
          <a:avLst/>
        </a:prstGeom>
        <a:solidFill>
          <a:schemeClr val="accent6">
            <a:lumMod val="20000"/>
            <a:lumOff val="80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sk-SK" sz="900" kern="1200">
              <a:latin typeface="+mn-lt"/>
            </a:rPr>
            <a:t>Ods. 1</a:t>
          </a:r>
        </a:p>
        <a:p>
          <a:pPr lvl="0" algn="ctr" defTabSz="400050">
            <a:lnSpc>
              <a:spcPct val="90000"/>
            </a:lnSpc>
            <a:spcBef>
              <a:spcPct val="0"/>
            </a:spcBef>
            <a:spcAft>
              <a:spcPct val="35000"/>
            </a:spcAft>
          </a:pPr>
          <a:r>
            <a:rPr lang="sk-SK" sz="900" b="1" kern="1200">
              <a:latin typeface="+mn-lt"/>
            </a:rPr>
            <a:t>základné práva - Charta základných práv EÚ</a:t>
          </a:r>
        </a:p>
      </dsp:txBody>
      <dsp:txXfrm>
        <a:off x="208004" y="506101"/>
        <a:ext cx="610024" cy="815149"/>
      </dsp:txXfrm>
    </dsp:sp>
    <dsp:sp modelId="{EA127495-CCA5-4CB8-9608-7FED0D24FA20}">
      <dsp:nvSpPr>
        <dsp:cNvPr id="0" name=""/>
        <dsp:cNvSpPr/>
      </dsp:nvSpPr>
      <dsp:spPr>
        <a:xfrm>
          <a:off x="985341" y="764673"/>
          <a:ext cx="278950" cy="284830"/>
        </a:xfrm>
        <a:prstGeom prst="mathPlus">
          <a:avLst/>
        </a:prstGeom>
        <a:gradFill rotWithShape="0">
          <a:gsLst>
            <a:gs pos="0">
              <a:schemeClr val="accent6">
                <a:shade val="90000"/>
                <a:hueOff val="0"/>
                <a:satOff val="0"/>
                <a:lumOff val="0"/>
                <a:alphaOff val="0"/>
                <a:lumMod val="110000"/>
                <a:satMod val="105000"/>
                <a:tint val="67000"/>
              </a:schemeClr>
            </a:gs>
            <a:gs pos="50000">
              <a:schemeClr val="accent6">
                <a:shade val="90000"/>
                <a:hueOff val="0"/>
                <a:satOff val="0"/>
                <a:lumOff val="0"/>
                <a:alphaOff val="0"/>
                <a:lumMod val="105000"/>
                <a:satMod val="103000"/>
                <a:tint val="73000"/>
              </a:schemeClr>
            </a:gs>
            <a:gs pos="100000">
              <a:schemeClr val="accent6">
                <a:shade val="9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sk-SK" sz="500" kern="1200"/>
        </a:p>
      </dsp:txBody>
      <dsp:txXfrm>
        <a:off x="1022316" y="874283"/>
        <a:ext cx="205000" cy="65610"/>
      </dsp:txXfrm>
    </dsp:sp>
    <dsp:sp modelId="{B12F6F3E-12A8-4D12-9E0B-3F7BCF9623EE}">
      <dsp:nvSpPr>
        <dsp:cNvPr id="0" name=""/>
        <dsp:cNvSpPr/>
      </dsp:nvSpPr>
      <dsp:spPr>
        <a:xfrm>
          <a:off x="1239635" y="327943"/>
          <a:ext cx="941593" cy="1141225"/>
        </a:xfrm>
        <a:prstGeom prst="ellipse">
          <a:avLst/>
        </a:prstGeom>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6350" cap="flat" cmpd="sng" algn="ctr">
          <a:solidFill>
            <a:schemeClr val="accent2"/>
          </a:solidFill>
          <a:prstDash val="solid"/>
          <a:miter lim="800000"/>
        </a:ln>
        <a:effectLst/>
        <a:scene3d>
          <a:camera prst="orthographicFront"/>
          <a:lightRig rig="flat" dir="t"/>
        </a:scene3d>
        <a:sp3d/>
      </dsp:spPr>
      <dsp:style>
        <a:lnRef idx="1">
          <a:schemeClr val="accent2"/>
        </a:lnRef>
        <a:fillRef idx="2">
          <a:schemeClr val="accent2"/>
        </a:fillRef>
        <a:effectRef idx="1">
          <a:schemeClr val="accent2"/>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sk-SK" sz="900" kern="1200">
              <a:latin typeface="+mn-lt"/>
              <a:ea typeface="Arial Unicode MS" panose="020B0604020202020204" pitchFamily="34" charset="-128"/>
              <a:cs typeface="Arial Unicode MS" panose="020B0604020202020204" pitchFamily="34" charset="-128"/>
            </a:rPr>
            <a:t>Ods. 2 </a:t>
          </a:r>
          <a:r>
            <a:rPr lang="sk-SK" sz="900" b="1" kern="1200">
              <a:latin typeface="+mn-lt"/>
              <a:ea typeface="Arial Unicode MS" panose="020B0604020202020204" pitchFamily="34" charset="-128"/>
              <a:cs typeface="Arial Unicode MS" panose="020B0604020202020204" pitchFamily="34" charset="-128"/>
            </a:rPr>
            <a:t>rovnosť mužov a žien -rodová rovnosť</a:t>
          </a:r>
        </a:p>
      </dsp:txBody>
      <dsp:txXfrm>
        <a:off x="1377528" y="495072"/>
        <a:ext cx="665807" cy="806967"/>
      </dsp:txXfrm>
    </dsp:sp>
    <dsp:sp modelId="{947F9859-EB95-4ED0-AD1C-0EA40282F71B}">
      <dsp:nvSpPr>
        <dsp:cNvPr id="0" name=""/>
        <dsp:cNvSpPr/>
      </dsp:nvSpPr>
      <dsp:spPr>
        <a:xfrm>
          <a:off x="2200537" y="738739"/>
          <a:ext cx="234924" cy="336698"/>
        </a:xfrm>
        <a:prstGeom prst="mathPlus">
          <a:avLst/>
        </a:prstGeom>
        <a:gradFill rotWithShape="0">
          <a:gsLst>
            <a:gs pos="0">
              <a:schemeClr val="accent6">
                <a:shade val="90000"/>
                <a:hueOff val="107129"/>
                <a:satOff val="-4218"/>
                <a:lumOff val="8394"/>
                <a:alphaOff val="0"/>
                <a:lumMod val="110000"/>
                <a:satMod val="105000"/>
                <a:tint val="67000"/>
              </a:schemeClr>
            </a:gs>
            <a:gs pos="50000">
              <a:schemeClr val="accent6">
                <a:shade val="90000"/>
                <a:hueOff val="107129"/>
                <a:satOff val="-4218"/>
                <a:lumOff val="8394"/>
                <a:alphaOff val="0"/>
                <a:lumMod val="105000"/>
                <a:satMod val="103000"/>
                <a:tint val="73000"/>
              </a:schemeClr>
            </a:gs>
            <a:gs pos="100000">
              <a:schemeClr val="accent6">
                <a:shade val="90000"/>
                <a:hueOff val="107129"/>
                <a:satOff val="-4218"/>
                <a:lumOff val="8394"/>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sk-SK" sz="500" kern="1200"/>
        </a:p>
      </dsp:txBody>
      <dsp:txXfrm>
        <a:off x="2231676" y="879461"/>
        <a:ext cx="172646" cy="55254"/>
      </dsp:txXfrm>
    </dsp:sp>
    <dsp:sp modelId="{EB033C96-3EF1-4EAD-9F70-E3916B2B63EB}">
      <dsp:nvSpPr>
        <dsp:cNvPr id="0" name=""/>
        <dsp:cNvSpPr/>
      </dsp:nvSpPr>
      <dsp:spPr>
        <a:xfrm>
          <a:off x="2490751" y="435624"/>
          <a:ext cx="1170905" cy="1013015"/>
        </a:xfrm>
        <a:prstGeom prst="ellipse">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sk-SK" sz="900" kern="1200">
              <a:latin typeface="+mn-lt"/>
              <a:ea typeface="Arial Unicode MS" panose="020B0604020202020204" pitchFamily="34" charset="-128"/>
              <a:cs typeface="Arial Unicode MS" panose="020B0604020202020204" pitchFamily="34" charset="-128"/>
            </a:rPr>
            <a:t>Ods. 3 </a:t>
          </a:r>
          <a:r>
            <a:rPr lang="sk-SK" sz="900" b="1" kern="1200">
              <a:latin typeface="+mn-lt"/>
              <a:ea typeface="Arial Unicode MS" panose="020B0604020202020204" pitchFamily="34" charset="-128"/>
              <a:cs typeface="Arial Unicode MS" panose="020B0604020202020204" pitchFamily="34" charset="-128"/>
            </a:rPr>
            <a:t>nediskriminácia prístupnosť </a:t>
          </a:r>
        </a:p>
      </dsp:txBody>
      <dsp:txXfrm>
        <a:off x="2662226" y="583977"/>
        <a:ext cx="827955" cy="716309"/>
      </dsp:txXfrm>
    </dsp:sp>
    <dsp:sp modelId="{77A7E7D6-44B1-4CCC-8E24-E3F69FC86FB1}">
      <dsp:nvSpPr>
        <dsp:cNvPr id="0" name=""/>
        <dsp:cNvSpPr/>
      </dsp:nvSpPr>
      <dsp:spPr>
        <a:xfrm>
          <a:off x="3653678" y="786465"/>
          <a:ext cx="249915" cy="269911"/>
        </a:xfrm>
        <a:prstGeom prst="mathPlus">
          <a:avLst/>
        </a:prstGeom>
        <a:gradFill rotWithShape="0">
          <a:gsLst>
            <a:gs pos="0">
              <a:schemeClr val="accent6">
                <a:shade val="90000"/>
                <a:hueOff val="214258"/>
                <a:satOff val="-8435"/>
                <a:lumOff val="16789"/>
                <a:alphaOff val="0"/>
                <a:lumMod val="110000"/>
                <a:satMod val="105000"/>
                <a:tint val="67000"/>
              </a:schemeClr>
            </a:gs>
            <a:gs pos="50000">
              <a:schemeClr val="accent6">
                <a:shade val="90000"/>
                <a:hueOff val="214258"/>
                <a:satOff val="-8435"/>
                <a:lumOff val="16789"/>
                <a:alphaOff val="0"/>
                <a:lumMod val="105000"/>
                <a:satMod val="103000"/>
                <a:tint val="73000"/>
              </a:schemeClr>
            </a:gs>
            <a:gs pos="100000">
              <a:schemeClr val="accent6">
                <a:shade val="90000"/>
                <a:hueOff val="214258"/>
                <a:satOff val="-8435"/>
                <a:lumOff val="16789"/>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sk-SK" sz="500" kern="1200"/>
        </a:p>
      </dsp:txBody>
      <dsp:txXfrm>
        <a:off x="3686804" y="892030"/>
        <a:ext cx="183663" cy="58781"/>
      </dsp:txXfrm>
    </dsp:sp>
    <dsp:sp modelId="{59B7D1E3-6C98-4956-87DA-23CEC36A6533}">
      <dsp:nvSpPr>
        <dsp:cNvPr id="0" name=""/>
        <dsp:cNvSpPr/>
      </dsp:nvSpPr>
      <dsp:spPr>
        <a:xfrm>
          <a:off x="3906660" y="376598"/>
          <a:ext cx="1006365" cy="1188392"/>
        </a:xfrm>
        <a:prstGeom prst="ellipse">
          <a:avLst/>
        </a:prstGeom>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6350" cap="flat" cmpd="sng" algn="ctr">
          <a:solidFill>
            <a:schemeClr val="accent3"/>
          </a:solidFill>
          <a:prstDash val="solid"/>
          <a:miter lim="800000"/>
        </a:ln>
        <a:effectLst/>
        <a:scene3d>
          <a:camera prst="orthographicFront"/>
          <a:lightRig rig="flat" dir="t"/>
        </a:scene3d>
        <a:sp3d/>
      </dsp:spPr>
      <dsp:style>
        <a:lnRef idx="1">
          <a:schemeClr val="accent3"/>
        </a:lnRef>
        <a:fillRef idx="2">
          <a:schemeClr val="accent3"/>
        </a:fillRef>
        <a:effectRef idx="1">
          <a:schemeClr val="accent3"/>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sk-SK" sz="900" kern="1200">
              <a:latin typeface="+mn-lt"/>
              <a:ea typeface="Arial Unicode MS" panose="020B0604020202020204" pitchFamily="34" charset="-128"/>
              <a:cs typeface="Arial Unicode MS" panose="020B0604020202020204" pitchFamily="34" charset="-128"/>
            </a:rPr>
            <a:t>Ods. 4 </a:t>
          </a:r>
        </a:p>
        <a:p>
          <a:pPr lvl="0" algn="ctr" defTabSz="400050">
            <a:lnSpc>
              <a:spcPct val="90000"/>
            </a:lnSpc>
            <a:spcBef>
              <a:spcPct val="0"/>
            </a:spcBef>
            <a:spcAft>
              <a:spcPct val="35000"/>
            </a:spcAft>
          </a:pPr>
          <a:r>
            <a:rPr lang="sk-SK" sz="900" b="1" kern="1200">
              <a:latin typeface="+mn-lt"/>
              <a:ea typeface="Arial Unicode MS" panose="020B0604020202020204" pitchFamily="34" charset="-128"/>
              <a:cs typeface="Arial Unicode MS" panose="020B0604020202020204" pitchFamily="34" charset="-128"/>
            </a:rPr>
            <a:t>udržateľný rozvoj, Parížska dohoda, DNSH</a:t>
          </a:r>
        </a:p>
      </dsp:txBody>
      <dsp:txXfrm>
        <a:off x="4054039" y="550634"/>
        <a:ext cx="711607" cy="840320"/>
      </dsp:txXfrm>
    </dsp:sp>
    <dsp:sp modelId="{C6D5DF0C-5C36-4854-BEC7-2F207DE1A4D0}">
      <dsp:nvSpPr>
        <dsp:cNvPr id="0" name=""/>
        <dsp:cNvSpPr/>
      </dsp:nvSpPr>
      <dsp:spPr>
        <a:xfrm>
          <a:off x="4887225" y="811460"/>
          <a:ext cx="288811" cy="269441"/>
        </a:xfrm>
        <a:prstGeom prst="mathEqual">
          <a:avLst/>
        </a:prstGeom>
        <a:gradFill rotWithShape="0">
          <a:gsLst>
            <a:gs pos="0">
              <a:schemeClr val="accent6">
                <a:shade val="90000"/>
                <a:hueOff val="321387"/>
                <a:satOff val="-12653"/>
                <a:lumOff val="25183"/>
                <a:alphaOff val="0"/>
                <a:lumMod val="110000"/>
                <a:satMod val="105000"/>
                <a:tint val="67000"/>
              </a:schemeClr>
            </a:gs>
            <a:gs pos="50000">
              <a:schemeClr val="accent6">
                <a:shade val="90000"/>
                <a:hueOff val="321387"/>
                <a:satOff val="-12653"/>
                <a:lumOff val="25183"/>
                <a:alphaOff val="0"/>
                <a:lumMod val="105000"/>
                <a:satMod val="103000"/>
                <a:tint val="73000"/>
              </a:schemeClr>
            </a:gs>
            <a:gs pos="100000">
              <a:schemeClr val="accent6">
                <a:shade val="90000"/>
                <a:hueOff val="321387"/>
                <a:satOff val="-12653"/>
                <a:lumOff val="25183"/>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sk-SK" sz="1100" kern="1200"/>
        </a:p>
      </dsp:txBody>
      <dsp:txXfrm>
        <a:off x="4925507" y="866965"/>
        <a:ext cx="212247" cy="158431"/>
      </dsp:txXfrm>
    </dsp:sp>
    <dsp:sp modelId="{7E5AFB29-E4B3-48B8-956D-B596EF1C7623}">
      <dsp:nvSpPr>
        <dsp:cNvPr id="0" name=""/>
        <dsp:cNvSpPr/>
      </dsp:nvSpPr>
      <dsp:spPr>
        <a:xfrm>
          <a:off x="5271973" y="294813"/>
          <a:ext cx="1267835" cy="1196966"/>
        </a:xfrm>
        <a:prstGeom prst="ellipse">
          <a:avLst/>
        </a:prstGeom>
        <a:solidFill>
          <a:schemeClr val="accent4">
            <a:lumMod val="20000"/>
            <a:lumOff val="80000"/>
          </a:schemeClr>
        </a:solidFill>
        <a:ln w="6350" cap="flat" cmpd="sng" algn="ctr">
          <a:solidFill>
            <a:schemeClr val="accent3"/>
          </a:solidFill>
          <a:prstDash val="solid"/>
          <a:miter lim="800000"/>
        </a:ln>
        <a:effectLst/>
        <a:scene3d>
          <a:camera prst="orthographicFront"/>
          <a:lightRig rig="flat" dir="t"/>
        </a:scene3d>
        <a:sp3d/>
      </dsp:spPr>
      <dsp:style>
        <a:lnRef idx="1">
          <a:schemeClr val="accent3"/>
        </a:lnRef>
        <a:fillRef idx="2">
          <a:schemeClr val="accent3"/>
        </a:fillRef>
        <a:effectRef idx="1">
          <a:schemeClr val="accent3"/>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sk-SK" sz="900" b="1" kern="1200">
              <a:latin typeface="+mn-lt"/>
              <a:ea typeface="Arial Unicode MS" panose="020B0604020202020204" pitchFamily="34" charset="-128"/>
              <a:cs typeface="Arial Unicode MS" panose="020B0604020202020204" pitchFamily="34" charset="-128"/>
            </a:rPr>
            <a:t>čl. 9 nariadenia o spoločných ustanoveniach </a:t>
          </a:r>
        </a:p>
      </dsp:txBody>
      <dsp:txXfrm>
        <a:off x="5457643" y="470105"/>
        <a:ext cx="896495" cy="8463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EC0BF-5B0B-4B31-AB99-01630DD12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906429-338B-4CEE-8A8E-0F4E63855389}">
  <ds:schemaRefs>
    <ds:schemaRef ds:uri="http://schemas.microsoft.com/sharepoint/v3/contenttype/forms"/>
  </ds:schemaRefs>
</ds:datastoreItem>
</file>

<file path=customXml/itemProps3.xml><?xml version="1.0" encoding="utf-8"?>
<ds:datastoreItem xmlns:ds="http://schemas.openxmlformats.org/officeDocument/2006/customXml" ds:itemID="{4C065A8F-C5EB-47BB-AC71-81E395D9FA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2DBF8D-F5BE-4E65-822C-A4A472FAF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24241</Words>
  <Characters>138178</Characters>
  <Application>Microsoft Office Word</Application>
  <DocSecurity>0</DocSecurity>
  <Lines>1151</Lines>
  <Paragraphs>324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2024-03-20T11:29:00Z</dcterms:created>
  <dcterms:modified xsi:type="dcterms:W3CDTF">2025-07-29T10:15:00Z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